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A13962" w14:textId="77777777" w:rsidR="00A7455A" w:rsidRPr="00A7455A" w:rsidRDefault="008738C7" w:rsidP="00A7455A">
      <w:pPr>
        <w:pStyle w:val="Style1"/>
        <w:jc w:val="center"/>
        <w:rPr>
          <w:rFonts w:ascii="Cambria" w:hAnsi="Cambria" w:cs="Arial"/>
          <w:b/>
          <w:sz w:val="32"/>
          <w:szCs w:val="32"/>
        </w:rPr>
      </w:pPr>
      <w:r w:rsidRPr="00A7455A">
        <w:rPr>
          <w:rFonts w:ascii="Cambria" w:hAnsi="Cambria"/>
          <w:b/>
          <w:bCs/>
          <w:sz w:val="32"/>
          <w:szCs w:val="32"/>
        </w:rPr>
        <w:t xml:space="preserve">DOSSIER D’APPEL </w:t>
      </w:r>
      <w:r w:rsidR="00711D60" w:rsidRPr="00A7455A">
        <w:rPr>
          <w:rFonts w:ascii="Cambria" w:hAnsi="Cambria"/>
          <w:b/>
          <w:bCs/>
          <w:sz w:val="32"/>
          <w:szCs w:val="32"/>
        </w:rPr>
        <w:t>D’OFFRE NATIONAL</w:t>
      </w:r>
      <w:r w:rsidR="00E16876" w:rsidRPr="00A7455A">
        <w:rPr>
          <w:rFonts w:ascii="Cambria" w:hAnsi="Cambria"/>
          <w:b/>
          <w:bCs/>
          <w:sz w:val="32"/>
          <w:szCs w:val="32"/>
        </w:rPr>
        <w:t xml:space="preserve"> OUVERT</w:t>
      </w:r>
      <w:r w:rsidR="00A7455A" w:rsidRPr="00A7455A">
        <w:rPr>
          <w:rFonts w:ascii="Cambria" w:hAnsi="Cambria" w:cs="Arial"/>
          <w:b/>
          <w:sz w:val="32"/>
          <w:szCs w:val="32"/>
        </w:rPr>
        <w:t xml:space="preserve"> </w:t>
      </w:r>
    </w:p>
    <w:p w14:paraId="7C6A7537" w14:textId="20232C16" w:rsidR="008738C7" w:rsidRPr="00A7455A" w:rsidRDefault="00A7455A" w:rsidP="00A7455A">
      <w:pPr>
        <w:pStyle w:val="Style1"/>
        <w:jc w:val="center"/>
        <w:rPr>
          <w:rFonts w:ascii="Cambria" w:hAnsi="Cambria"/>
          <w:b/>
          <w:bCs/>
          <w:sz w:val="32"/>
          <w:szCs w:val="32"/>
        </w:rPr>
      </w:pPr>
      <w:r w:rsidRPr="00A7455A">
        <w:rPr>
          <w:rFonts w:ascii="Cambria" w:hAnsi="Cambria" w:cs="Arial"/>
          <w:b/>
          <w:sz w:val="32"/>
          <w:szCs w:val="32"/>
        </w:rPr>
        <w:t>Contrat cadre Multi-marchés</w:t>
      </w:r>
    </w:p>
    <w:p w14:paraId="1B1FBA17" w14:textId="7FEBE61F" w:rsidR="008738C7" w:rsidRPr="00A7455A" w:rsidRDefault="00206614" w:rsidP="00206614">
      <w:pPr>
        <w:tabs>
          <w:tab w:val="left" w:pos="5810"/>
        </w:tabs>
        <w:jc w:val="center"/>
        <w:rPr>
          <w:rFonts w:ascii="Cambria" w:hAnsi="Cambria"/>
          <w:b/>
          <w:bCs/>
          <w:sz w:val="32"/>
          <w:szCs w:val="32"/>
          <w:lang w:val="fr-FR" w:eastAsia="fr-FR"/>
        </w:rPr>
      </w:pPr>
      <w:r w:rsidRPr="00A7455A">
        <w:rPr>
          <w:rFonts w:ascii="Cambria" w:hAnsi="Cambria"/>
          <w:b/>
          <w:bCs/>
          <w:sz w:val="32"/>
          <w:szCs w:val="32"/>
          <w:lang w:val="fr-FR" w:eastAsia="fr-FR"/>
        </w:rPr>
        <w:t>Réf : AOF-CCMM-ACF-HT-2025</w:t>
      </w:r>
    </w:p>
    <w:p w14:paraId="00E6CBA0" w14:textId="77777777" w:rsidR="008738C7" w:rsidRPr="00711D60" w:rsidRDefault="008738C7" w:rsidP="00711D60">
      <w:pPr>
        <w:rPr>
          <w:rFonts w:ascii="Cambria" w:eastAsia="Calibri" w:hAnsi="Cambria" w:cs="Arial"/>
          <w:sz w:val="28"/>
          <w:szCs w:val="28"/>
          <w:lang w:val="fr-FR"/>
        </w:rPr>
      </w:pPr>
    </w:p>
    <w:p w14:paraId="768F893F" w14:textId="0757072F" w:rsidR="008738C7" w:rsidRPr="00A7359A" w:rsidRDefault="008738C7" w:rsidP="00E16876">
      <w:pPr>
        <w:pStyle w:val="Titre7"/>
        <w:spacing w:before="0"/>
        <w:jc w:val="center"/>
        <w:rPr>
          <w:rFonts w:ascii="Cambria" w:hAnsi="Cambria" w:cs="Arial"/>
          <w:i/>
          <w:sz w:val="28"/>
          <w:szCs w:val="28"/>
          <w:lang w:val="fr-FR"/>
        </w:rPr>
      </w:pPr>
      <w:r w:rsidRPr="00A7359A">
        <w:rPr>
          <w:rFonts w:ascii="Cambria" w:hAnsi="Cambria" w:cs="Arial"/>
          <w:sz w:val="28"/>
          <w:szCs w:val="28"/>
          <w:lang w:val="fr-FR"/>
        </w:rPr>
        <w:t>CONDITIONS ET INSTRUCTIONS AUX SOUMISSIONNAIRES</w:t>
      </w:r>
    </w:p>
    <w:p w14:paraId="7B9127BD" w14:textId="77777777" w:rsidR="008738C7" w:rsidRPr="00711D60" w:rsidRDefault="008738C7" w:rsidP="00E16876">
      <w:pPr>
        <w:pStyle w:val="Titre7"/>
        <w:spacing w:before="0"/>
        <w:jc w:val="center"/>
        <w:rPr>
          <w:rFonts w:ascii="Cambria" w:hAnsi="Cambria" w:cs="Arial"/>
          <w:lang w:val="fr-FR"/>
        </w:rPr>
      </w:pPr>
      <w:r w:rsidRPr="00711D60">
        <w:rPr>
          <w:rFonts w:ascii="Cambria" w:hAnsi="Cambria" w:cs="Arial"/>
          <w:b/>
          <w:bCs/>
          <w:sz w:val="28"/>
          <w:szCs w:val="28"/>
          <w:lang w:val="fr-FR"/>
        </w:rPr>
        <w:t xml:space="preserve">                                  </w:t>
      </w:r>
    </w:p>
    <w:p w14:paraId="604539E1" w14:textId="77777777" w:rsidR="008738C7" w:rsidRPr="00711D60" w:rsidRDefault="008738C7" w:rsidP="008738C7">
      <w:pPr>
        <w:rPr>
          <w:rFonts w:ascii="Cambria" w:hAnsi="Cambria" w:cs="Arial"/>
          <w:lang w:val="fr-FR"/>
        </w:rPr>
      </w:pPr>
    </w:p>
    <w:p w14:paraId="5ACA5809" w14:textId="77777777" w:rsidR="008738C7" w:rsidRPr="00711D60" w:rsidRDefault="008738C7" w:rsidP="008738C7">
      <w:pPr>
        <w:jc w:val="both"/>
        <w:rPr>
          <w:rFonts w:ascii="Cambria" w:hAnsi="Cambria" w:cs="Arial"/>
          <w:sz w:val="28"/>
          <w:szCs w:val="28"/>
          <w:lang w:val="fr-FR"/>
        </w:rPr>
      </w:pPr>
      <w:r w:rsidRPr="00711D60">
        <w:rPr>
          <w:rFonts w:ascii="Cambria" w:hAnsi="Cambria" w:cs="Arial"/>
          <w:b/>
          <w:sz w:val="28"/>
          <w:szCs w:val="28"/>
          <w:lang w:val="fr-FR"/>
        </w:rPr>
        <w:t xml:space="preserve">Projets : </w:t>
      </w:r>
      <w:r w:rsidRPr="00711D60">
        <w:rPr>
          <w:rFonts w:ascii="Cambria" w:hAnsi="Cambria" w:cs="Arial"/>
          <w:sz w:val="28"/>
          <w:szCs w:val="28"/>
          <w:lang w:val="fr-FR"/>
        </w:rPr>
        <w:t>Multi-projets</w:t>
      </w:r>
    </w:p>
    <w:p w14:paraId="1FA02F4F" w14:textId="67242AD3" w:rsidR="008738C7" w:rsidRPr="00711D60" w:rsidRDefault="008738C7" w:rsidP="008738C7">
      <w:pPr>
        <w:jc w:val="both"/>
        <w:rPr>
          <w:rFonts w:ascii="Cambria" w:hAnsi="Cambria" w:cs="Arial"/>
          <w:sz w:val="28"/>
          <w:szCs w:val="28"/>
          <w:lang w:val="fr-FR"/>
        </w:rPr>
      </w:pPr>
      <w:r w:rsidRPr="00A7455A">
        <w:rPr>
          <w:rFonts w:ascii="Cambria" w:hAnsi="Cambria" w:cs="Arial"/>
          <w:b/>
          <w:bCs/>
          <w:sz w:val="28"/>
          <w:szCs w:val="28"/>
          <w:lang w:val="fr-FR"/>
        </w:rPr>
        <w:t>Marché </w:t>
      </w:r>
      <w:r w:rsidRPr="00711D60">
        <w:rPr>
          <w:rFonts w:ascii="Cambria" w:hAnsi="Cambria" w:cs="Arial"/>
          <w:sz w:val="28"/>
          <w:szCs w:val="28"/>
          <w:lang w:val="fr-FR"/>
        </w:rPr>
        <w:t>: Multi</w:t>
      </w:r>
      <w:r w:rsidR="00E16876" w:rsidRPr="00711D60">
        <w:rPr>
          <w:rFonts w:ascii="Cambria" w:hAnsi="Cambria" w:cs="Arial"/>
          <w:sz w:val="28"/>
          <w:szCs w:val="28"/>
          <w:lang w:val="fr-FR"/>
        </w:rPr>
        <w:t xml:space="preserve"> -</w:t>
      </w:r>
      <w:r w:rsidRPr="00711D60">
        <w:rPr>
          <w:rFonts w:ascii="Cambria" w:hAnsi="Cambria" w:cs="Arial"/>
          <w:sz w:val="28"/>
          <w:szCs w:val="28"/>
          <w:lang w:val="fr-FR"/>
        </w:rPr>
        <w:t xml:space="preserve"> marché</w:t>
      </w:r>
      <w:r w:rsidR="00992907">
        <w:rPr>
          <w:rFonts w:ascii="Cambria" w:hAnsi="Cambria" w:cs="Arial"/>
          <w:sz w:val="28"/>
          <w:szCs w:val="28"/>
          <w:lang w:val="fr-FR"/>
        </w:rPr>
        <w:t>s</w:t>
      </w:r>
      <w:r w:rsidRPr="00711D60">
        <w:rPr>
          <w:rFonts w:ascii="Cambria" w:hAnsi="Cambria" w:cs="Arial"/>
          <w:sz w:val="28"/>
          <w:szCs w:val="28"/>
          <w:lang w:val="fr-FR"/>
        </w:rPr>
        <w:t xml:space="preserve">  </w:t>
      </w:r>
    </w:p>
    <w:p w14:paraId="5F439B9A" w14:textId="4F9E896B" w:rsidR="008738C7" w:rsidRPr="006B7B10" w:rsidRDefault="008738C7" w:rsidP="008738C7">
      <w:pPr>
        <w:jc w:val="both"/>
        <w:rPr>
          <w:rFonts w:ascii="Cambria" w:hAnsi="Cambria" w:cs="Arial"/>
          <w:sz w:val="28"/>
          <w:szCs w:val="28"/>
          <w:lang w:val="fr-FR"/>
        </w:rPr>
      </w:pPr>
      <w:r w:rsidRPr="006B7B10">
        <w:rPr>
          <w:rFonts w:ascii="Cambria" w:hAnsi="Cambria" w:cs="Arial"/>
          <w:b/>
          <w:bCs/>
          <w:sz w:val="28"/>
          <w:szCs w:val="28"/>
          <w:lang w:val="fr-FR"/>
        </w:rPr>
        <w:t>Date</w:t>
      </w:r>
      <w:r w:rsidRPr="006B7B10">
        <w:rPr>
          <w:rFonts w:ascii="Cambria" w:hAnsi="Cambria" w:cs="Arial"/>
          <w:sz w:val="28"/>
          <w:szCs w:val="28"/>
          <w:lang w:val="fr-FR"/>
        </w:rPr>
        <w:t xml:space="preserve">: </w:t>
      </w:r>
      <w:r w:rsidR="00A7359A" w:rsidRPr="006B7B10">
        <w:rPr>
          <w:rFonts w:ascii="Cambria" w:hAnsi="Cambria" w:cs="Arial"/>
          <w:sz w:val="28"/>
          <w:szCs w:val="28"/>
          <w:lang w:val="fr-FR"/>
        </w:rPr>
        <w:t>0</w:t>
      </w:r>
      <w:r w:rsidR="00324798">
        <w:rPr>
          <w:rFonts w:ascii="Cambria" w:hAnsi="Cambria" w:cs="Arial"/>
          <w:sz w:val="28"/>
          <w:szCs w:val="28"/>
          <w:lang w:val="fr-FR"/>
        </w:rPr>
        <w:t>5</w:t>
      </w:r>
      <w:r w:rsidR="00A7359A" w:rsidRPr="006B7B10">
        <w:rPr>
          <w:rFonts w:ascii="Cambria" w:hAnsi="Cambria" w:cs="Arial"/>
          <w:sz w:val="28"/>
          <w:szCs w:val="28"/>
          <w:lang w:val="fr-FR"/>
        </w:rPr>
        <w:t>/11/2025</w:t>
      </w:r>
    </w:p>
    <w:p w14:paraId="3FB53BBC" w14:textId="7B51BB2F" w:rsidR="008738C7" w:rsidRPr="006B7B10" w:rsidRDefault="008738C7" w:rsidP="00A7359A">
      <w:pPr>
        <w:tabs>
          <w:tab w:val="left" w:pos="5810"/>
        </w:tabs>
        <w:rPr>
          <w:rFonts w:ascii="Cambria" w:hAnsi="Cambria"/>
          <w:b/>
          <w:bCs/>
          <w:sz w:val="28"/>
          <w:szCs w:val="28"/>
          <w:lang w:val="fr-FR" w:eastAsia="fr-FR"/>
        </w:rPr>
      </w:pPr>
      <w:r w:rsidRPr="006B7B10">
        <w:rPr>
          <w:rFonts w:ascii="Cambria" w:hAnsi="Cambria" w:cs="Arial"/>
          <w:sz w:val="28"/>
          <w:szCs w:val="28"/>
          <w:lang w:val="fr-FR"/>
        </w:rPr>
        <w:t xml:space="preserve">Réf: </w:t>
      </w:r>
      <w:r w:rsidRPr="006B7B10">
        <w:rPr>
          <w:rFonts w:ascii="Cambria" w:hAnsi="Cambria" w:cs="Arial"/>
          <w:sz w:val="22"/>
          <w:szCs w:val="22"/>
          <w:lang w:val="fr-FR"/>
        </w:rPr>
        <w:t xml:space="preserve"> </w:t>
      </w:r>
      <w:r w:rsidR="00A7359A" w:rsidRPr="006B7B10">
        <w:rPr>
          <w:rFonts w:ascii="Cambria" w:hAnsi="Cambria"/>
          <w:b/>
          <w:bCs/>
          <w:sz w:val="28"/>
          <w:szCs w:val="28"/>
          <w:lang w:val="fr-FR" w:eastAsia="fr-FR"/>
        </w:rPr>
        <w:t>AOF-CCMM-ACF-HT-2025</w:t>
      </w:r>
    </w:p>
    <w:p w14:paraId="25AACE63" w14:textId="77777777" w:rsidR="00A7359A" w:rsidRPr="006B7B10" w:rsidRDefault="00A7359A" w:rsidP="00A7359A">
      <w:pPr>
        <w:tabs>
          <w:tab w:val="left" w:pos="5810"/>
        </w:tabs>
        <w:rPr>
          <w:rFonts w:ascii="Cambria" w:hAnsi="Cambria"/>
          <w:b/>
          <w:bCs/>
          <w:sz w:val="24"/>
          <w:szCs w:val="24"/>
          <w:lang w:val="fr-FR" w:eastAsia="fr-FR"/>
        </w:rPr>
      </w:pPr>
    </w:p>
    <w:bookmarkStart w:id="0" w:name="_Hlk211001324" w:displacedByCustomXml="next"/>
    <w:sdt>
      <w:sdtPr>
        <w:rPr>
          <w:rFonts w:ascii="Cambria" w:hAnsi="Cambria"/>
          <w:lang w:val="fr-FR"/>
        </w:rPr>
        <w:id w:val="-1315791313"/>
        <w:docPartObj>
          <w:docPartGallery w:val="Table of Contents"/>
          <w:docPartUnique/>
        </w:docPartObj>
      </w:sdtPr>
      <w:sdtEndPr>
        <w:rPr>
          <w:noProof/>
        </w:rPr>
      </w:sdtEndPr>
      <w:sdtContent>
        <w:p w14:paraId="71F94B6A" w14:textId="77777777" w:rsidR="00B51E90" w:rsidRPr="00711D60" w:rsidRDefault="00B51E90" w:rsidP="00B51E90">
          <w:pPr>
            <w:keepNext/>
            <w:keepLines/>
            <w:spacing w:after="120"/>
            <w:rPr>
              <w:rFonts w:ascii="Cambria" w:eastAsiaTheme="majorEastAsia" w:hAnsi="Cambria" w:cstheme="majorBidi"/>
              <w:b/>
              <w:bCs/>
              <w:sz w:val="28"/>
              <w:szCs w:val="28"/>
              <w:lang w:val="fr-FR"/>
            </w:rPr>
          </w:pPr>
          <w:r w:rsidRPr="00711D60">
            <w:rPr>
              <w:rFonts w:ascii="Cambria" w:eastAsiaTheme="majorEastAsia" w:hAnsi="Cambria" w:cstheme="majorBidi"/>
              <w:b/>
              <w:bCs/>
              <w:sz w:val="28"/>
              <w:szCs w:val="28"/>
              <w:lang w:val="fr-FR"/>
            </w:rPr>
            <w:t xml:space="preserve">Table des matières </w:t>
          </w:r>
        </w:p>
        <w:p w14:paraId="03CF1A25" w14:textId="77777777" w:rsidR="00B51E90" w:rsidRPr="00711D60" w:rsidRDefault="00B51E90" w:rsidP="00B51E90">
          <w:pPr>
            <w:tabs>
              <w:tab w:val="left" w:pos="600"/>
              <w:tab w:val="right" w:leader="dot" w:pos="9396"/>
            </w:tabs>
            <w:spacing w:after="60"/>
            <w:rPr>
              <w:rFonts w:ascii="Cambria" w:eastAsiaTheme="minorEastAsia" w:hAnsi="Cambria" w:cs="Arial"/>
              <w:noProof/>
              <w:sz w:val="22"/>
              <w:szCs w:val="22"/>
              <w:lang w:val="fr-FR"/>
            </w:rPr>
          </w:pPr>
          <w:r w:rsidRPr="00711D60">
            <w:rPr>
              <w:rFonts w:ascii="Cambria" w:hAnsi="Cambria"/>
              <w:b/>
              <w:sz w:val="24"/>
              <w:szCs w:val="24"/>
              <w:lang w:val="fr-FR"/>
            </w:rPr>
            <w:fldChar w:fldCharType="begin"/>
          </w:r>
          <w:r w:rsidRPr="00711D60">
            <w:rPr>
              <w:rFonts w:ascii="Cambria" w:hAnsi="Cambria"/>
              <w:b/>
              <w:sz w:val="24"/>
              <w:szCs w:val="24"/>
              <w:lang w:val="fr-FR"/>
            </w:rPr>
            <w:instrText xml:space="preserve"> TOC \o "1-3" \h \z \u </w:instrText>
          </w:r>
          <w:r w:rsidRPr="00711D60">
            <w:rPr>
              <w:rFonts w:ascii="Cambria" w:hAnsi="Cambria"/>
              <w:b/>
              <w:sz w:val="24"/>
              <w:szCs w:val="24"/>
              <w:lang w:val="fr-FR"/>
            </w:rPr>
            <w:fldChar w:fldCharType="separate"/>
          </w:r>
          <w:hyperlink w:anchor="_Toc479366369" w:history="1">
            <w:r w:rsidRPr="00711D60">
              <w:rPr>
                <w:rFonts w:ascii="Cambria" w:eastAsiaTheme="majorEastAsia" w:hAnsi="Cambria" w:cs="Arial"/>
                <w:noProof/>
                <w:sz w:val="22"/>
                <w:szCs w:val="22"/>
                <w:lang w:val="fr-FR" w:eastAsia="it-IT"/>
              </w:rPr>
              <w:t>1.</w:t>
            </w:r>
            <w:r w:rsidRPr="00711D60">
              <w:rPr>
                <w:rFonts w:ascii="Cambria" w:eastAsiaTheme="minorEastAsia" w:hAnsi="Cambria" w:cs="Arial"/>
                <w:noProof/>
                <w:sz w:val="22"/>
                <w:szCs w:val="22"/>
                <w:lang w:val="fr-FR"/>
              </w:rPr>
              <w:tab/>
            </w:r>
            <w:r w:rsidRPr="00711D60">
              <w:rPr>
                <w:rFonts w:ascii="Cambria" w:eastAsiaTheme="majorEastAsia" w:hAnsi="Cambria" w:cs="Arial"/>
                <w:noProof/>
                <w:sz w:val="22"/>
                <w:szCs w:val="22"/>
                <w:lang w:val="fr-FR" w:eastAsia="it-IT"/>
              </w:rPr>
              <w:t>Contexte</w:t>
            </w:r>
            <w:r w:rsidRPr="00711D60">
              <w:rPr>
                <w:rFonts w:ascii="Cambria" w:hAnsi="Cambria" w:cs="Arial"/>
                <w:noProof/>
                <w:webHidden/>
                <w:sz w:val="22"/>
                <w:szCs w:val="22"/>
                <w:lang w:val="fr-FR"/>
              </w:rPr>
              <w:tab/>
            </w:r>
          </w:hyperlink>
        </w:p>
        <w:p w14:paraId="3B2AC200" w14:textId="77777777" w:rsidR="00B51E90" w:rsidRPr="00711D60" w:rsidRDefault="00B51E90" w:rsidP="00B51E90">
          <w:pPr>
            <w:tabs>
              <w:tab w:val="left" w:pos="600"/>
              <w:tab w:val="right" w:leader="dot" w:pos="9396"/>
            </w:tabs>
            <w:spacing w:after="60"/>
            <w:rPr>
              <w:rFonts w:ascii="Cambria" w:eastAsiaTheme="minorEastAsia" w:hAnsi="Cambria" w:cs="Arial"/>
              <w:noProof/>
              <w:sz w:val="22"/>
              <w:szCs w:val="22"/>
              <w:lang w:val="fr-FR"/>
            </w:rPr>
          </w:pPr>
          <w:hyperlink w:anchor="_Toc479366370" w:history="1">
            <w:r w:rsidRPr="00711D60">
              <w:rPr>
                <w:rFonts w:ascii="Cambria" w:eastAsiaTheme="majorEastAsia" w:hAnsi="Cambria" w:cs="Arial"/>
                <w:noProof/>
                <w:sz w:val="22"/>
                <w:szCs w:val="22"/>
                <w:lang w:val="fr-FR" w:eastAsia="it-IT"/>
              </w:rPr>
              <w:t>2.</w:t>
            </w:r>
            <w:r w:rsidRPr="00711D60">
              <w:rPr>
                <w:rFonts w:ascii="Cambria" w:eastAsiaTheme="minorEastAsia" w:hAnsi="Cambria" w:cs="Arial"/>
                <w:noProof/>
                <w:sz w:val="22"/>
                <w:szCs w:val="22"/>
                <w:lang w:val="fr-FR"/>
              </w:rPr>
              <w:tab/>
            </w:r>
            <w:r w:rsidRPr="00711D60">
              <w:rPr>
                <w:rFonts w:ascii="Cambria" w:eastAsiaTheme="majorEastAsia" w:hAnsi="Cambria" w:cs="Arial"/>
                <w:noProof/>
                <w:sz w:val="22"/>
                <w:szCs w:val="22"/>
                <w:lang w:val="fr-FR" w:eastAsia="it-IT"/>
              </w:rPr>
              <w:t>Objet de l’Appel d’offres et allotissement</w:t>
            </w:r>
            <w:r w:rsidRPr="00711D60">
              <w:rPr>
                <w:rFonts w:ascii="Cambria" w:hAnsi="Cambria" w:cs="Arial"/>
                <w:noProof/>
                <w:webHidden/>
                <w:sz w:val="22"/>
                <w:szCs w:val="22"/>
                <w:lang w:val="fr-FR"/>
              </w:rPr>
              <w:tab/>
            </w:r>
          </w:hyperlink>
        </w:p>
        <w:p w14:paraId="72615B8E" w14:textId="77777777" w:rsidR="00B51E90" w:rsidRPr="00711D60" w:rsidRDefault="00B51E90" w:rsidP="00B51E90">
          <w:pPr>
            <w:tabs>
              <w:tab w:val="left" w:pos="600"/>
              <w:tab w:val="right" w:leader="dot" w:pos="9396"/>
            </w:tabs>
            <w:spacing w:after="60"/>
            <w:rPr>
              <w:rFonts w:ascii="Cambria" w:eastAsiaTheme="minorEastAsia" w:hAnsi="Cambria" w:cs="Arial"/>
              <w:noProof/>
              <w:sz w:val="22"/>
              <w:szCs w:val="22"/>
              <w:lang w:val="fr-FR"/>
            </w:rPr>
          </w:pPr>
          <w:hyperlink w:anchor="_Toc479366371" w:history="1">
            <w:r w:rsidRPr="00711D60">
              <w:rPr>
                <w:rFonts w:ascii="Cambria" w:eastAsiaTheme="majorEastAsia" w:hAnsi="Cambria" w:cs="Arial"/>
                <w:noProof/>
                <w:sz w:val="22"/>
                <w:szCs w:val="22"/>
                <w:lang w:val="fr-FR" w:eastAsia="it-IT"/>
              </w:rPr>
              <w:t>3.</w:t>
            </w:r>
            <w:r w:rsidRPr="00711D60">
              <w:rPr>
                <w:rFonts w:ascii="Cambria" w:eastAsiaTheme="minorEastAsia" w:hAnsi="Cambria" w:cs="Arial"/>
                <w:noProof/>
                <w:sz w:val="22"/>
                <w:szCs w:val="22"/>
                <w:lang w:val="fr-FR"/>
              </w:rPr>
              <w:tab/>
            </w:r>
            <w:r w:rsidRPr="00711D60">
              <w:rPr>
                <w:rFonts w:ascii="Cambria" w:eastAsiaTheme="majorEastAsia" w:hAnsi="Cambria" w:cs="Arial"/>
                <w:noProof/>
                <w:sz w:val="22"/>
                <w:szCs w:val="22"/>
                <w:lang w:val="fr-FR" w:eastAsia="it-IT"/>
              </w:rPr>
              <w:t>Langue des offres</w:t>
            </w:r>
            <w:r w:rsidRPr="00711D60">
              <w:rPr>
                <w:rFonts w:ascii="Cambria" w:hAnsi="Cambria" w:cs="Arial"/>
                <w:noProof/>
                <w:webHidden/>
                <w:sz w:val="22"/>
                <w:szCs w:val="22"/>
                <w:lang w:val="fr-FR"/>
              </w:rPr>
              <w:tab/>
            </w:r>
          </w:hyperlink>
        </w:p>
        <w:p w14:paraId="1C024376" w14:textId="77777777" w:rsidR="00B51E90" w:rsidRPr="00711D60" w:rsidRDefault="00B51E90" w:rsidP="00B51E90">
          <w:pPr>
            <w:tabs>
              <w:tab w:val="left" w:pos="600"/>
              <w:tab w:val="right" w:leader="dot" w:pos="9396"/>
            </w:tabs>
            <w:spacing w:after="60"/>
            <w:rPr>
              <w:rFonts w:ascii="Cambria" w:eastAsiaTheme="minorEastAsia" w:hAnsi="Cambria" w:cs="Arial"/>
              <w:noProof/>
              <w:sz w:val="22"/>
              <w:szCs w:val="22"/>
              <w:lang w:val="fr-FR"/>
            </w:rPr>
          </w:pPr>
          <w:hyperlink w:anchor="_Toc479366372" w:history="1">
            <w:r w:rsidRPr="00711D60">
              <w:rPr>
                <w:rFonts w:ascii="Cambria" w:eastAsiaTheme="majorEastAsia" w:hAnsi="Cambria" w:cs="Arial"/>
                <w:noProof/>
                <w:sz w:val="22"/>
                <w:szCs w:val="22"/>
                <w:lang w:val="fr-FR" w:eastAsia="it-IT"/>
              </w:rPr>
              <w:t>4.</w:t>
            </w:r>
            <w:r w:rsidRPr="00711D60">
              <w:rPr>
                <w:rFonts w:ascii="Cambria" w:eastAsiaTheme="minorEastAsia" w:hAnsi="Cambria" w:cs="Arial"/>
                <w:noProof/>
                <w:sz w:val="22"/>
                <w:szCs w:val="22"/>
                <w:lang w:val="fr-FR"/>
              </w:rPr>
              <w:tab/>
            </w:r>
            <w:r w:rsidRPr="00711D60">
              <w:rPr>
                <w:rFonts w:ascii="Cambria" w:eastAsiaTheme="majorEastAsia" w:hAnsi="Cambria" w:cs="Arial"/>
                <w:noProof/>
                <w:sz w:val="22"/>
                <w:szCs w:val="22"/>
                <w:lang w:val="fr-FR" w:eastAsia="it-IT"/>
              </w:rPr>
              <w:t>Calendrier du processus d’Appel d’offres</w:t>
            </w:r>
            <w:r w:rsidRPr="00711D60">
              <w:rPr>
                <w:rFonts w:ascii="Cambria" w:hAnsi="Cambria" w:cs="Arial"/>
                <w:noProof/>
                <w:webHidden/>
                <w:sz w:val="22"/>
                <w:szCs w:val="22"/>
                <w:lang w:val="fr-FR"/>
              </w:rPr>
              <w:tab/>
            </w:r>
          </w:hyperlink>
        </w:p>
        <w:p w14:paraId="1DE2B680" w14:textId="77777777" w:rsidR="00B51E90" w:rsidRPr="00711D60" w:rsidRDefault="00B51E90" w:rsidP="00B51E90">
          <w:pPr>
            <w:tabs>
              <w:tab w:val="left" w:pos="600"/>
              <w:tab w:val="right" w:leader="dot" w:pos="9396"/>
            </w:tabs>
            <w:spacing w:after="60"/>
            <w:rPr>
              <w:rFonts w:ascii="Cambria" w:eastAsiaTheme="minorEastAsia" w:hAnsi="Cambria" w:cs="Arial"/>
              <w:noProof/>
              <w:sz w:val="22"/>
              <w:szCs w:val="22"/>
              <w:lang w:val="fr-FR"/>
            </w:rPr>
          </w:pPr>
          <w:hyperlink w:anchor="_Toc479366373" w:history="1">
            <w:r w:rsidRPr="00711D60">
              <w:rPr>
                <w:rFonts w:ascii="Cambria" w:eastAsiaTheme="majorEastAsia" w:hAnsi="Cambria" w:cs="Arial"/>
                <w:noProof/>
                <w:sz w:val="22"/>
                <w:szCs w:val="22"/>
                <w:lang w:val="fr-FR" w:eastAsia="it-IT"/>
              </w:rPr>
              <w:t>5.</w:t>
            </w:r>
            <w:r w:rsidRPr="00711D60">
              <w:rPr>
                <w:rFonts w:ascii="Cambria" w:eastAsiaTheme="minorEastAsia" w:hAnsi="Cambria" w:cs="Arial"/>
                <w:noProof/>
                <w:sz w:val="22"/>
                <w:szCs w:val="22"/>
                <w:lang w:val="fr-FR"/>
              </w:rPr>
              <w:tab/>
            </w:r>
            <w:r w:rsidRPr="00711D60">
              <w:rPr>
                <w:rFonts w:ascii="Cambria" w:eastAsiaTheme="majorEastAsia" w:hAnsi="Cambria" w:cs="Arial"/>
                <w:noProof/>
                <w:sz w:val="22"/>
                <w:szCs w:val="22"/>
                <w:lang w:val="fr-FR" w:eastAsia="it-IT"/>
              </w:rPr>
              <w:t>Condition de Participation</w:t>
            </w:r>
            <w:r w:rsidRPr="00711D60">
              <w:rPr>
                <w:rFonts w:ascii="Cambria" w:hAnsi="Cambria" w:cs="Arial"/>
                <w:noProof/>
                <w:webHidden/>
                <w:sz w:val="22"/>
                <w:szCs w:val="22"/>
                <w:lang w:val="fr-FR"/>
              </w:rPr>
              <w:tab/>
            </w:r>
          </w:hyperlink>
        </w:p>
        <w:p w14:paraId="1D7FFB8F" w14:textId="77777777" w:rsidR="00B51E90" w:rsidRPr="00711D60" w:rsidRDefault="00B51E90" w:rsidP="00B51E90">
          <w:pPr>
            <w:tabs>
              <w:tab w:val="left" w:pos="600"/>
              <w:tab w:val="right" w:leader="dot" w:pos="9396"/>
            </w:tabs>
            <w:spacing w:after="60"/>
            <w:rPr>
              <w:rFonts w:ascii="Cambria" w:eastAsiaTheme="minorEastAsia" w:hAnsi="Cambria" w:cs="Arial"/>
              <w:noProof/>
              <w:sz w:val="22"/>
              <w:szCs w:val="22"/>
              <w:lang w:val="fr-FR"/>
            </w:rPr>
          </w:pPr>
          <w:hyperlink w:anchor="_Toc479366374" w:history="1">
            <w:r w:rsidRPr="00711D60">
              <w:rPr>
                <w:rFonts w:ascii="Cambria" w:eastAsiaTheme="majorEastAsia" w:hAnsi="Cambria" w:cs="Arial"/>
                <w:noProof/>
                <w:sz w:val="22"/>
                <w:szCs w:val="22"/>
                <w:lang w:val="fr-FR" w:eastAsia="it-IT"/>
              </w:rPr>
              <w:t>6.</w:t>
            </w:r>
            <w:r w:rsidRPr="00711D60">
              <w:rPr>
                <w:rFonts w:ascii="Cambria" w:eastAsiaTheme="minorEastAsia" w:hAnsi="Cambria" w:cs="Arial"/>
                <w:noProof/>
                <w:sz w:val="22"/>
                <w:szCs w:val="22"/>
                <w:lang w:val="fr-FR"/>
              </w:rPr>
              <w:tab/>
            </w:r>
            <w:r w:rsidRPr="00711D60">
              <w:rPr>
                <w:rFonts w:ascii="Cambria" w:eastAsiaTheme="majorEastAsia" w:hAnsi="Cambria" w:cs="Arial"/>
                <w:noProof/>
                <w:sz w:val="22"/>
                <w:szCs w:val="22"/>
                <w:lang w:val="fr-FR" w:eastAsia="it-IT"/>
              </w:rPr>
              <w:t>Origine</w:t>
            </w:r>
            <w:r w:rsidRPr="00711D60">
              <w:rPr>
                <w:rFonts w:ascii="Cambria" w:hAnsi="Cambria" w:cs="Arial"/>
                <w:noProof/>
                <w:webHidden/>
                <w:sz w:val="22"/>
                <w:szCs w:val="22"/>
                <w:lang w:val="fr-FR"/>
              </w:rPr>
              <w:tab/>
            </w:r>
          </w:hyperlink>
        </w:p>
        <w:p w14:paraId="51E2531F" w14:textId="77777777" w:rsidR="00B51E90" w:rsidRPr="00711D60" w:rsidRDefault="00B51E90" w:rsidP="00B51E90">
          <w:pPr>
            <w:tabs>
              <w:tab w:val="left" w:pos="600"/>
              <w:tab w:val="right" w:leader="dot" w:pos="9396"/>
            </w:tabs>
            <w:spacing w:after="60"/>
            <w:rPr>
              <w:rFonts w:ascii="Cambria" w:eastAsiaTheme="minorEastAsia" w:hAnsi="Cambria" w:cs="Arial"/>
              <w:noProof/>
              <w:sz w:val="22"/>
              <w:szCs w:val="22"/>
              <w:lang w:val="fr-FR"/>
            </w:rPr>
          </w:pPr>
          <w:hyperlink w:anchor="_Toc479366375" w:history="1">
            <w:r w:rsidRPr="00711D60">
              <w:rPr>
                <w:rFonts w:ascii="Cambria" w:eastAsiaTheme="majorEastAsia" w:hAnsi="Cambria" w:cs="Arial"/>
                <w:noProof/>
                <w:sz w:val="22"/>
                <w:szCs w:val="22"/>
                <w:lang w:val="fr-FR" w:eastAsia="it-IT"/>
              </w:rPr>
              <w:t>7.</w:t>
            </w:r>
            <w:r w:rsidRPr="00711D60">
              <w:rPr>
                <w:rFonts w:ascii="Cambria" w:eastAsiaTheme="minorEastAsia" w:hAnsi="Cambria" w:cs="Arial"/>
                <w:noProof/>
                <w:sz w:val="22"/>
                <w:szCs w:val="22"/>
                <w:lang w:val="fr-FR"/>
              </w:rPr>
              <w:tab/>
            </w:r>
            <w:r w:rsidRPr="00711D60">
              <w:rPr>
                <w:rFonts w:ascii="Cambria" w:eastAsiaTheme="majorEastAsia" w:hAnsi="Cambria" w:cs="Arial"/>
                <w:noProof/>
                <w:sz w:val="22"/>
                <w:szCs w:val="22"/>
                <w:lang w:val="fr-FR" w:eastAsia="it-IT"/>
              </w:rPr>
              <w:t>Principes Généraux</w:t>
            </w:r>
            <w:r w:rsidRPr="00711D60">
              <w:rPr>
                <w:rFonts w:ascii="Cambria" w:hAnsi="Cambria" w:cs="Arial"/>
                <w:noProof/>
                <w:webHidden/>
                <w:sz w:val="22"/>
                <w:szCs w:val="22"/>
                <w:lang w:val="fr-FR"/>
              </w:rPr>
              <w:tab/>
            </w:r>
          </w:hyperlink>
        </w:p>
        <w:p w14:paraId="729BB29C" w14:textId="77777777" w:rsidR="00B51E90" w:rsidRPr="00711D60" w:rsidRDefault="00B51E90" w:rsidP="00B51E90">
          <w:pPr>
            <w:tabs>
              <w:tab w:val="left" w:pos="600"/>
              <w:tab w:val="right" w:leader="dot" w:pos="9396"/>
            </w:tabs>
            <w:spacing w:after="60"/>
            <w:rPr>
              <w:rFonts w:ascii="Cambria" w:eastAsiaTheme="minorEastAsia" w:hAnsi="Cambria" w:cs="Arial"/>
              <w:noProof/>
              <w:sz w:val="22"/>
              <w:szCs w:val="22"/>
              <w:lang w:val="fr-FR"/>
            </w:rPr>
          </w:pPr>
          <w:hyperlink w:anchor="_Toc479366376" w:history="1">
            <w:r w:rsidRPr="00711D60">
              <w:rPr>
                <w:rFonts w:ascii="Cambria" w:eastAsiaTheme="majorEastAsia" w:hAnsi="Cambria" w:cs="Arial"/>
                <w:noProof/>
                <w:sz w:val="22"/>
                <w:szCs w:val="22"/>
                <w:lang w:val="fr-FR" w:eastAsia="it-IT"/>
              </w:rPr>
              <w:t>8.</w:t>
            </w:r>
            <w:r w:rsidRPr="00711D60">
              <w:rPr>
                <w:rFonts w:ascii="Cambria" w:eastAsiaTheme="minorEastAsia" w:hAnsi="Cambria" w:cs="Arial"/>
                <w:noProof/>
                <w:sz w:val="22"/>
                <w:szCs w:val="22"/>
                <w:lang w:val="fr-FR"/>
              </w:rPr>
              <w:tab/>
            </w:r>
            <w:r w:rsidRPr="00711D60">
              <w:rPr>
                <w:rFonts w:ascii="Cambria" w:eastAsiaTheme="majorEastAsia" w:hAnsi="Cambria" w:cs="Arial"/>
                <w:noProof/>
                <w:sz w:val="22"/>
                <w:szCs w:val="22"/>
                <w:lang w:val="fr-FR" w:eastAsia="it-IT"/>
              </w:rPr>
              <w:t>Lots</w:t>
            </w:r>
            <w:r w:rsidRPr="00711D60">
              <w:rPr>
                <w:rFonts w:ascii="Cambria" w:hAnsi="Cambria" w:cs="Arial"/>
                <w:noProof/>
                <w:webHidden/>
                <w:sz w:val="22"/>
                <w:szCs w:val="22"/>
                <w:lang w:val="fr-FR"/>
              </w:rPr>
              <w:tab/>
            </w:r>
          </w:hyperlink>
        </w:p>
        <w:p w14:paraId="5A200F85" w14:textId="77777777" w:rsidR="00B51E90" w:rsidRPr="00711D60" w:rsidRDefault="00B51E90" w:rsidP="00B51E90">
          <w:pPr>
            <w:tabs>
              <w:tab w:val="left" w:pos="600"/>
              <w:tab w:val="right" w:leader="dot" w:pos="9396"/>
            </w:tabs>
            <w:spacing w:after="60"/>
            <w:rPr>
              <w:rFonts w:ascii="Cambria" w:eastAsiaTheme="minorEastAsia" w:hAnsi="Cambria" w:cs="Arial"/>
              <w:noProof/>
              <w:sz w:val="22"/>
              <w:szCs w:val="22"/>
              <w:lang w:val="fr-FR"/>
            </w:rPr>
          </w:pPr>
          <w:hyperlink w:anchor="_Toc479366384" w:history="1">
            <w:r w:rsidRPr="00711D60">
              <w:rPr>
                <w:rFonts w:ascii="Cambria" w:eastAsiaTheme="majorEastAsia" w:hAnsi="Cambria" w:cs="Arial"/>
                <w:noProof/>
                <w:sz w:val="22"/>
                <w:szCs w:val="22"/>
                <w:lang w:val="fr-FR" w:eastAsia="it-IT"/>
              </w:rPr>
              <w:t>9.</w:t>
            </w:r>
            <w:r w:rsidRPr="00711D60">
              <w:rPr>
                <w:rFonts w:ascii="Cambria" w:eastAsiaTheme="minorEastAsia" w:hAnsi="Cambria" w:cs="Arial"/>
                <w:noProof/>
                <w:sz w:val="22"/>
                <w:szCs w:val="22"/>
                <w:lang w:val="fr-FR"/>
              </w:rPr>
              <w:tab/>
            </w:r>
            <w:r w:rsidRPr="00711D60">
              <w:rPr>
                <w:rFonts w:ascii="Cambria" w:eastAsiaTheme="majorEastAsia" w:hAnsi="Cambria" w:cs="Arial"/>
                <w:noProof/>
                <w:sz w:val="22"/>
                <w:szCs w:val="22"/>
                <w:lang w:val="fr-FR" w:eastAsia="it-IT"/>
              </w:rPr>
              <w:t>Devise et Prix</w:t>
            </w:r>
            <w:r w:rsidRPr="00711D60">
              <w:rPr>
                <w:rFonts w:ascii="Cambria" w:hAnsi="Cambria" w:cs="Arial"/>
                <w:noProof/>
                <w:webHidden/>
                <w:sz w:val="22"/>
                <w:szCs w:val="22"/>
                <w:lang w:val="fr-FR"/>
              </w:rPr>
              <w:tab/>
            </w:r>
          </w:hyperlink>
        </w:p>
        <w:p w14:paraId="1B003D1B" w14:textId="77777777" w:rsidR="00B51E90" w:rsidRPr="00711D60" w:rsidRDefault="00B51E90" w:rsidP="00B51E90">
          <w:pPr>
            <w:tabs>
              <w:tab w:val="left" w:pos="600"/>
              <w:tab w:val="right" w:leader="dot" w:pos="9396"/>
            </w:tabs>
            <w:spacing w:after="60"/>
            <w:rPr>
              <w:rFonts w:ascii="Cambria" w:eastAsiaTheme="minorEastAsia" w:hAnsi="Cambria" w:cs="Arial"/>
              <w:noProof/>
              <w:sz w:val="22"/>
              <w:szCs w:val="22"/>
              <w:lang w:val="fr-FR"/>
            </w:rPr>
          </w:pPr>
          <w:hyperlink w:anchor="_Toc479366400" w:history="1">
            <w:r w:rsidRPr="00711D60">
              <w:rPr>
                <w:rFonts w:ascii="Cambria" w:eastAsiaTheme="majorEastAsia" w:hAnsi="Cambria" w:cs="Arial"/>
                <w:noProof/>
                <w:sz w:val="22"/>
                <w:szCs w:val="22"/>
                <w:lang w:val="fr-FR" w:eastAsia="it-IT"/>
              </w:rPr>
              <w:t>10.</w:t>
            </w:r>
            <w:r w:rsidRPr="00711D60">
              <w:rPr>
                <w:rFonts w:ascii="Cambria" w:eastAsiaTheme="minorEastAsia" w:hAnsi="Cambria" w:cs="Arial"/>
                <w:noProof/>
                <w:sz w:val="22"/>
                <w:szCs w:val="22"/>
                <w:lang w:val="fr-FR"/>
              </w:rPr>
              <w:tab/>
            </w:r>
            <w:r w:rsidRPr="00711D60">
              <w:rPr>
                <w:rFonts w:ascii="Cambria" w:eastAsiaTheme="majorEastAsia" w:hAnsi="Cambria" w:cs="Arial"/>
                <w:noProof/>
                <w:sz w:val="22"/>
                <w:szCs w:val="22"/>
                <w:lang w:val="fr-FR" w:eastAsia="it-IT"/>
              </w:rPr>
              <w:t>Retrait du dossier d’Appel d’offre et Dépôt des Offres</w:t>
            </w:r>
            <w:r w:rsidRPr="00711D60">
              <w:rPr>
                <w:rFonts w:ascii="Cambria" w:hAnsi="Cambria" w:cs="Arial"/>
                <w:noProof/>
                <w:webHidden/>
                <w:sz w:val="22"/>
                <w:szCs w:val="22"/>
                <w:lang w:val="fr-FR"/>
              </w:rPr>
              <w:tab/>
            </w:r>
          </w:hyperlink>
        </w:p>
        <w:p w14:paraId="7334FBD6" w14:textId="77777777" w:rsidR="00B51E90" w:rsidRPr="00711D60" w:rsidRDefault="00B51E90" w:rsidP="00B51E90">
          <w:pPr>
            <w:tabs>
              <w:tab w:val="left" w:pos="600"/>
              <w:tab w:val="right" w:leader="dot" w:pos="9396"/>
            </w:tabs>
            <w:spacing w:after="60"/>
            <w:rPr>
              <w:rFonts w:ascii="Cambria" w:eastAsiaTheme="minorEastAsia" w:hAnsi="Cambria" w:cs="Arial"/>
              <w:noProof/>
              <w:sz w:val="22"/>
              <w:szCs w:val="22"/>
              <w:lang w:val="fr-FR"/>
            </w:rPr>
          </w:pPr>
          <w:hyperlink w:anchor="_Toc479366401" w:history="1">
            <w:r w:rsidRPr="00711D60">
              <w:rPr>
                <w:rFonts w:ascii="Cambria" w:eastAsiaTheme="majorEastAsia" w:hAnsi="Cambria" w:cs="Arial"/>
                <w:noProof/>
                <w:sz w:val="22"/>
                <w:szCs w:val="22"/>
                <w:lang w:val="fr-FR" w:eastAsia="it-IT"/>
              </w:rPr>
              <w:t>11.</w:t>
            </w:r>
            <w:r w:rsidRPr="00711D60">
              <w:rPr>
                <w:rFonts w:ascii="Cambria" w:eastAsiaTheme="minorEastAsia" w:hAnsi="Cambria" w:cs="Arial"/>
                <w:noProof/>
                <w:sz w:val="22"/>
                <w:szCs w:val="22"/>
                <w:lang w:val="fr-FR"/>
              </w:rPr>
              <w:tab/>
            </w:r>
            <w:r w:rsidRPr="00711D60">
              <w:rPr>
                <w:rFonts w:ascii="Cambria" w:eastAsiaTheme="majorEastAsia" w:hAnsi="Cambria" w:cs="Arial"/>
                <w:noProof/>
                <w:sz w:val="22"/>
                <w:szCs w:val="22"/>
                <w:lang w:val="fr-FR" w:eastAsia="it-IT"/>
              </w:rPr>
              <w:t>Coût de la soumission</w:t>
            </w:r>
            <w:r w:rsidRPr="00711D60">
              <w:rPr>
                <w:rFonts w:ascii="Cambria" w:hAnsi="Cambria" w:cs="Arial"/>
                <w:noProof/>
                <w:webHidden/>
                <w:sz w:val="22"/>
                <w:szCs w:val="22"/>
                <w:lang w:val="fr-FR"/>
              </w:rPr>
              <w:tab/>
            </w:r>
          </w:hyperlink>
        </w:p>
        <w:p w14:paraId="52AE4870" w14:textId="77777777" w:rsidR="00B51E90" w:rsidRPr="00711D60" w:rsidRDefault="00B51E90" w:rsidP="00B51E90">
          <w:pPr>
            <w:tabs>
              <w:tab w:val="left" w:pos="600"/>
              <w:tab w:val="right" w:leader="dot" w:pos="9396"/>
            </w:tabs>
            <w:spacing w:after="60"/>
            <w:rPr>
              <w:rFonts w:ascii="Cambria" w:eastAsiaTheme="minorEastAsia" w:hAnsi="Cambria" w:cs="Arial"/>
              <w:noProof/>
              <w:sz w:val="22"/>
              <w:szCs w:val="22"/>
              <w:lang w:val="fr-FR"/>
            </w:rPr>
          </w:pPr>
          <w:hyperlink w:anchor="_Toc479366402" w:history="1">
            <w:r w:rsidRPr="00711D60">
              <w:rPr>
                <w:rFonts w:ascii="Cambria" w:eastAsiaTheme="majorEastAsia" w:hAnsi="Cambria" w:cs="Arial"/>
                <w:noProof/>
                <w:sz w:val="22"/>
                <w:szCs w:val="22"/>
                <w:lang w:val="fr-FR" w:eastAsia="it-IT"/>
              </w:rPr>
              <w:t>12.</w:t>
            </w:r>
            <w:r w:rsidRPr="00711D60">
              <w:rPr>
                <w:rFonts w:ascii="Cambria" w:eastAsiaTheme="minorEastAsia" w:hAnsi="Cambria" w:cs="Arial"/>
                <w:noProof/>
                <w:sz w:val="22"/>
                <w:szCs w:val="22"/>
                <w:lang w:val="fr-FR"/>
              </w:rPr>
              <w:tab/>
            </w:r>
            <w:r w:rsidRPr="00711D60">
              <w:rPr>
                <w:rFonts w:ascii="Cambria" w:eastAsiaTheme="majorEastAsia" w:hAnsi="Cambria" w:cs="Arial"/>
                <w:noProof/>
                <w:sz w:val="22"/>
                <w:szCs w:val="22"/>
                <w:lang w:val="fr-FR" w:eastAsia="it-IT"/>
              </w:rPr>
              <w:t>Documents constituants l’offre</w:t>
            </w:r>
            <w:r w:rsidRPr="00711D60">
              <w:rPr>
                <w:rFonts w:ascii="Cambria" w:hAnsi="Cambria" w:cs="Arial"/>
                <w:noProof/>
                <w:webHidden/>
                <w:sz w:val="22"/>
                <w:szCs w:val="22"/>
                <w:lang w:val="fr-FR"/>
              </w:rPr>
              <w:tab/>
            </w:r>
          </w:hyperlink>
        </w:p>
        <w:p w14:paraId="031DC8BB" w14:textId="77777777" w:rsidR="00B51E90" w:rsidRPr="00711D60" w:rsidRDefault="00B51E90" w:rsidP="00B51E90">
          <w:pPr>
            <w:tabs>
              <w:tab w:val="left" w:pos="600"/>
              <w:tab w:val="right" w:leader="dot" w:pos="9396"/>
            </w:tabs>
            <w:spacing w:after="60"/>
            <w:rPr>
              <w:rFonts w:ascii="Cambria" w:eastAsiaTheme="minorEastAsia" w:hAnsi="Cambria" w:cs="Arial"/>
              <w:noProof/>
              <w:sz w:val="22"/>
              <w:szCs w:val="22"/>
              <w:lang w:val="fr-FR"/>
            </w:rPr>
          </w:pPr>
          <w:hyperlink w:anchor="_Toc479366403" w:history="1">
            <w:r w:rsidRPr="00711D60">
              <w:rPr>
                <w:rFonts w:ascii="Cambria" w:eastAsiaTheme="majorEastAsia" w:hAnsi="Cambria" w:cs="Arial"/>
                <w:noProof/>
                <w:sz w:val="22"/>
                <w:szCs w:val="22"/>
                <w:lang w:val="fr-FR" w:eastAsia="it-IT"/>
              </w:rPr>
              <w:t>13.</w:t>
            </w:r>
            <w:r w:rsidRPr="00711D60">
              <w:rPr>
                <w:rFonts w:ascii="Cambria" w:eastAsiaTheme="minorEastAsia" w:hAnsi="Cambria" w:cs="Arial"/>
                <w:noProof/>
                <w:sz w:val="22"/>
                <w:szCs w:val="22"/>
                <w:lang w:val="fr-FR"/>
              </w:rPr>
              <w:tab/>
            </w:r>
            <w:r w:rsidRPr="00711D60">
              <w:rPr>
                <w:rFonts w:ascii="Cambria" w:eastAsiaTheme="majorEastAsia" w:hAnsi="Cambria" w:cs="Arial"/>
                <w:noProof/>
                <w:sz w:val="22"/>
                <w:szCs w:val="22"/>
                <w:lang w:val="fr-FR" w:eastAsia="it-IT"/>
              </w:rPr>
              <w:t>Informations complémentaires avant la date limite de remise des offres</w:t>
            </w:r>
            <w:r w:rsidRPr="00711D60">
              <w:rPr>
                <w:rFonts w:ascii="Cambria" w:hAnsi="Cambria" w:cs="Arial"/>
                <w:noProof/>
                <w:webHidden/>
                <w:sz w:val="22"/>
                <w:szCs w:val="22"/>
                <w:lang w:val="fr-FR"/>
              </w:rPr>
              <w:tab/>
            </w:r>
          </w:hyperlink>
        </w:p>
        <w:p w14:paraId="28AA71D2" w14:textId="77777777" w:rsidR="00B51E90" w:rsidRPr="00711D60" w:rsidRDefault="00B51E90" w:rsidP="00B51E90">
          <w:pPr>
            <w:tabs>
              <w:tab w:val="left" w:pos="600"/>
              <w:tab w:val="right" w:leader="dot" w:pos="9396"/>
            </w:tabs>
            <w:spacing w:after="60"/>
            <w:rPr>
              <w:rFonts w:ascii="Cambria" w:eastAsiaTheme="minorEastAsia" w:hAnsi="Cambria" w:cs="Arial"/>
              <w:noProof/>
              <w:sz w:val="22"/>
              <w:szCs w:val="22"/>
              <w:lang w:val="fr-FR"/>
            </w:rPr>
          </w:pPr>
          <w:hyperlink w:anchor="_Toc479366404" w:history="1">
            <w:r w:rsidRPr="00711D60">
              <w:rPr>
                <w:rFonts w:ascii="Cambria" w:eastAsiaTheme="majorEastAsia" w:hAnsi="Cambria" w:cs="Arial"/>
                <w:noProof/>
                <w:sz w:val="22"/>
                <w:szCs w:val="22"/>
                <w:lang w:val="fr-FR" w:eastAsia="it-IT" w:bidi="fr-FR"/>
              </w:rPr>
              <w:t>14.</w:t>
            </w:r>
            <w:r w:rsidRPr="00711D60">
              <w:rPr>
                <w:rFonts w:ascii="Cambria" w:eastAsiaTheme="minorEastAsia" w:hAnsi="Cambria" w:cs="Arial"/>
                <w:noProof/>
                <w:sz w:val="22"/>
                <w:szCs w:val="22"/>
                <w:lang w:val="fr-FR"/>
              </w:rPr>
              <w:tab/>
            </w:r>
            <w:r w:rsidRPr="00711D60">
              <w:rPr>
                <w:rFonts w:ascii="Cambria" w:eastAsiaTheme="majorEastAsia" w:hAnsi="Cambria" w:cs="Arial"/>
                <w:noProof/>
                <w:sz w:val="22"/>
                <w:szCs w:val="22"/>
                <w:lang w:val="fr-FR" w:eastAsia="it-IT"/>
              </w:rPr>
              <w:t>Modification ou retrait des offres</w:t>
            </w:r>
            <w:r w:rsidRPr="00711D60">
              <w:rPr>
                <w:rFonts w:ascii="Cambria" w:hAnsi="Cambria" w:cs="Arial"/>
                <w:noProof/>
                <w:webHidden/>
                <w:sz w:val="22"/>
                <w:szCs w:val="22"/>
                <w:lang w:val="fr-FR"/>
              </w:rPr>
              <w:tab/>
            </w:r>
          </w:hyperlink>
        </w:p>
        <w:p w14:paraId="2DDD4E7F" w14:textId="77777777" w:rsidR="00B51E90" w:rsidRPr="00711D60" w:rsidRDefault="00B51E90" w:rsidP="00B51E90">
          <w:pPr>
            <w:tabs>
              <w:tab w:val="left" w:pos="600"/>
              <w:tab w:val="right" w:leader="dot" w:pos="9396"/>
            </w:tabs>
            <w:spacing w:after="60"/>
            <w:rPr>
              <w:rFonts w:ascii="Cambria" w:eastAsiaTheme="minorEastAsia" w:hAnsi="Cambria" w:cs="Arial"/>
              <w:noProof/>
              <w:sz w:val="22"/>
              <w:szCs w:val="22"/>
              <w:lang w:val="fr-FR"/>
            </w:rPr>
          </w:pPr>
          <w:hyperlink w:anchor="_Toc479366405" w:history="1">
            <w:r w:rsidRPr="00711D60">
              <w:rPr>
                <w:rFonts w:ascii="Cambria" w:eastAsiaTheme="majorEastAsia" w:hAnsi="Cambria" w:cs="Arial"/>
                <w:noProof/>
                <w:sz w:val="22"/>
                <w:szCs w:val="22"/>
                <w:lang w:val="fr-FR" w:eastAsia="it-IT"/>
              </w:rPr>
              <w:t>15.</w:t>
            </w:r>
            <w:r w:rsidRPr="00711D60">
              <w:rPr>
                <w:rFonts w:ascii="Cambria" w:eastAsiaTheme="minorEastAsia" w:hAnsi="Cambria" w:cs="Arial"/>
                <w:noProof/>
                <w:sz w:val="22"/>
                <w:szCs w:val="22"/>
                <w:lang w:val="fr-FR"/>
              </w:rPr>
              <w:tab/>
            </w:r>
            <w:r w:rsidRPr="00711D60">
              <w:rPr>
                <w:rFonts w:ascii="Cambria" w:eastAsiaTheme="majorEastAsia" w:hAnsi="Cambria" w:cs="Arial"/>
                <w:noProof/>
                <w:sz w:val="22"/>
                <w:szCs w:val="22"/>
                <w:lang w:val="fr-FR" w:eastAsia="it-IT"/>
              </w:rPr>
              <w:t>Propriété des offres</w:t>
            </w:r>
            <w:r w:rsidRPr="00711D60">
              <w:rPr>
                <w:rFonts w:ascii="Cambria" w:hAnsi="Cambria" w:cs="Arial"/>
                <w:noProof/>
                <w:webHidden/>
                <w:sz w:val="22"/>
                <w:szCs w:val="22"/>
                <w:lang w:val="fr-FR"/>
              </w:rPr>
              <w:tab/>
            </w:r>
          </w:hyperlink>
        </w:p>
        <w:p w14:paraId="1E193A60" w14:textId="77777777" w:rsidR="00B51E90" w:rsidRPr="00711D60" w:rsidRDefault="00B51E90" w:rsidP="00B51E90">
          <w:pPr>
            <w:tabs>
              <w:tab w:val="left" w:pos="600"/>
              <w:tab w:val="right" w:leader="dot" w:pos="9396"/>
            </w:tabs>
            <w:spacing w:after="60"/>
            <w:rPr>
              <w:rFonts w:ascii="Cambria" w:eastAsiaTheme="minorEastAsia" w:hAnsi="Cambria" w:cs="Arial"/>
              <w:noProof/>
              <w:sz w:val="22"/>
              <w:szCs w:val="22"/>
              <w:lang w:val="fr-FR"/>
            </w:rPr>
          </w:pPr>
          <w:hyperlink w:anchor="_Toc479366406" w:history="1">
            <w:r w:rsidRPr="00711D60">
              <w:rPr>
                <w:rFonts w:ascii="Cambria" w:eastAsiaTheme="majorEastAsia" w:hAnsi="Cambria" w:cs="Arial"/>
                <w:noProof/>
                <w:sz w:val="22"/>
                <w:szCs w:val="22"/>
                <w:lang w:val="fr-FR" w:eastAsia="it-IT"/>
              </w:rPr>
              <w:t>16.</w:t>
            </w:r>
            <w:r w:rsidRPr="00711D60">
              <w:rPr>
                <w:rFonts w:ascii="Cambria" w:eastAsiaTheme="minorEastAsia" w:hAnsi="Cambria" w:cs="Arial"/>
                <w:noProof/>
                <w:sz w:val="22"/>
                <w:szCs w:val="22"/>
                <w:lang w:val="fr-FR"/>
              </w:rPr>
              <w:tab/>
            </w:r>
            <w:r w:rsidRPr="00711D60">
              <w:rPr>
                <w:rFonts w:ascii="Cambria" w:eastAsiaTheme="majorEastAsia" w:hAnsi="Cambria" w:cs="Arial"/>
                <w:noProof/>
                <w:sz w:val="22"/>
                <w:szCs w:val="22"/>
                <w:lang w:val="fr-FR" w:eastAsia="it-IT"/>
              </w:rPr>
              <w:t>Annulation de la procédure d'appel d'offres</w:t>
            </w:r>
            <w:r w:rsidRPr="00711D60">
              <w:rPr>
                <w:rFonts w:ascii="Cambria" w:hAnsi="Cambria" w:cs="Arial"/>
                <w:noProof/>
                <w:webHidden/>
                <w:sz w:val="22"/>
                <w:szCs w:val="22"/>
                <w:lang w:val="fr-FR"/>
              </w:rPr>
              <w:tab/>
            </w:r>
          </w:hyperlink>
        </w:p>
        <w:p w14:paraId="48E13F5A" w14:textId="77777777" w:rsidR="00B51E90" w:rsidRPr="00711D60" w:rsidRDefault="00B51E90" w:rsidP="00B51E90">
          <w:pPr>
            <w:tabs>
              <w:tab w:val="left" w:pos="600"/>
              <w:tab w:val="right" w:leader="dot" w:pos="9396"/>
            </w:tabs>
            <w:spacing w:after="60"/>
            <w:rPr>
              <w:rFonts w:ascii="Cambria" w:eastAsiaTheme="minorEastAsia" w:hAnsi="Cambria" w:cs="Arial"/>
              <w:noProof/>
              <w:sz w:val="22"/>
              <w:szCs w:val="22"/>
              <w:lang w:val="fr-FR"/>
            </w:rPr>
          </w:pPr>
          <w:hyperlink w:anchor="_Toc479366407" w:history="1">
            <w:r w:rsidRPr="00711D60">
              <w:rPr>
                <w:rFonts w:ascii="Cambria" w:eastAsiaTheme="majorEastAsia" w:hAnsi="Cambria" w:cs="Arial"/>
                <w:noProof/>
                <w:sz w:val="22"/>
                <w:szCs w:val="22"/>
                <w:lang w:val="fr-FR" w:eastAsia="it-IT"/>
              </w:rPr>
              <w:t>17.</w:t>
            </w:r>
            <w:r w:rsidRPr="00711D60">
              <w:rPr>
                <w:rFonts w:ascii="Cambria" w:eastAsiaTheme="minorEastAsia" w:hAnsi="Cambria" w:cs="Arial"/>
                <w:noProof/>
                <w:sz w:val="22"/>
                <w:szCs w:val="22"/>
                <w:lang w:val="fr-FR"/>
              </w:rPr>
              <w:tab/>
            </w:r>
            <w:r w:rsidRPr="00711D60">
              <w:rPr>
                <w:rFonts w:ascii="Cambria" w:eastAsiaTheme="majorEastAsia" w:hAnsi="Cambria" w:cs="Arial"/>
                <w:noProof/>
                <w:sz w:val="22"/>
                <w:szCs w:val="22"/>
                <w:lang w:val="fr-FR" w:eastAsia="it-IT"/>
              </w:rPr>
              <w:t>Ouverture des offres</w:t>
            </w:r>
            <w:r w:rsidRPr="00711D60">
              <w:rPr>
                <w:rFonts w:ascii="Cambria" w:hAnsi="Cambria" w:cs="Arial"/>
                <w:noProof/>
                <w:webHidden/>
                <w:sz w:val="22"/>
                <w:szCs w:val="22"/>
                <w:lang w:val="fr-FR"/>
              </w:rPr>
              <w:tab/>
            </w:r>
          </w:hyperlink>
        </w:p>
        <w:p w14:paraId="04484EAB" w14:textId="77777777" w:rsidR="00B51E90" w:rsidRPr="00711D60" w:rsidRDefault="00B51E90" w:rsidP="00B51E90">
          <w:pPr>
            <w:tabs>
              <w:tab w:val="left" w:pos="600"/>
              <w:tab w:val="right" w:leader="dot" w:pos="9396"/>
            </w:tabs>
            <w:spacing w:after="60"/>
            <w:rPr>
              <w:rFonts w:ascii="Cambria" w:eastAsiaTheme="minorEastAsia" w:hAnsi="Cambria" w:cs="Arial"/>
              <w:noProof/>
              <w:sz w:val="22"/>
              <w:szCs w:val="22"/>
              <w:lang w:val="fr-FR"/>
            </w:rPr>
          </w:pPr>
          <w:hyperlink w:anchor="_Toc479366408" w:history="1">
            <w:r w:rsidRPr="00711D60">
              <w:rPr>
                <w:rFonts w:ascii="Cambria" w:eastAsiaTheme="majorEastAsia" w:hAnsi="Cambria" w:cs="Arial"/>
                <w:noProof/>
                <w:sz w:val="22"/>
                <w:szCs w:val="22"/>
                <w:lang w:val="fr-FR" w:eastAsia="it-IT"/>
              </w:rPr>
              <w:t>18.</w:t>
            </w:r>
            <w:r w:rsidRPr="00711D60">
              <w:rPr>
                <w:rFonts w:ascii="Cambria" w:eastAsiaTheme="minorEastAsia" w:hAnsi="Cambria" w:cs="Arial"/>
                <w:noProof/>
                <w:sz w:val="22"/>
                <w:szCs w:val="22"/>
                <w:lang w:val="fr-FR"/>
              </w:rPr>
              <w:tab/>
            </w:r>
            <w:r w:rsidRPr="00711D60">
              <w:rPr>
                <w:rFonts w:ascii="Cambria" w:eastAsiaTheme="majorEastAsia" w:hAnsi="Cambria" w:cs="Arial"/>
                <w:noProof/>
                <w:sz w:val="22"/>
                <w:szCs w:val="22"/>
                <w:lang w:val="fr-FR" w:eastAsia="it-IT"/>
              </w:rPr>
              <w:t>Évaluation des offres</w:t>
            </w:r>
            <w:r w:rsidRPr="00711D60">
              <w:rPr>
                <w:rFonts w:ascii="Cambria" w:hAnsi="Cambria" w:cs="Arial"/>
                <w:noProof/>
                <w:webHidden/>
                <w:sz w:val="22"/>
                <w:szCs w:val="22"/>
                <w:lang w:val="fr-FR"/>
              </w:rPr>
              <w:tab/>
            </w:r>
          </w:hyperlink>
        </w:p>
        <w:p w14:paraId="64FEA9F8" w14:textId="77777777" w:rsidR="00B51E90" w:rsidRPr="00711D60" w:rsidRDefault="00B51E90" w:rsidP="00B51E90">
          <w:pPr>
            <w:tabs>
              <w:tab w:val="left" w:pos="600"/>
              <w:tab w:val="right" w:leader="dot" w:pos="9396"/>
            </w:tabs>
            <w:spacing w:after="60"/>
            <w:rPr>
              <w:rFonts w:ascii="Cambria" w:eastAsiaTheme="minorEastAsia" w:hAnsi="Cambria" w:cs="Arial"/>
              <w:noProof/>
              <w:sz w:val="22"/>
              <w:szCs w:val="22"/>
              <w:lang w:val="fr-FR"/>
            </w:rPr>
          </w:pPr>
          <w:hyperlink w:anchor="_Toc479366410" w:history="1">
            <w:r w:rsidRPr="00711D60">
              <w:rPr>
                <w:rFonts w:ascii="Cambria" w:eastAsiaTheme="majorEastAsia" w:hAnsi="Cambria" w:cs="Arial"/>
                <w:noProof/>
                <w:sz w:val="22"/>
                <w:szCs w:val="22"/>
                <w:lang w:val="fr-FR" w:eastAsia="it-IT"/>
              </w:rPr>
              <w:t>19.</w:t>
            </w:r>
            <w:r w:rsidRPr="00711D60">
              <w:rPr>
                <w:rFonts w:ascii="Cambria" w:eastAsiaTheme="minorEastAsia" w:hAnsi="Cambria" w:cs="Arial"/>
                <w:noProof/>
                <w:sz w:val="22"/>
                <w:szCs w:val="22"/>
                <w:lang w:val="fr-FR"/>
              </w:rPr>
              <w:tab/>
            </w:r>
            <w:r w:rsidRPr="00711D60">
              <w:rPr>
                <w:rFonts w:ascii="Cambria" w:eastAsiaTheme="majorEastAsia" w:hAnsi="Cambria" w:cs="Arial"/>
                <w:noProof/>
                <w:sz w:val="22"/>
                <w:szCs w:val="22"/>
                <w:lang w:val="fr-FR" w:eastAsia="it-IT"/>
              </w:rPr>
              <w:t>Le Contrat-Cadre</w:t>
            </w:r>
            <w:r w:rsidRPr="00711D60">
              <w:rPr>
                <w:rFonts w:ascii="Cambria" w:hAnsi="Cambria" w:cs="Arial"/>
                <w:noProof/>
                <w:webHidden/>
                <w:sz w:val="22"/>
                <w:szCs w:val="22"/>
                <w:lang w:val="fr-FR"/>
              </w:rPr>
              <w:tab/>
            </w:r>
          </w:hyperlink>
        </w:p>
        <w:p w14:paraId="18CB839C" w14:textId="77777777" w:rsidR="00B51E90" w:rsidRPr="00711D60" w:rsidRDefault="00B51E90" w:rsidP="00B51E90">
          <w:pPr>
            <w:tabs>
              <w:tab w:val="right" w:leader="dot" w:pos="9396"/>
            </w:tabs>
            <w:spacing w:before="120" w:after="60"/>
            <w:rPr>
              <w:rFonts w:ascii="Cambria" w:eastAsiaTheme="minorEastAsia" w:hAnsi="Cambria" w:cstheme="minorBidi"/>
              <w:noProof/>
              <w:sz w:val="22"/>
              <w:szCs w:val="22"/>
              <w:lang w:val="fr-FR"/>
            </w:rPr>
          </w:pPr>
          <w:hyperlink w:anchor="_Toc479366411" w:history="1">
            <w:r w:rsidRPr="00711D60">
              <w:rPr>
                <w:rFonts w:ascii="Cambria" w:eastAsiaTheme="majorEastAsia" w:hAnsi="Cambria" w:cs="Arial"/>
                <w:bCs/>
                <w:noProof/>
                <w:sz w:val="24"/>
                <w:szCs w:val="24"/>
                <w:lang w:val="fr-FR"/>
              </w:rPr>
              <w:t>Annexes</w:t>
            </w:r>
            <w:r w:rsidRPr="00711D60">
              <w:rPr>
                <w:rFonts w:ascii="Cambria" w:hAnsi="Cambria"/>
                <w:noProof/>
                <w:webHidden/>
                <w:sz w:val="24"/>
                <w:szCs w:val="24"/>
                <w:lang w:val="fr-FR"/>
              </w:rPr>
              <w:tab/>
            </w:r>
          </w:hyperlink>
        </w:p>
        <w:p w14:paraId="5284BC75" w14:textId="180E6141" w:rsidR="00B51E90" w:rsidRPr="00711D60" w:rsidRDefault="00B51E90" w:rsidP="00B51E90">
          <w:pPr>
            <w:tabs>
              <w:tab w:val="right" w:leader="dot" w:pos="9396"/>
            </w:tabs>
            <w:spacing w:after="60"/>
            <w:ind w:left="202"/>
            <w:rPr>
              <w:rFonts w:ascii="Cambria" w:eastAsiaTheme="minorEastAsia" w:hAnsi="Cambria" w:cstheme="minorBidi"/>
              <w:noProof/>
              <w:sz w:val="22"/>
              <w:szCs w:val="22"/>
              <w:lang w:val="fr-FR"/>
            </w:rPr>
          </w:pPr>
          <w:hyperlink w:anchor="_Toc479366412" w:history="1">
            <w:r w:rsidRPr="00711D60">
              <w:rPr>
                <w:rFonts w:ascii="Cambria" w:eastAsiaTheme="majorEastAsia" w:hAnsi="Cambria" w:cs="Arial"/>
                <w:bCs/>
                <w:noProof/>
                <w:sz w:val="22"/>
                <w:szCs w:val="22"/>
                <w:lang w:val="fr-FR"/>
              </w:rPr>
              <w:t xml:space="preserve">Annexe A - </w:t>
            </w:r>
            <w:r w:rsidRPr="00711D60">
              <w:rPr>
                <w:rFonts w:ascii="Cambria" w:eastAsiaTheme="majorEastAsia" w:hAnsi="Cambria" w:cs="Arial"/>
                <w:noProof/>
                <w:sz w:val="22"/>
                <w:szCs w:val="22"/>
                <w:lang w:val="fr-FR"/>
              </w:rPr>
              <w:t>Liste des besoins par lot</w:t>
            </w:r>
            <w:r w:rsidR="00711D60">
              <w:rPr>
                <w:rFonts w:ascii="Cambria" w:eastAsiaTheme="majorEastAsia" w:hAnsi="Cambria" w:cs="Arial"/>
                <w:noProof/>
                <w:sz w:val="22"/>
                <w:szCs w:val="22"/>
                <w:lang w:val="fr-FR"/>
              </w:rPr>
              <w:t xml:space="preserve"> ( en piece jointe)</w:t>
            </w:r>
            <w:r w:rsidRPr="00711D60">
              <w:rPr>
                <w:rFonts w:ascii="Cambria" w:hAnsi="Cambria"/>
                <w:noProof/>
                <w:webHidden/>
                <w:sz w:val="22"/>
                <w:szCs w:val="22"/>
                <w:lang w:val="fr-FR"/>
              </w:rPr>
              <w:tab/>
            </w:r>
          </w:hyperlink>
        </w:p>
        <w:p w14:paraId="493EA49A" w14:textId="77777777" w:rsidR="00B51E90" w:rsidRPr="00711D60" w:rsidRDefault="00B51E90" w:rsidP="00B51E90">
          <w:pPr>
            <w:tabs>
              <w:tab w:val="right" w:leader="dot" w:pos="9396"/>
            </w:tabs>
            <w:spacing w:after="60"/>
            <w:ind w:left="202"/>
            <w:rPr>
              <w:rFonts w:ascii="Cambria" w:eastAsiaTheme="minorEastAsia" w:hAnsi="Cambria" w:cstheme="minorBidi"/>
              <w:noProof/>
              <w:sz w:val="22"/>
              <w:szCs w:val="22"/>
              <w:lang w:val="fr-FR"/>
            </w:rPr>
          </w:pPr>
          <w:hyperlink w:anchor="_Toc479366413" w:history="1">
            <w:r w:rsidRPr="00711D60">
              <w:rPr>
                <w:rFonts w:ascii="Cambria" w:eastAsiaTheme="majorEastAsia" w:hAnsi="Cambria" w:cs="Arial"/>
                <w:bCs/>
                <w:noProof/>
                <w:sz w:val="22"/>
                <w:szCs w:val="22"/>
                <w:lang w:val="fr-FR"/>
              </w:rPr>
              <w:t>Annexe B - Bordereau des pièces et documents demandés constituant l’offre</w:t>
            </w:r>
            <w:r w:rsidRPr="00711D60">
              <w:rPr>
                <w:rFonts w:ascii="Cambria" w:hAnsi="Cambria"/>
                <w:noProof/>
                <w:webHidden/>
                <w:sz w:val="22"/>
                <w:szCs w:val="22"/>
                <w:lang w:val="fr-FR"/>
              </w:rPr>
              <w:tab/>
            </w:r>
          </w:hyperlink>
        </w:p>
        <w:p w14:paraId="033D8875" w14:textId="77777777" w:rsidR="00B51E90" w:rsidRPr="00711D60" w:rsidRDefault="00B51E90" w:rsidP="00B51E90">
          <w:pPr>
            <w:tabs>
              <w:tab w:val="right" w:leader="dot" w:pos="9396"/>
            </w:tabs>
            <w:spacing w:after="60"/>
            <w:ind w:left="202"/>
            <w:rPr>
              <w:rFonts w:ascii="Cambria" w:eastAsiaTheme="minorEastAsia" w:hAnsi="Cambria" w:cstheme="minorBidi"/>
              <w:noProof/>
              <w:sz w:val="22"/>
              <w:szCs w:val="22"/>
              <w:lang w:val="fr-FR"/>
            </w:rPr>
          </w:pPr>
          <w:hyperlink w:anchor="_Toc479366414" w:history="1">
            <w:r w:rsidRPr="00711D60">
              <w:rPr>
                <w:rFonts w:ascii="Cambria" w:eastAsiaTheme="majorEastAsia" w:hAnsi="Cambria" w:cs="Arial"/>
                <w:bCs/>
                <w:noProof/>
                <w:sz w:val="22"/>
                <w:szCs w:val="22"/>
                <w:lang w:val="fr-FR"/>
              </w:rPr>
              <w:t>Annexe C - Lettre de soumission</w:t>
            </w:r>
            <w:r w:rsidRPr="00711D60">
              <w:rPr>
                <w:rFonts w:ascii="Cambria" w:hAnsi="Cambria"/>
                <w:noProof/>
                <w:webHidden/>
                <w:sz w:val="22"/>
                <w:szCs w:val="22"/>
                <w:lang w:val="fr-FR"/>
              </w:rPr>
              <w:tab/>
            </w:r>
          </w:hyperlink>
        </w:p>
        <w:p w14:paraId="6AA8A22E" w14:textId="341876F5" w:rsidR="00B51E90" w:rsidRPr="00711D60" w:rsidRDefault="00B51E90" w:rsidP="00B51E90">
          <w:pPr>
            <w:tabs>
              <w:tab w:val="right" w:leader="dot" w:pos="9396"/>
            </w:tabs>
            <w:spacing w:after="60"/>
            <w:ind w:left="202"/>
            <w:rPr>
              <w:rFonts w:ascii="Cambria" w:eastAsiaTheme="minorEastAsia" w:hAnsi="Cambria" w:cstheme="minorBidi"/>
              <w:noProof/>
              <w:sz w:val="22"/>
              <w:szCs w:val="22"/>
              <w:lang w:val="fr-FR"/>
            </w:rPr>
          </w:pPr>
          <w:hyperlink w:anchor="_Toc479366415" w:history="1">
            <w:r w:rsidRPr="00711D60">
              <w:rPr>
                <w:rFonts w:ascii="Cambria" w:eastAsiaTheme="majorEastAsia" w:hAnsi="Cambria" w:cs="Arial"/>
                <w:bCs/>
                <w:noProof/>
                <w:sz w:val="22"/>
                <w:szCs w:val="22"/>
                <w:lang w:val="fr-FR"/>
              </w:rPr>
              <w:t xml:space="preserve">Annexe D – </w:t>
            </w:r>
            <w:r w:rsidR="00711D60">
              <w:rPr>
                <w:rFonts w:ascii="Cambria" w:eastAsiaTheme="majorEastAsia" w:hAnsi="Cambria" w:cs="Arial"/>
                <w:bCs/>
                <w:noProof/>
                <w:sz w:val="22"/>
                <w:szCs w:val="22"/>
                <w:lang w:val="fr-FR"/>
              </w:rPr>
              <w:t xml:space="preserve">Exemple </w:t>
            </w:r>
            <w:r w:rsidRPr="00711D60">
              <w:rPr>
                <w:rFonts w:ascii="Cambria" w:eastAsiaTheme="majorEastAsia" w:hAnsi="Cambria" w:cs="Arial"/>
                <w:noProof/>
                <w:sz w:val="22"/>
                <w:szCs w:val="22"/>
                <w:lang w:val="fr-FR"/>
              </w:rPr>
              <w:t>Formulaire de réponse aux offres (Biens et fournitures)</w:t>
            </w:r>
            <w:r w:rsidRPr="00711D60">
              <w:rPr>
                <w:rFonts w:ascii="Cambria" w:hAnsi="Cambria"/>
                <w:noProof/>
                <w:webHidden/>
                <w:sz w:val="22"/>
                <w:szCs w:val="22"/>
                <w:lang w:val="fr-FR"/>
              </w:rPr>
              <w:tab/>
            </w:r>
          </w:hyperlink>
        </w:p>
        <w:p w14:paraId="7DF8C592" w14:textId="54C4E9F7" w:rsidR="00B51E90" w:rsidRPr="00711D60" w:rsidRDefault="00B51E90" w:rsidP="00711D60">
          <w:pPr>
            <w:tabs>
              <w:tab w:val="right" w:leader="dot" w:pos="9396"/>
            </w:tabs>
            <w:spacing w:after="60"/>
            <w:ind w:left="202"/>
            <w:rPr>
              <w:rFonts w:ascii="Cambria" w:eastAsiaTheme="minorEastAsia" w:hAnsi="Cambria" w:cs="Arial"/>
              <w:noProof/>
              <w:sz w:val="22"/>
              <w:szCs w:val="22"/>
              <w:lang w:val="fr-FR"/>
            </w:rPr>
          </w:pPr>
          <w:hyperlink w:anchor="_Toc479366421" w:history="1">
            <w:r w:rsidRPr="00711D60">
              <w:rPr>
                <w:rFonts w:ascii="Cambria" w:eastAsiaTheme="majorEastAsia" w:hAnsi="Cambria" w:cs="Arial"/>
                <w:noProof/>
                <w:sz w:val="22"/>
                <w:szCs w:val="22"/>
                <w:lang w:val="fr-FR"/>
              </w:rPr>
              <w:t>Annexe E - Questionnaire Fournisseur</w:t>
            </w:r>
            <w:r w:rsidRPr="00711D60">
              <w:rPr>
                <w:rFonts w:ascii="Cambria" w:hAnsi="Cambria" w:cs="Arial"/>
                <w:noProof/>
                <w:webHidden/>
                <w:sz w:val="22"/>
                <w:szCs w:val="22"/>
                <w:lang w:val="fr-FR"/>
              </w:rPr>
              <w:tab/>
            </w:r>
          </w:hyperlink>
        </w:p>
        <w:p w14:paraId="4BC07AEF" w14:textId="27355DA8" w:rsidR="00B51E90" w:rsidRPr="00711D60" w:rsidRDefault="00B51E90" w:rsidP="00B51E90">
          <w:pPr>
            <w:tabs>
              <w:tab w:val="right" w:leader="dot" w:pos="9396"/>
            </w:tabs>
            <w:spacing w:after="60"/>
            <w:ind w:left="202"/>
            <w:rPr>
              <w:rFonts w:ascii="Cambria" w:eastAsiaTheme="minorEastAsia" w:hAnsi="Cambria" w:cs="Arial"/>
              <w:noProof/>
              <w:sz w:val="22"/>
              <w:szCs w:val="22"/>
              <w:lang w:val="fr-FR"/>
            </w:rPr>
          </w:pPr>
          <w:hyperlink w:anchor="_Toc479366423" w:history="1">
            <w:r w:rsidRPr="00711D60">
              <w:rPr>
                <w:rFonts w:ascii="Cambria" w:eastAsiaTheme="majorEastAsia" w:hAnsi="Cambria" w:cs="Arial"/>
                <w:noProof/>
                <w:sz w:val="22"/>
                <w:szCs w:val="22"/>
                <w:lang w:val="fr-FR"/>
              </w:rPr>
              <w:t xml:space="preserve">Annexe </w:t>
            </w:r>
            <w:r w:rsidR="00711D60">
              <w:rPr>
                <w:rFonts w:ascii="Cambria" w:eastAsiaTheme="majorEastAsia" w:hAnsi="Cambria" w:cs="Arial"/>
                <w:noProof/>
                <w:sz w:val="22"/>
                <w:szCs w:val="22"/>
                <w:lang w:val="fr-FR"/>
              </w:rPr>
              <w:t>F</w:t>
            </w:r>
            <w:r w:rsidRPr="00711D60">
              <w:rPr>
                <w:rFonts w:ascii="Cambria" w:eastAsiaTheme="majorEastAsia" w:hAnsi="Cambria" w:cs="Arial"/>
                <w:noProof/>
                <w:sz w:val="22"/>
                <w:szCs w:val="22"/>
                <w:lang w:val="fr-FR"/>
              </w:rPr>
              <w:t xml:space="preserve"> - Modèle de déclaration de non exclusion</w:t>
            </w:r>
            <w:r w:rsidRPr="00711D60">
              <w:rPr>
                <w:rFonts w:ascii="Cambria" w:hAnsi="Cambria" w:cs="Arial"/>
                <w:noProof/>
                <w:webHidden/>
                <w:sz w:val="22"/>
                <w:szCs w:val="22"/>
                <w:lang w:val="fr-FR"/>
              </w:rPr>
              <w:tab/>
            </w:r>
          </w:hyperlink>
        </w:p>
        <w:p w14:paraId="3238F745" w14:textId="19AFD16D" w:rsidR="00B51E90" w:rsidRPr="00711D60" w:rsidRDefault="00B51E90" w:rsidP="00B51E90">
          <w:pPr>
            <w:tabs>
              <w:tab w:val="right" w:leader="dot" w:pos="9396"/>
            </w:tabs>
            <w:spacing w:after="60"/>
            <w:ind w:left="202"/>
            <w:rPr>
              <w:rFonts w:ascii="Cambria" w:eastAsiaTheme="minorEastAsia" w:hAnsi="Cambria" w:cs="Arial"/>
              <w:noProof/>
              <w:sz w:val="22"/>
              <w:szCs w:val="22"/>
              <w:lang w:val="fr-FR"/>
            </w:rPr>
          </w:pPr>
          <w:hyperlink w:anchor="_Toc479366424" w:history="1">
            <w:r w:rsidRPr="00711D60">
              <w:rPr>
                <w:rFonts w:ascii="Cambria" w:eastAsiaTheme="majorEastAsia" w:hAnsi="Cambria" w:cs="Arial"/>
                <w:bCs/>
                <w:noProof/>
                <w:sz w:val="22"/>
                <w:szCs w:val="22"/>
                <w:lang w:val="fr-FR"/>
              </w:rPr>
              <w:t xml:space="preserve">Annexe </w:t>
            </w:r>
            <w:r w:rsidR="00711D60">
              <w:rPr>
                <w:rFonts w:ascii="Cambria" w:eastAsiaTheme="majorEastAsia" w:hAnsi="Cambria" w:cs="Arial"/>
                <w:bCs/>
                <w:noProof/>
                <w:sz w:val="22"/>
                <w:szCs w:val="22"/>
                <w:lang w:val="fr-FR"/>
              </w:rPr>
              <w:t>G</w:t>
            </w:r>
            <w:r w:rsidRPr="00711D60">
              <w:rPr>
                <w:rFonts w:ascii="Cambria" w:eastAsiaTheme="majorEastAsia" w:hAnsi="Cambria" w:cs="Arial"/>
                <w:bCs/>
                <w:noProof/>
                <w:sz w:val="22"/>
                <w:szCs w:val="22"/>
                <w:lang w:val="fr-FR"/>
              </w:rPr>
              <w:t xml:space="preserve"> - Conditions générales d’achat d</w:t>
            </w:r>
            <w:r w:rsidR="00D91100" w:rsidRPr="00711D60">
              <w:rPr>
                <w:rFonts w:ascii="Cambria" w:eastAsiaTheme="majorEastAsia" w:hAnsi="Cambria" w:cs="Arial"/>
                <w:bCs/>
                <w:noProof/>
                <w:sz w:val="22"/>
                <w:szCs w:val="22"/>
                <w:lang w:val="fr-FR"/>
              </w:rPr>
              <w:t>’Action Contre la Faim</w:t>
            </w:r>
            <w:r w:rsidRPr="00711D60">
              <w:rPr>
                <w:rFonts w:ascii="Cambria" w:hAnsi="Cambria" w:cs="Arial"/>
                <w:noProof/>
                <w:webHidden/>
                <w:sz w:val="22"/>
                <w:szCs w:val="22"/>
                <w:lang w:val="fr-FR"/>
              </w:rPr>
              <w:tab/>
            </w:r>
          </w:hyperlink>
        </w:p>
        <w:bookmarkStart w:id="1" w:name="_Hlk211000467"/>
        <w:p w14:paraId="4E72E0BE" w14:textId="1667AB51" w:rsidR="00B51E90" w:rsidRDefault="00B51E90" w:rsidP="00B51E90">
          <w:pPr>
            <w:tabs>
              <w:tab w:val="right" w:leader="dot" w:pos="9396"/>
            </w:tabs>
            <w:spacing w:after="60"/>
            <w:ind w:left="202"/>
            <w:rPr>
              <w:rFonts w:ascii="Cambria" w:hAnsi="Cambria"/>
            </w:rPr>
          </w:pPr>
          <w:r w:rsidRPr="00711D60">
            <w:rPr>
              <w:rFonts w:ascii="Cambria" w:hAnsi="Cambria"/>
            </w:rPr>
            <w:fldChar w:fldCharType="begin"/>
          </w:r>
          <w:r w:rsidRPr="00711D60">
            <w:rPr>
              <w:rFonts w:ascii="Cambria" w:hAnsi="Cambria"/>
            </w:rPr>
            <w:instrText>HYPERLINK \l "_Toc479366425"</w:instrText>
          </w:r>
          <w:r w:rsidRPr="00711D60">
            <w:rPr>
              <w:rFonts w:ascii="Cambria" w:hAnsi="Cambria"/>
            </w:rPr>
          </w:r>
          <w:r w:rsidRPr="00711D60">
            <w:rPr>
              <w:rFonts w:ascii="Cambria" w:hAnsi="Cambria"/>
            </w:rPr>
            <w:fldChar w:fldCharType="separate"/>
          </w:r>
          <w:r w:rsidRPr="00711D60">
            <w:rPr>
              <w:rFonts w:ascii="Cambria" w:eastAsiaTheme="majorEastAsia" w:hAnsi="Cambria" w:cs="Arial"/>
              <w:bCs/>
              <w:noProof/>
              <w:sz w:val="22"/>
              <w:szCs w:val="22"/>
              <w:lang w:val="fr-FR"/>
            </w:rPr>
            <w:t xml:space="preserve">Annexe </w:t>
          </w:r>
          <w:r w:rsidR="00711D60">
            <w:rPr>
              <w:rFonts w:ascii="Cambria" w:eastAsiaTheme="majorEastAsia" w:hAnsi="Cambria" w:cs="Arial"/>
              <w:bCs/>
              <w:noProof/>
              <w:sz w:val="22"/>
              <w:szCs w:val="22"/>
              <w:lang w:val="fr-FR"/>
            </w:rPr>
            <w:t>H</w:t>
          </w:r>
          <w:r w:rsidRPr="00711D60">
            <w:rPr>
              <w:rFonts w:ascii="Cambria" w:eastAsiaTheme="majorEastAsia" w:hAnsi="Cambria" w:cs="Arial"/>
              <w:bCs/>
              <w:noProof/>
              <w:sz w:val="22"/>
              <w:szCs w:val="22"/>
              <w:lang w:val="fr-FR"/>
            </w:rPr>
            <w:t xml:space="preserve"> –</w:t>
          </w:r>
          <w:r w:rsidR="00711D60">
            <w:rPr>
              <w:rFonts w:ascii="Cambria" w:eastAsiaTheme="majorEastAsia" w:hAnsi="Cambria" w:cs="Arial"/>
              <w:bCs/>
              <w:noProof/>
              <w:sz w:val="22"/>
              <w:szCs w:val="22"/>
              <w:lang w:val="fr-FR"/>
            </w:rPr>
            <w:t xml:space="preserve">Bonne pratique commercial </w:t>
          </w:r>
          <w:r w:rsidRPr="00711D60">
            <w:rPr>
              <w:rFonts w:ascii="Cambria" w:eastAsiaTheme="majorEastAsia" w:hAnsi="Cambria" w:cs="Arial"/>
              <w:bCs/>
              <w:noProof/>
              <w:sz w:val="22"/>
              <w:szCs w:val="22"/>
              <w:lang w:val="fr-FR"/>
            </w:rPr>
            <w:t>d</w:t>
          </w:r>
          <w:r w:rsidR="00D91100" w:rsidRPr="00711D60">
            <w:rPr>
              <w:rFonts w:ascii="Cambria" w:eastAsiaTheme="majorEastAsia" w:hAnsi="Cambria" w:cs="Arial"/>
              <w:bCs/>
              <w:noProof/>
              <w:sz w:val="22"/>
              <w:szCs w:val="22"/>
              <w:lang w:val="fr-FR"/>
            </w:rPr>
            <w:t>’Action contre la Faim</w:t>
          </w:r>
          <w:r w:rsidRPr="00711D60">
            <w:rPr>
              <w:rFonts w:ascii="Cambria" w:hAnsi="Cambria" w:cs="Arial"/>
              <w:noProof/>
              <w:webHidden/>
              <w:sz w:val="22"/>
              <w:szCs w:val="22"/>
              <w:lang w:val="fr-FR"/>
            </w:rPr>
            <w:tab/>
          </w:r>
          <w:r w:rsidRPr="00711D60">
            <w:rPr>
              <w:rFonts w:ascii="Cambria" w:hAnsi="Cambria"/>
            </w:rPr>
            <w:fldChar w:fldCharType="end"/>
          </w:r>
        </w:p>
        <w:bookmarkEnd w:id="1"/>
        <w:p w14:paraId="062CEB5F" w14:textId="7770CE64" w:rsidR="00DD4574" w:rsidRPr="00DD4574" w:rsidRDefault="00711D60" w:rsidP="00DD4574">
          <w:pPr>
            <w:tabs>
              <w:tab w:val="right" w:leader="dot" w:pos="9396"/>
            </w:tabs>
            <w:spacing w:after="60"/>
            <w:ind w:left="202"/>
            <w:rPr>
              <w:rStyle w:val="Lienhypertexte"/>
              <w:rFonts w:ascii="Cambria" w:eastAsiaTheme="minorEastAsia" w:hAnsi="Cambria" w:cs="Arial"/>
              <w:noProof/>
              <w:sz w:val="22"/>
              <w:szCs w:val="22"/>
              <w:lang w:val="fr-FR"/>
            </w:rPr>
          </w:pPr>
          <w:r w:rsidRPr="00711D60">
            <w:rPr>
              <w:rFonts w:ascii="Cambria" w:eastAsiaTheme="minorEastAsia" w:hAnsi="Cambria" w:cs="Arial"/>
              <w:noProof/>
              <w:sz w:val="22"/>
              <w:szCs w:val="22"/>
            </w:rPr>
            <w:fldChar w:fldCharType="begin"/>
          </w:r>
          <w:r w:rsidRPr="00711D60">
            <w:rPr>
              <w:rFonts w:ascii="Cambria" w:eastAsiaTheme="minorEastAsia" w:hAnsi="Cambria" w:cs="Arial"/>
              <w:noProof/>
              <w:sz w:val="22"/>
              <w:szCs w:val="22"/>
            </w:rPr>
            <w:instrText>HYPERLINK \l "_Toc479366425"</w:instrText>
          </w:r>
          <w:r w:rsidRPr="00711D60">
            <w:rPr>
              <w:rFonts w:ascii="Cambria" w:eastAsiaTheme="minorEastAsia" w:hAnsi="Cambria" w:cs="Arial"/>
              <w:noProof/>
              <w:sz w:val="22"/>
              <w:szCs w:val="22"/>
            </w:rPr>
          </w:r>
          <w:r w:rsidRPr="00711D60">
            <w:rPr>
              <w:rFonts w:ascii="Cambria" w:eastAsiaTheme="minorEastAsia" w:hAnsi="Cambria" w:cs="Arial"/>
              <w:noProof/>
              <w:sz w:val="22"/>
              <w:szCs w:val="22"/>
            </w:rPr>
            <w:fldChar w:fldCharType="separate"/>
          </w:r>
          <w:r w:rsidRPr="00711D60">
            <w:rPr>
              <w:rStyle w:val="Lienhypertexte"/>
              <w:rFonts w:ascii="Cambria" w:eastAsiaTheme="minorEastAsia" w:hAnsi="Cambria" w:cs="Arial"/>
              <w:noProof/>
              <w:sz w:val="22"/>
              <w:szCs w:val="22"/>
              <w:lang w:val="fr-FR"/>
            </w:rPr>
            <w:t xml:space="preserve">Annexe </w:t>
          </w:r>
          <w:r w:rsidRPr="00DD4574">
            <w:rPr>
              <w:rStyle w:val="Lienhypertexte"/>
              <w:rFonts w:ascii="Cambria" w:eastAsiaTheme="minorEastAsia" w:hAnsi="Cambria" w:cs="Arial"/>
              <w:noProof/>
              <w:sz w:val="22"/>
              <w:szCs w:val="22"/>
              <w:lang w:val="fr-FR"/>
            </w:rPr>
            <w:t>I</w:t>
          </w:r>
          <w:r w:rsidRPr="00711D60">
            <w:rPr>
              <w:rStyle w:val="Lienhypertexte"/>
              <w:rFonts w:ascii="Cambria" w:eastAsiaTheme="minorEastAsia" w:hAnsi="Cambria" w:cs="Arial"/>
              <w:noProof/>
              <w:sz w:val="22"/>
              <w:szCs w:val="22"/>
              <w:lang w:val="fr-FR"/>
            </w:rPr>
            <w:t xml:space="preserve"> – </w:t>
          </w:r>
          <w:r w:rsidR="00DD4574" w:rsidRPr="00DD4574">
            <w:rPr>
              <w:rStyle w:val="Lienhypertexte"/>
              <w:rFonts w:ascii="Cambria" w:eastAsiaTheme="minorEastAsia" w:hAnsi="Cambria" w:cs="Arial"/>
              <w:noProof/>
              <w:sz w:val="22"/>
              <w:szCs w:val="22"/>
              <w:lang w:val="fr-FR"/>
            </w:rPr>
            <w:t>Clause de sauvegarde pour les fournisseurs (vendeurs) et les prestataires de service</w:t>
          </w:r>
          <w:r w:rsidR="00DD4574">
            <w:rPr>
              <w:rStyle w:val="Lienhypertexte"/>
              <w:rFonts w:ascii="Cambria" w:eastAsiaTheme="minorEastAsia" w:hAnsi="Cambria" w:cs="Arial"/>
              <w:noProof/>
              <w:sz w:val="22"/>
              <w:szCs w:val="22"/>
              <w:lang w:val="fr-FR"/>
            </w:rPr>
            <w:t>s</w:t>
          </w:r>
        </w:p>
        <w:p w14:paraId="1F8AFB25" w14:textId="6305FABB" w:rsidR="00711D60" w:rsidRPr="00711D60" w:rsidRDefault="00711D60" w:rsidP="00DD4574">
          <w:pPr>
            <w:tabs>
              <w:tab w:val="right" w:leader="dot" w:pos="9396"/>
            </w:tabs>
            <w:spacing w:after="60"/>
            <w:ind w:left="202"/>
            <w:rPr>
              <w:rFonts w:ascii="Cambria" w:eastAsiaTheme="minorEastAsia" w:hAnsi="Cambria" w:cs="Arial"/>
              <w:noProof/>
              <w:sz w:val="22"/>
              <w:szCs w:val="22"/>
            </w:rPr>
          </w:pPr>
          <w:r w:rsidRPr="00711D60">
            <w:rPr>
              <w:rStyle w:val="Lienhypertexte"/>
              <w:rFonts w:ascii="Cambria" w:eastAsiaTheme="minorEastAsia" w:hAnsi="Cambria" w:cs="Arial"/>
              <w:noProof/>
              <w:webHidden/>
              <w:sz w:val="22"/>
              <w:szCs w:val="22"/>
              <w:lang w:val="fr-FR"/>
            </w:rPr>
            <w:tab/>
          </w:r>
          <w:r w:rsidRPr="00711D60">
            <w:rPr>
              <w:rFonts w:ascii="Cambria" w:eastAsiaTheme="minorEastAsia" w:hAnsi="Cambria" w:cs="Arial"/>
              <w:noProof/>
              <w:sz w:val="22"/>
              <w:szCs w:val="22"/>
              <w:lang w:val="fr-FR"/>
            </w:rPr>
            <w:fldChar w:fldCharType="end"/>
          </w:r>
        </w:p>
        <w:p w14:paraId="7C5C1DCB" w14:textId="2AA4CF99" w:rsidR="00711D60" w:rsidRPr="00711D60" w:rsidRDefault="00711D60" w:rsidP="00B51E90">
          <w:pPr>
            <w:tabs>
              <w:tab w:val="right" w:leader="dot" w:pos="9396"/>
            </w:tabs>
            <w:spacing w:after="60"/>
            <w:ind w:left="202"/>
            <w:rPr>
              <w:rFonts w:ascii="Cambria" w:eastAsiaTheme="minorEastAsia" w:hAnsi="Cambria" w:cs="Arial"/>
              <w:noProof/>
              <w:sz w:val="22"/>
              <w:szCs w:val="22"/>
              <w:lang w:val="fr-FR"/>
            </w:rPr>
          </w:pPr>
        </w:p>
        <w:p w14:paraId="71B13C9A" w14:textId="0FCFEA19" w:rsidR="001A3AB1" w:rsidRPr="00C80CDF" w:rsidRDefault="00B51E90" w:rsidP="00C80CDF">
          <w:pPr>
            <w:spacing w:after="60" w:line="278" w:lineRule="auto"/>
            <w:rPr>
              <w:rFonts w:ascii="Cambria" w:eastAsiaTheme="minorHAnsi" w:hAnsi="Cambria" w:cstheme="minorBidi"/>
              <w:noProof/>
              <w:kern w:val="2"/>
              <w:sz w:val="24"/>
              <w:szCs w:val="24"/>
              <w:lang w:val="fr-FR"/>
              <w14:ligatures w14:val="standardContextual"/>
            </w:rPr>
          </w:pPr>
          <w:r w:rsidRPr="00711D60">
            <w:rPr>
              <w:rFonts w:ascii="Cambria" w:hAnsi="Cambria"/>
              <w:b/>
              <w:bCs/>
              <w:noProof/>
              <w:lang w:val="fr-FR"/>
            </w:rPr>
            <w:lastRenderedPageBreak/>
            <w:fldChar w:fldCharType="end"/>
          </w:r>
        </w:p>
      </w:sdtContent>
    </w:sdt>
    <w:bookmarkEnd w:id="0" w:displacedByCustomXml="prev"/>
    <w:p w14:paraId="5C4EE58D" w14:textId="694E8D87" w:rsidR="001A6B36" w:rsidRPr="00DD4574" w:rsidRDefault="008738C7" w:rsidP="00A64991">
      <w:pPr>
        <w:pStyle w:val="Paragraphedeliste"/>
        <w:keepNext/>
        <w:numPr>
          <w:ilvl w:val="0"/>
          <w:numId w:val="3"/>
        </w:numPr>
        <w:spacing w:after="120"/>
        <w:ind w:left="510" w:hanging="510"/>
        <w:jc w:val="both"/>
        <w:outlineLvl w:val="0"/>
        <w:rPr>
          <w:rFonts w:ascii="Cambria" w:hAnsi="Cambria" w:cs="Arial"/>
          <w:b/>
          <w:sz w:val="24"/>
          <w:szCs w:val="24"/>
          <w:lang w:val="fr-FR" w:eastAsia="it-IT"/>
        </w:rPr>
      </w:pPr>
      <w:bookmarkStart w:id="2" w:name="_Toc479366369"/>
      <w:r w:rsidRPr="00711D60">
        <w:rPr>
          <w:rFonts w:ascii="Cambria" w:hAnsi="Cambria" w:cs="Arial"/>
          <w:b/>
          <w:sz w:val="24"/>
          <w:szCs w:val="24"/>
          <w:lang w:val="fr-FR" w:eastAsia="it-IT"/>
        </w:rPr>
        <w:t>Contexte</w:t>
      </w:r>
      <w:bookmarkStart w:id="3" w:name="_Toc479366370"/>
      <w:bookmarkEnd w:id="2"/>
    </w:p>
    <w:p w14:paraId="17C36183" w14:textId="59C9367A" w:rsidR="00D66226" w:rsidRPr="00711D60" w:rsidRDefault="001A6B36" w:rsidP="001A6B36">
      <w:pPr>
        <w:pStyle w:val="Default"/>
        <w:spacing w:after="80"/>
        <w:jc w:val="both"/>
        <w:rPr>
          <w:rFonts w:ascii="Cambria" w:hAnsi="Cambria"/>
          <w:color w:val="auto"/>
          <w:sz w:val="22"/>
          <w:szCs w:val="22"/>
        </w:rPr>
      </w:pPr>
      <w:r w:rsidRPr="00711D60">
        <w:rPr>
          <w:rFonts w:ascii="Cambria" w:hAnsi="Cambria"/>
          <w:color w:val="auto"/>
          <w:sz w:val="22"/>
          <w:szCs w:val="22"/>
        </w:rPr>
        <w:t>Action Contre la Faim lutte contre les causes et les effets de la faim et des maladies qui menacent la vie d’enfants, de femmes et d’hommes en situation de vulnérabilité. Fondée en France en 1979, Action Contre la Faim est une organisation non gouvernementale, non politique, non religieuse, et à but non lucratif.</w:t>
      </w:r>
    </w:p>
    <w:p w14:paraId="38DDFC67" w14:textId="77777777" w:rsidR="00D66226" w:rsidRPr="00711D60" w:rsidRDefault="00D66226" w:rsidP="00D66226">
      <w:pPr>
        <w:pStyle w:val="Default"/>
        <w:spacing w:after="80"/>
        <w:jc w:val="both"/>
        <w:rPr>
          <w:rFonts w:ascii="Cambria" w:hAnsi="Cambria"/>
          <w:color w:val="auto"/>
          <w:sz w:val="22"/>
          <w:szCs w:val="22"/>
        </w:rPr>
      </w:pPr>
    </w:p>
    <w:p w14:paraId="010631FB" w14:textId="0FD6FB2C" w:rsidR="008738C7" w:rsidRPr="00711D60" w:rsidRDefault="008738C7" w:rsidP="00A64991">
      <w:pPr>
        <w:pStyle w:val="Default"/>
        <w:numPr>
          <w:ilvl w:val="0"/>
          <w:numId w:val="3"/>
        </w:numPr>
        <w:spacing w:after="80"/>
        <w:ind w:left="567"/>
        <w:jc w:val="both"/>
        <w:rPr>
          <w:rFonts w:ascii="Cambria" w:hAnsi="Cambria"/>
          <w:color w:val="auto"/>
          <w:sz w:val="22"/>
          <w:szCs w:val="22"/>
        </w:rPr>
      </w:pPr>
      <w:r w:rsidRPr="00711D60">
        <w:rPr>
          <w:rFonts w:ascii="Cambria" w:hAnsi="Cambria"/>
          <w:b/>
          <w:lang w:eastAsia="it-IT"/>
        </w:rPr>
        <w:t>Objet de l’Appel d’offres et allotissement</w:t>
      </w:r>
      <w:bookmarkEnd w:id="3"/>
      <w:r w:rsidRPr="00711D60">
        <w:rPr>
          <w:rFonts w:ascii="Cambria" w:hAnsi="Cambria"/>
          <w:b/>
          <w:sz w:val="22"/>
          <w:szCs w:val="22"/>
          <w:lang w:eastAsia="it-IT"/>
        </w:rPr>
        <w:t xml:space="preserve"> </w:t>
      </w:r>
    </w:p>
    <w:p w14:paraId="65B81F9B" w14:textId="44EC91E4" w:rsidR="008738C7" w:rsidRPr="00711D60" w:rsidRDefault="008738C7" w:rsidP="008738C7">
      <w:pPr>
        <w:pStyle w:val="Default"/>
        <w:spacing w:after="80"/>
        <w:jc w:val="both"/>
        <w:rPr>
          <w:rFonts w:ascii="Cambria" w:hAnsi="Cambria"/>
          <w:sz w:val="22"/>
          <w:szCs w:val="22"/>
        </w:rPr>
      </w:pPr>
      <w:r w:rsidRPr="00711D60">
        <w:rPr>
          <w:rFonts w:ascii="Cambria" w:hAnsi="Cambria"/>
          <w:sz w:val="22"/>
          <w:szCs w:val="22"/>
        </w:rPr>
        <w:t xml:space="preserve">Action Contre la Faim lance cet appel d’offres National Ouvert pour sélectionner ses fournisseurs et prestataires qualifiés à forte capacité </w:t>
      </w:r>
      <w:r w:rsidRPr="001A3AB1">
        <w:rPr>
          <w:rFonts w:ascii="Cambria" w:hAnsi="Cambria"/>
          <w:sz w:val="22"/>
          <w:szCs w:val="22"/>
          <w:shd w:val="clear" w:color="auto" w:fill="FFFFFF" w:themeFill="background1"/>
        </w:rPr>
        <w:t>pour l’approvisionnement en biens, services,</w:t>
      </w:r>
      <w:r w:rsidR="00D91100" w:rsidRPr="001A3AB1">
        <w:rPr>
          <w:rFonts w:ascii="Cambria" w:hAnsi="Cambria"/>
          <w:sz w:val="22"/>
          <w:szCs w:val="22"/>
          <w:shd w:val="clear" w:color="auto" w:fill="FFFFFF" w:themeFill="background1"/>
        </w:rPr>
        <w:t xml:space="preserve"> et travaux</w:t>
      </w:r>
      <w:r w:rsidRPr="001A3AB1">
        <w:rPr>
          <w:rFonts w:ascii="Cambria" w:hAnsi="Cambria"/>
          <w:sz w:val="22"/>
          <w:szCs w:val="22"/>
          <w:shd w:val="clear" w:color="auto" w:fill="FFFFFF" w:themeFill="background1"/>
        </w:rPr>
        <w:t xml:space="preserve"> ci</w:t>
      </w:r>
      <w:r w:rsidRPr="00711D60">
        <w:rPr>
          <w:rFonts w:ascii="Cambria" w:hAnsi="Cambria"/>
          <w:sz w:val="22"/>
          <w:szCs w:val="22"/>
        </w:rPr>
        <w:t xml:space="preserve">-dessous </w:t>
      </w:r>
      <w:r w:rsidRPr="00711D60">
        <w:rPr>
          <w:rFonts w:ascii="Cambria" w:hAnsi="Cambria"/>
          <w:color w:val="auto"/>
          <w:sz w:val="22"/>
          <w:szCs w:val="22"/>
        </w:rPr>
        <w:t>décrites</w:t>
      </w:r>
      <w:r w:rsidRPr="00711D60">
        <w:rPr>
          <w:rFonts w:ascii="Cambria" w:hAnsi="Cambria"/>
          <w:sz w:val="22"/>
          <w:szCs w:val="22"/>
        </w:rPr>
        <w:t xml:space="preserve"> pour une </w:t>
      </w:r>
      <w:r w:rsidRPr="00711D60">
        <w:rPr>
          <w:rFonts w:ascii="Cambria" w:hAnsi="Cambria"/>
          <w:b/>
          <w:sz w:val="22"/>
          <w:szCs w:val="22"/>
        </w:rPr>
        <w:t>durée de deux (2) années sous la forme de contrats-cadres</w:t>
      </w:r>
      <w:r w:rsidRPr="00711D60">
        <w:rPr>
          <w:rFonts w:ascii="Cambria" w:hAnsi="Cambria"/>
          <w:sz w:val="22"/>
          <w:szCs w:val="22"/>
        </w:rPr>
        <w:t xml:space="preserve">. Cette durée est à titre indicative et pourrait faire l’objet d’un amendement en fonction de l’évolution des programmes en cours et futurs. À l’appréciation d’Action Contre la Faim, le contrat pourra être renouvelé </w:t>
      </w:r>
      <w:r w:rsidR="00D91100" w:rsidRPr="00711D60">
        <w:rPr>
          <w:rFonts w:ascii="Cambria" w:hAnsi="Cambria"/>
          <w:sz w:val="22"/>
          <w:szCs w:val="22"/>
        </w:rPr>
        <w:t xml:space="preserve">au </w:t>
      </w:r>
      <w:r w:rsidRPr="00711D60">
        <w:rPr>
          <w:rFonts w:ascii="Cambria" w:hAnsi="Cambria"/>
          <w:sz w:val="22"/>
          <w:szCs w:val="22"/>
        </w:rPr>
        <w:t>terme du premier contrat.</w:t>
      </w:r>
    </w:p>
    <w:p w14:paraId="63A16AB4" w14:textId="77777777" w:rsidR="008738C7" w:rsidRPr="00711D60" w:rsidRDefault="008738C7" w:rsidP="008738C7">
      <w:pPr>
        <w:pStyle w:val="Default"/>
        <w:spacing w:after="80"/>
        <w:jc w:val="both"/>
        <w:rPr>
          <w:rFonts w:ascii="Cambria" w:hAnsi="Cambria"/>
          <w:sz w:val="22"/>
          <w:szCs w:val="22"/>
        </w:rPr>
      </w:pPr>
      <w:r w:rsidRPr="00711D60">
        <w:rPr>
          <w:rFonts w:ascii="Cambria" w:hAnsi="Cambria"/>
          <w:sz w:val="22"/>
          <w:szCs w:val="22"/>
        </w:rPr>
        <w:t>Cet appel d’offres est lancé dans le but d’obtenir le meilleur rapport qualité / prix pour chaque lot.</w:t>
      </w:r>
    </w:p>
    <w:p w14:paraId="173EBBD9" w14:textId="441B324A" w:rsidR="00321631" w:rsidRPr="00711D60" w:rsidRDefault="008738C7" w:rsidP="008A3DF9">
      <w:pPr>
        <w:pStyle w:val="Default"/>
        <w:spacing w:after="80"/>
        <w:jc w:val="both"/>
        <w:rPr>
          <w:rFonts w:ascii="Cambria" w:hAnsi="Cambria"/>
          <w:sz w:val="22"/>
          <w:szCs w:val="22"/>
        </w:rPr>
      </w:pPr>
      <w:r w:rsidRPr="00711D60">
        <w:rPr>
          <w:rFonts w:ascii="Cambria" w:hAnsi="Cambria"/>
          <w:sz w:val="22"/>
          <w:szCs w:val="22"/>
        </w:rPr>
        <w:t>Chaque soumissionnaire a la possibilité de présenter une offre au nombre de lot de son choix chaque offre étant traitée et ana</w:t>
      </w:r>
      <w:r w:rsidRPr="00711D60">
        <w:rPr>
          <w:rFonts w:ascii="Cambria" w:hAnsi="Cambria"/>
          <w:color w:val="auto"/>
          <w:sz w:val="22"/>
          <w:szCs w:val="22"/>
        </w:rPr>
        <w:t>lysée</w:t>
      </w:r>
      <w:r w:rsidRPr="00711D60">
        <w:rPr>
          <w:rFonts w:ascii="Cambria" w:hAnsi="Cambria"/>
          <w:sz w:val="22"/>
          <w:szCs w:val="22"/>
        </w:rPr>
        <w:t xml:space="preserve"> séparément</w:t>
      </w:r>
      <w:r w:rsidR="00321631" w:rsidRPr="00711D60">
        <w:rPr>
          <w:rFonts w:ascii="Cambria" w:hAnsi="Cambria"/>
          <w:sz w:val="22"/>
          <w:szCs w:val="22"/>
          <w:highlight w:val="yellow"/>
        </w:rPr>
        <w:t xml:space="preserve"> </w:t>
      </w:r>
    </w:p>
    <w:p w14:paraId="42876830" w14:textId="70FF8FDB" w:rsidR="008738C7" w:rsidRPr="00711D60" w:rsidRDefault="008738C7" w:rsidP="008738C7">
      <w:pPr>
        <w:pStyle w:val="Default"/>
        <w:spacing w:after="80"/>
        <w:jc w:val="both"/>
        <w:rPr>
          <w:rFonts w:ascii="Cambria" w:hAnsi="Cambria"/>
          <w:sz w:val="22"/>
          <w:szCs w:val="22"/>
        </w:rPr>
      </w:pPr>
      <w:r w:rsidRPr="00711D60">
        <w:rPr>
          <w:rFonts w:ascii="Cambria" w:hAnsi="Cambria"/>
          <w:sz w:val="22"/>
          <w:szCs w:val="22"/>
        </w:rPr>
        <w:t>Il devra donc s’assurer qu’il possède les capacités techniques, humaines et financières nécessaires et optimales pour pouvoir mener à bien l’ensemble des lots auxquels il répond.</w:t>
      </w:r>
    </w:p>
    <w:p w14:paraId="5FB4C962" w14:textId="629C6220" w:rsidR="008738C7" w:rsidRPr="001A3AB1" w:rsidRDefault="008738C7" w:rsidP="001A3AB1">
      <w:pPr>
        <w:pStyle w:val="Default"/>
        <w:spacing w:after="80"/>
        <w:jc w:val="both"/>
        <w:rPr>
          <w:rFonts w:ascii="Cambria" w:hAnsi="Cambria"/>
          <w:strike/>
          <w:sz w:val="22"/>
          <w:szCs w:val="22"/>
        </w:rPr>
      </w:pPr>
      <w:r w:rsidRPr="00711D60">
        <w:rPr>
          <w:rFonts w:ascii="Cambria" w:hAnsi="Cambria"/>
          <w:sz w:val="22"/>
          <w:szCs w:val="22"/>
        </w:rPr>
        <w:t>Cependant, il est impératif de proposer une offre pour tous les articles ou prestations appartenant au même lot, et ce pour chaque lot</w:t>
      </w:r>
      <w:r w:rsidR="001A3AB1">
        <w:rPr>
          <w:rFonts w:ascii="Cambria" w:hAnsi="Cambria"/>
          <w:sz w:val="22"/>
          <w:szCs w:val="22"/>
        </w:rPr>
        <w:t>.</w:t>
      </w:r>
    </w:p>
    <w:p w14:paraId="359EAD89" w14:textId="6C07A096" w:rsidR="008738C7" w:rsidRPr="00711D60" w:rsidRDefault="008738C7" w:rsidP="008738C7">
      <w:pPr>
        <w:pStyle w:val="Default"/>
        <w:spacing w:after="120"/>
        <w:jc w:val="both"/>
        <w:rPr>
          <w:rFonts w:ascii="Cambria" w:hAnsi="Cambria"/>
          <w:color w:val="auto"/>
          <w:sz w:val="22"/>
          <w:szCs w:val="22"/>
        </w:rPr>
      </w:pPr>
      <w:r w:rsidRPr="00711D60">
        <w:rPr>
          <w:rFonts w:ascii="Cambria" w:hAnsi="Cambria"/>
          <w:color w:val="auto"/>
          <w:sz w:val="22"/>
          <w:szCs w:val="22"/>
        </w:rPr>
        <w:t xml:space="preserve">La liste des lots par famille de produit, de matériel et de prestations est répartie en </w:t>
      </w:r>
      <w:r w:rsidR="00E16876" w:rsidRPr="001A3AB1">
        <w:rPr>
          <w:rFonts w:ascii="Cambria" w:hAnsi="Cambria"/>
          <w:b/>
          <w:bCs/>
          <w:color w:val="auto"/>
          <w:sz w:val="22"/>
          <w:szCs w:val="22"/>
        </w:rPr>
        <w:t xml:space="preserve">nombre de </w:t>
      </w:r>
      <w:r w:rsidR="00C80CDF">
        <w:rPr>
          <w:rFonts w:ascii="Cambria" w:hAnsi="Cambria"/>
          <w:b/>
          <w:bCs/>
          <w:color w:val="auto"/>
          <w:sz w:val="22"/>
          <w:szCs w:val="22"/>
        </w:rPr>
        <w:t>13</w:t>
      </w:r>
      <w:r w:rsidRPr="001A3AB1">
        <w:rPr>
          <w:rFonts w:ascii="Cambria" w:hAnsi="Cambria"/>
          <w:b/>
          <w:bCs/>
          <w:color w:val="auto"/>
          <w:sz w:val="22"/>
          <w:szCs w:val="22"/>
        </w:rPr>
        <w:t xml:space="preserve"> </w:t>
      </w:r>
      <w:r w:rsidR="00C80CDF">
        <w:rPr>
          <w:rFonts w:ascii="Cambria" w:hAnsi="Cambria"/>
          <w:b/>
          <w:bCs/>
          <w:color w:val="auto"/>
          <w:sz w:val="22"/>
          <w:szCs w:val="22"/>
        </w:rPr>
        <w:t xml:space="preserve">(treize) </w:t>
      </w:r>
      <w:r w:rsidRPr="001A3AB1">
        <w:rPr>
          <w:rFonts w:ascii="Cambria" w:hAnsi="Cambria"/>
          <w:b/>
          <w:bCs/>
          <w:color w:val="auto"/>
          <w:sz w:val="22"/>
          <w:szCs w:val="22"/>
        </w:rPr>
        <w:t>lot</w:t>
      </w:r>
      <w:r w:rsidR="00C80CDF">
        <w:rPr>
          <w:rFonts w:ascii="Cambria" w:hAnsi="Cambria"/>
          <w:b/>
          <w:bCs/>
          <w:color w:val="auto"/>
          <w:sz w:val="22"/>
          <w:szCs w:val="22"/>
        </w:rPr>
        <w:t>s</w:t>
      </w:r>
      <w:r w:rsidRPr="001A3AB1">
        <w:rPr>
          <w:rFonts w:ascii="Cambria" w:hAnsi="Cambria"/>
          <w:b/>
          <w:bCs/>
          <w:color w:val="auto"/>
          <w:sz w:val="22"/>
          <w:szCs w:val="22"/>
        </w:rPr>
        <w:t xml:space="preserve"> </w:t>
      </w:r>
      <w:r w:rsidRPr="001A3AB1">
        <w:rPr>
          <w:rFonts w:ascii="Cambria" w:hAnsi="Cambria"/>
          <w:color w:val="auto"/>
          <w:sz w:val="22"/>
          <w:szCs w:val="22"/>
        </w:rPr>
        <w:t>libellés</w:t>
      </w:r>
      <w:r w:rsidRPr="00711D60">
        <w:rPr>
          <w:rFonts w:ascii="Cambria" w:hAnsi="Cambria"/>
          <w:color w:val="auto"/>
          <w:sz w:val="22"/>
          <w:szCs w:val="22"/>
        </w:rPr>
        <w:t xml:space="preserve"> comme suit :</w:t>
      </w:r>
      <w:bookmarkStart w:id="4" w:name="_Toc479366371"/>
    </w:p>
    <w:p w14:paraId="16DDF12F" w14:textId="77777777" w:rsidR="008738C7" w:rsidRPr="00711D60" w:rsidRDefault="008738C7" w:rsidP="008738C7">
      <w:pPr>
        <w:rPr>
          <w:rFonts w:ascii="Cambria" w:hAnsi="Cambria" w:cs="Arial"/>
          <w:b/>
          <w:sz w:val="24"/>
          <w:szCs w:val="24"/>
          <w:lang w:val="fr-FR" w:eastAsia="it-IT"/>
        </w:rPr>
      </w:pPr>
    </w:p>
    <w:tbl>
      <w:tblPr>
        <w:tblStyle w:val="Grilledutableau"/>
        <w:tblW w:w="10916" w:type="dxa"/>
        <w:tblInd w:w="-289" w:type="dxa"/>
        <w:tblLook w:val="04A0" w:firstRow="1" w:lastRow="0" w:firstColumn="1" w:lastColumn="0" w:noHBand="0" w:noVBand="1"/>
      </w:tblPr>
      <w:tblGrid>
        <w:gridCol w:w="2836"/>
        <w:gridCol w:w="4536"/>
        <w:gridCol w:w="3544"/>
      </w:tblGrid>
      <w:tr w:rsidR="008E6854" w:rsidRPr="00324798" w14:paraId="04DECBA1" w14:textId="2EF0899D" w:rsidTr="005061D4">
        <w:tc>
          <w:tcPr>
            <w:tcW w:w="2836" w:type="dxa"/>
            <w:shd w:val="clear" w:color="auto" w:fill="D9D9D9" w:themeFill="background1" w:themeFillShade="D9"/>
          </w:tcPr>
          <w:p w14:paraId="5B7A6879" w14:textId="77777777" w:rsidR="008E6854" w:rsidRPr="00206614" w:rsidRDefault="008E6854" w:rsidP="008E6854">
            <w:pPr>
              <w:jc w:val="center"/>
              <w:rPr>
                <w:rFonts w:ascii="Cambria" w:hAnsi="Cambria" w:cs="Arial"/>
                <w:b/>
                <w:bCs/>
                <w:sz w:val="24"/>
                <w:szCs w:val="24"/>
                <w:lang w:val="fr-FR" w:eastAsia="it-IT"/>
              </w:rPr>
            </w:pPr>
            <w:r w:rsidRPr="00206614">
              <w:rPr>
                <w:rFonts w:ascii="Cambria" w:hAnsi="Cambria" w:cs="Arial"/>
                <w:b/>
                <w:bCs/>
                <w:sz w:val="24"/>
                <w:szCs w:val="24"/>
                <w:lang w:val="fr-FR" w:eastAsia="it-IT"/>
              </w:rPr>
              <w:t>Référence marchés</w:t>
            </w:r>
          </w:p>
        </w:tc>
        <w:tc>
          <w:tcPr>
            <w:tcW w:w="4536" w:type="dxa"/>
            <w:shd w:val="clear" w:color="auto" w:fill="D9D9D9" w:themeFill="background1" w:themeFillShade="D9"/>
          </w:tcPr>
          <w:p w14:paraId="0206BFFB" w14:textId="77777777" w:rsidR="008E6854" w:rsidRPr="00206614" w:rsidRDefault="008E6854" w:rsidP="008E6854">
            <w:pPr>
              <w:jc w:val="center"/>
              <w:rPr>
                <w:rFonts w:ascii="Cambria" w:hAnsi="Cambria" w:cs="Arial"/>
                <w:b/>
                <w:bCs/>
                <w:sz w:val="24"/>
                <w:szCs w:val="24"/>
                <w:lang w:val="fr-FR" w:eastAsia="it-IT"/>
              </w:rPr>
            </w:pPr>
            <w:r w:rsidRPr="00206614">
              <w:rPr>
                <w:rFonts w:ascii="Cambria" w:hAnsi="Cambria" w:cs="Arial"/>
                <w:b/>
                <w:bCs/>
                <w:sz w:val="24"/>
                <w:szCs w:val="24"/>
                <w:lang w:val="fr-FR" w:eastAsia="it-IT"/>
              </w:rPr>
              <w:t>Intitulés</w:t>
            </w:r>
          </w:p>
        </w:tc>
        <w:tc>
          <w:tcPr>
            <w:tcW w:w="3544" w:type="dxa"/>
            <w:shd w:val="clear" w:color="auto" w:fill="D9D9D9" w:themeFill="background1" w:themeFillShade="D9"/>
          </w:tcPr>
          <w:p w14:paraId="5CDC0787" w14:textId="05C60574" w:rsidR="008E6854" w:rsidRPr="00206614" w:rsidRDefault="008E6854" w:rsidP="008E6854">
            <w:pPr>
              <w:jc w:val="center"/>
              <w:rPr>
                <w:rFonts w:ascii="Cambria" w:hAnsi="Cambria" w:cs="Arial"/>
                <w:b/>
                <w:bCs/>
                <w:sz w:val="24"/>
                <w:szCs w:val="24"/>
                <w:lang w:val="fr-FR" w:eastAsia="it-IT"/>
              </w:rPr>
            </w:pPr>
            <w:r w:rsidRPr="00206614">
              <w:rPr>
                <w:rFonts w:ascii="Cambria" w:hAnsi="Cambria" w:cs="Arial"/>
                <w:b/>
                <w:bCs/>
                <w:sz w:val="24"/>
                <w:szCs w:val="24"/>
                <w:lang w:val="fr-FR" w:eastAsia="it-IT"/>
              </w:rPr>
              <w:t>Lieux de retrait de dossier</w:t>
            </w:r>
          </w:p>
        </w:tc>
      </w:tr>
      <w:tr w:rsidR="00206614" w:rsidRPr="00324798" w14:paraId="15738A23" w14:textId="0019A86E" w:rsidTr="005061D4">
        <w:tc>
          <w:tcPr>
            <w:tcW w:w="2836" w:type="dxa"/>
          </w:tcPr>
          <w:p w14:paraId="72368B3E" w14:textId="02ED5505" w:rsidR="00206614" w:rsidRPr="00206614" w:rsidRDefault="00206614" w:rsidP="00206614">
            <w:pPr>
              <w:jc w:val="center"/>
              <w:rPr>
                <w:rFonts w:ascii="Cambria" w:hAnsi="Cambria" w:cs="Arial"/>
                <w:b/>
                <w:bCs/>
                <w:sz w:val="22"/>
                <w:szCs w:val="22"/>
                <w:lang w:val="fr-FR" w:eastAsia="it-IT"/>
              </w:rPr>
            </w:pPr>
            <w:r w:rsidRPr="00206614">
              <w:rPr>
                <w:rFonts w:ascii="Cambria" w:hAnsi="Cambria"/>
                <w:sz w:val="22"/>
                <w:szCs w:val="22"/>
              </w:rPr>
              <w:t>DC-HT-FB-00300-2025</w:t>
            </w:r>
          </w:p>
        </w:tc>
        <w:tc>
          <w:tcPr>
            <w:tcW w:w="4536" w:type="dxa"/>
          </w:tcPr>
          <w:p w14:paraId="15F2AD6A" w14:textId="65E36513" w:rsidR="00206614" w:rsidRPr="00206614" w:rsidRDefault="00206614" w:rsidP="00206614">
            <w:pPr>
              <w:jc w:val="center"/>
              <w:rPr>
                <w:rFonts w:ascii="Cambria" w:hAnsi="Cambria" w:cs="Arial"/>
                <w:b/>
                <w:sz w:val="22"/>
                <w:szCs w:val="22"/>
                <w:lang w:val="en-US" w:eastAsia="it-IT"/>
              </w:rPr>
            </w:pPr>
            <w:r w:rsidRPr="00206614">
              <w:rPr>
                <w:rFonts w:ascii="Cambria" w:hAnsi="Cambria"/>
                <w:sz w:val="22"/>
                <w:szCs w:val="22"/>
              </w:rPr>
              <w:t>Fournitures de bureau</w:t>
            </w:r>
          </w:p>
        </w:tc>
        <w:tc>
          <w:tcPr>
            <w:tcW w:w="3544" w:type="dxa"/>
            <w:vMerge w:val="restart"/>
          </w:tcPr>
          <w:p w14:paraId="310B74AE" w14:textId="77777777" w:rsidR="00206614" w:rsidRPr="00206614" w:rsidRDefault="00206614" w:rsidP="00206614">
            <w:pPr>
              <w:pStyle w:val="Paragraphedeliste"/>
              <w:rPr>
                <w:rFonts w:ascii="Cambria" w:hAnsi="Cambria" w:cs="Arial"/>
                <w:b/>
                <w:sz w:val="22"/>
                <w:szCs w:val="22"/>
                <w:lang w:val="fr-FR" w:eastAsia="it-IT"/>
              </w:rPr>
            </w:pPr>
          </w:p>
          <w:p w14:paraId="06181A08" w14:textId="63939D6E" w:rsidR="00206614" w:rsidRPr="00206614" w:rsidRDefault="00206614" w:rsidP="00206614">
            <w:pPr>
              <w:pStyle w:val="Paragraphedeliste"/>
              <w:numPr>
                <w:ilvl w:val="0"/>
                <w:numId w:val="31"/>
              </w:numPr>
              <w:rPr>
                <w:rFonts w:ascii="Cambria" w:hAnsi="Cambria" w:cs="Arial"/>
                <w:b/>
                <w:sz w:val="22"/>
                <w:szCs w:val="22"/>
                <w:lang w:val="fr-FR" w:eastAsia="it-IT"/>
              </w:rPr>
            </w:pPr>
            <w:r w:rsidRPr="00206614">
              <w:rPr>
                <w:rFonts w:ascii="Cambria" w:hAnsi="Cambria" w:cs="Arial"/>
                <w:b/>
                <w:sz w:val="22"/>
                <w:szCs w:val="22"/>
                <w:lang w:val="fr-FR" w:eastAsia="it-IT"/>
              </w:rPr>
              <w:t xml:space="preserve">Port au Prince : Bureau Action Contre la Faim, 18, Rue Reinbold, Bourdon, </w:t>
            </w:r>
          </w:p>
          <w:p w14:paraId="7AD788D9" w14:textId="77777777" w:rsidR="00206614" w:rsidRDefault="00206614" w:rsidP="00206614">
            <w:pPr>
              <w:rPr>
                <w:rFonts w:ascii="Cambria" w:hAnsi="Cambria" w:cs="Arial"/>
                <w:b/>
                <w:sz w:val="22"/>
                <w:szCs w:val="22"/>
                <w:lang w:val="fr-FR" w:eastAsia="it-IT"/>
              </w:rPr>
            </w:pPr>
          </w:p>
          <w:p w14:paraId="43344F44" w14:textId="77777777" w:rsidR="00206614" w:rsidRDefault="00206614" w:rsidP="00206614">
            <w:pPr>
              <w:rPr>
                <w:rFonts w:ascii="Cambria" w:hAnsi="Cambria" w:cs="Arial"/>
                <w:b/>
                <w:sz w:val="22"/>
                <w:szCs w:val="22"/>
                <w:lang w:val="fr-FR" w:eastAsia="it-IT"/>
              </w:rPr>
            </w:pPr>
          </w:p>
          <w:p w14:paraId="313BF0DA" w14:textId="77777777" w:rsidR="00206614" w:rsidRDefault="00206614" w:rsidP="00206614">
            <w:pPr>
              <w:rPr>
                <w:rFonts w:ascii="Cambria" w:hAnsi="Cambria" w:cs="Arial"/>
                <w:b/>
                <w:sz w:val="22"/>
                <w:szCs w:val="22"/>
                <w:lang w:val="fr-FR" w:eastAsia="it-IT"/>
              </w:rPr>
            </w:pPr>
          </w:p>
          <w:p w14:paraId="735F2407" w14:textId="48D1BC91" w:rsidR="00206614" w:rsidRPr="00206614" w:rsidRDefault="00206614" w:rsidP="00206614">
            <w:pPr>
              <w:pStyle w:val="Paragraphedeliste"/>
              <w:numPr>
                <w:ilvl w:val="0"/>
                <w:numId w:val="31"/>
              </w:numPr>
              <w:rPr>
                <w:rFonts w:ascii="Cambria" w:hAnsi="Cambria" w:cs="Arial"/>
                <w:b/>
                <w:sz w:val="22"/>
                <w:szCs w:val="22"/>
                <w:lang w:val="fr-FR" w:eastAsia="it-IT"/>
              </w:rPr>
            </w:pPr>
            <w:r w:rsidRPr="00206614">
              <w:rPr>
                <w:rFonts w:ascii="Cambria" w:hAnsi="Cambria" w:cs="Arial"/>
                <w:b/>
                <w:sz w:val="22"/>
                <w:szCs w:val="22"/>
                <w:lang w:val="fr-FR" w:eastAsia="it-IT"/>
              </w:rPr>
              <w:t>Gonaïves : Bureau Action Contre la Faim, 83, route nationale, Pont Quenepe, Gonaïves Haïti</w:t>
            </w:r>
          </w:p>
        </w:tc>
      </w:tr>
      <w:tr w:rsidR="00206614" w:rsidRPr="00206614" w14:paraId="4306DEE1" w14:textId="23F616DC" w:rsidTr="005061D4">
        <w:tc>
          <w:tcPr>
            <w:tcW w:w="2836" w:type="dxa"/>
          </w:tcPr>
          <w:p w14:paraId="0C87249A" w14:textId="5FA975F3" w:rsidR="00206614" w:rsidRPr="00206614" w:rsidRDefault="00206614" w:rsidP="00206614">
            <w:pPr>
              <w:jc w:val="center"/>
              <w:rPr>
                <w:rFonts w:ascii="Cambria" w:hAnsi="Cambria" w:cs="Arial"/>
                <w:b/>
                <w:bCs/>
                <w:sz w:val="22"/>
                <w:szCs w:val="22"/>
                <w:lang w:val="en-US" w:eastAsia="it-IT"/>
              </w:rPr>
            </w:pPr>
            <w:r w:rsidRPr="00206614">
              <w:rPr>
                <w:rFonts w:ascii="Cambria" w:hAnsi="Cambria"/>
                <w:sz w:val="22"/>
                <w:szCs w:val="22"/>
              </w:rPr>
              <w:t>DC-HT-MIT-00301-2025</w:t>
            </w:r>
          </w:p>
        </w:tc>
        <w:tc>
          <w:tcPr>
            <w:tcW w:w="4536" w:type="dxa"/>
          </w:tcPr>
          <w:p w14:paraId="5F4284F6" w14:textId="031ED947" w:rsidR="00206614" w:rsidRPr="00206614" w:rsidRDefault="00206614" w:rsidP="00206614">
            <w:pPr>
              <w:jc w:val="center"/>
              <w:rPr>
                <w:rFonts w:ascii="Cambria" w:hAnsi="Cambria" w:cs="Arial"/>
                <w:b/>
                <w:sz w:val="22"/>
                <w:szCs w:val="22"/>
                <w:lang w:val="en-US" w:eastAsia="it-IT"/>
              </w:rPr>
            </w:pPr>
            <w:r w:rsidRPr="00206614">
              <w:rPr>
                <w:rFonts w:ascii="Cambria" w:hAnsi="Cambria"/>
                <w:sz w:val="22"/>
                <w:szCs w:val="22"/>
              </w:rPr>
              <w:t>Maintenance IT</w:t>
            </w:r>
          </w:p>
        </w:tc>
        <w:tc>
          <w:tcPr>
            <w:tcW w:w="3544" w:type="dxa"/>
            <w:vMerge/>
          </w:tcPr>
          <w:p w14:paraId="32D7AFD8" w14:textId="77777777" w:rsidR="00206614" w:rsidRPr="00206614" w:rsidRDefault="00206614" w:rsidP="00206614">
            <w:pPr>
              <w:rPr>
                <w:rFonts w:ascii="Cambria" w:hAnsi="Cambria" w:cs="Arial"/>
                <w:b/>
                <w:sz w:val="22"/>
                <w:szCs w:val="22"/>
                <w:lang w:val="en-US" w:eastAsia="it-IT"/>
              </w:rPr>
            </w:pPr>
          </w:p>
        </w:tc>
      </w:tr>
      <w:tr w:rsidR="00206614" w:rsidRPr="00206614" w14:paraId="18F61497" w14:textId="1781B49B" w:rsidTr="005061D4">
        <w:tc>
          <w:tcPr>
            <w:tcW w:w="2836" w:type="dxa"/>
          </w:tcPr>
          <w:p w14:paraId="79A132DB" w14:textId="51821EC8" w:rsidR="00206614" w:rsidRPr="00206614" w:rsidRDefault="00206614" w:rsidP="00206614">
            <w:pPr>
              <w:jc w:val="center"/>
              <w:rPr>
                <w:rFonts w:ascii="Cambria" w:hAnsi="Cambria" w:cs="Arial"/>
                <w:b/>
                <w:bCs/>
                <w:sz w:val="22"/>
                <w:szCs w:val="22"/>
                <w:lang w:eastAsia="it-IT"/>
              </w:rPr>
            </w:pPr>
            <w:r w:rsidRPr="00206614">
              <w:rPr>
                <w:rFonts w:ascii="Cambria" w:hAnsi="Cambria"/>
                <w:sz w:val="22"/>
                <w:szCs w:val="22"/>
              </w:rPr>
              <w:t>DC-HT-CI-00302-2025</w:t>
            </w:r>
          </w:p>
        </w:tc>
        <w:tc>
          <w:tcPr>
            <w:tcW w:w="4536" w:type="dxa"/>
          </w:tcPr>
          <w:p w14:paraId="3828E296" w14:textId="07E3BC06" w:rsidR="00206614" w:rsidRPr="00206614" w:rsidRDefault="00206614" w:rsidP="00206614">
            <w:pPr>
              <w:jc w:val="center"/>
              <w:rPr>
                <w:rFonts w:ascii="Cambria" w:hAnsi="Cambria" w:cs="Arial"/>
                <w:b/>
                <w:sz w:val="22"/>
                <w:szCs w:val="22"/>
                <w:lang w:val="en-US" w:eastAsia="it-IT"/>
              </w:rPr>
            </w:pPr>
            <w:r w:rsidRPr="00206614">
              <w:rPr>
                <w:rFonts w:ascii="Cambria" w:hAnsi="Cambria"/>
                <w:sz w:val="22"/>
                <w:szCs w:val="22"/>
              </w:rPr>
              <w:t>Consommables informatique</w:t>
            </w:r>
          </w:p>
        </w:tc>
        <w:tc>
          <w:tcPr>
            <w:tcW w:w="3544" w:type="dxa"/>
            <w:vMerge/>
          </w:tcPr>
          <w:p w14:paraId="65FA6E8E" w14:textId="77777777" w:rsidR="00206614" w:rsidRPr="00206614" w:rsidRDefault="00206614" w:rsidP="00206614">
            <w:pPr>
              <w:rPr>
                <w:rFonts w:ascii="Cambria" w:hAnsi="Cambria" w:cs="Arial"/>
                <w:b/>
                <w:sz w:val="22"/>
                <w:szCs w:val="22"/>
                <w:lang w:val="en-US" w:eastAsia="it-IT"/>
              </w:rPr>
            </w:pPr>
          </w:p>
        </w:tc>
      </w:tr>
      <w:tr w:rsidR="00206614" w:rsidRPr="00324798" w14:paraId="492AB2EA" w14:textId="53702C08" w:rsidTr="005061D4">
        <w:tc>
          <w:tcPr>
            <w:tcW w:w="2836" w:type="dxa"/>
          </w:tcPr>
          <w:p w14:paraId="3380A42C" w14:textId="46B0E2BC" w:rsidR="00206614" w:rsidRPr="00206614" w:rsidRDefault="00206614" w:rsidP="00206614">
            <w:pPr>
              <w:jc w:val="center"/>
              <w:rPr>
                <w:rFonts w:ascii="Cambria" w:hAnsi="Cambria" w:cs="Arial"/>
                <w:b/>
                <w:bCs/>
                <w:sz w:val="22"/>
                <w:szCs w:val="22"/>
                <w:lang w:eastAsia="it-IT"/>
              </w:rPr>
            </w:pPr>
            <w:r w:rsidRPr="00206614">
              <w:rPr>
                <w:rFonts w:ascii="Cambria" w:hAnsi="Cambria"/>
                <w:sz w:val="22"/>
                <w:szCs w:val="22"/>
              </w:rPr>
              <w:t>DC-HT-PIMV-00303-2025</w:t>
            </w:r>
          </w:p>
        </w:tc>
        <w:tc>
          <w:tcPr>
            <w:tcW w:w="4536" w:type="dxa"/>
          </w:tcPr>
          <w:p w14:paraId="61DB1D4C" w14:textId="0AF714C0" w:rsidR="00206614" w:rsidRPr="00206614" w:rsidRDefault="00206614" w:rsidP="00206614">
            <w:pPr>
              <w:jc w:val="center"/>
              <w:rPr>
                <w:rFonts w:ascii="Cambria" w:hAnsi="Cambria" w:cs="Arial"/>
                <w:b/>
                <w:sz w:val="22"/>
                <w:szCs w:val="22"/>
                <w:lang w:val="fr-FR" w:eastAsia="it-IT"/>
              </w:rPr>
            </w:pPr>
            <w:r w:rsidRPr="00206614">
              <w:rPr>
                <w:rFonts w:ascii="Cambria" w:hAnsi="Cambria"/>
                <w:sz w:val="22"/>
                <w:szCs w:val="22"/>
                <w:lang w:val="fr-FR"/>
              </w:rPr>
              <w:t>Produit d’imprimerie et matériel de visibilité</w:t>
            </w:r>
          </w:p>
        </w:tc>
        <w:tc>
          <w:tcPr>
            <w:tcW w:w="3544" w:type="dxa"/>
            <w:vMerge/>
          </w:tcPr>
          <w:p w14:paraId="1155FEB5" w14:textId="77777777" w:rsidR="00206614" w:rsidRPr="00206614" w:rsidRDefault="00206614" w:rsidP="00206614">
            <w:pPr>
              <w:rPr>
                <w:rFonts w:ascii="Cambria" w:hAnsi="Cambria" w:cs="Arial"/>
                <w:b/>
                <w:sz w:val="22"/>
                <w:szCs w:val="22"/>
                <w:lang w:val="fr-FR" w:eastAsia="it-IT"/>
              </w:rPr>
            </w:pPr>
          </w:p>
        </w:tc>
      </w:tr>
      <w:tr w:rsidR="00206614" w:rsidRPr="00324798" w14:paraId="742363AB" w14:textId="2B192A64" w:rsidTr="005061D4">
        <w:tc>
          <w:tcPr>
            <w:tcW w:w="2836" w:type="dxa"/>
          </w:tcPr>
          <w:p w14:paraId="061E90F4" w14:textId="43E3C40B" w:rsidR="00206614" w:rsidRPr="00206614" w:rsidRDefault="00206614" w:rsidP="00206614">
            <w:pPr>
              <w:jc w:val="center"/>
              <w:rPr>
                <w:rFonts w:ascii="Cambria" w:hAnsi="Cambria" w:cs="Arial"/>
                <w:b/>
                <w:bCs/>
                <w:sz w:val="22"/>
                <w:szCs w:val="22"/>
                <w:lang w:val="fr-FR" w:eastAsia="it-IT"/>
              </w:rPr>
            </w:pPr>
            <w:r w:rsidRPr="00206614">
              <w:rPr>
                <w:rFonts w:ascii="Cambria" w:hAnsi="Cambria"/>
                <w:sz w:val="22"/>
                <w:szCs w:val="22"/>
              </w:rPr>
              <w:t>DC-HT-LSR-00304-2025</w:t>
            </w:r>
          </w:p>
        </w:tc>
        <w:tc>
          <w:tcPr>
            <w:tcW w:w="4536" w:type="dxa"/>
          </w:tcPr>
          <w:p w14:paraId="1C551DF1" w14:textId="13E4BFFA" w:rsidR="00206614" w:rsidRPr="00206614" w:rsidRDefault="00206614" w:rsidP="00206614">
            <w:pPr>
              <w:jc w:val="center"/>
              <w:rPr>
                <w:rFonts w:ascii="Cambria" w:hAnsi="Cambria" w:cs="Arial"/>
                <w:b/>
                <w:sz w:val="22"/>
                <w:szCs w:val="22"/>
                <w:lang w:val="fr-FR" w:eastAsia="it-IT"/>
              </w:rPr>
            </w:pPr>
            <w:r w:rsidRPr="00206614">
              <w:rPr>
                <w:rFonts w:ascii="Cambria" w:hAnsi="Cambria"/>
                <w:sz w:val="22"/>
                <w:szCs w:val="22"/>
                <w:lang w:val="fr-FR"/>
              </w:rPr>
              <w:t>Location de salles et restauration</w:t>
            </w:r>
          </w:p>
        </w:tc>
        <w:tc>
          <w:tcPr>
            <w:tcW w:w="3544" w:type="dxa"/>
            <w:vMerge/>
          </w:tcPr>
          <w:p w14:paraId="7F7C007C" w14:textId="77777777" w:rsidR="00206614" w:rsidRPr="00206614" w:rsidRDefault="00206614" w:rsidP="00206614">
            <w:pPr>
              <w:rPr>
                <w:rFonts w:ascii="Cambria" w:hAnsi="Cambria" w:cs="Arial"/>
                <w:b/>
                <w:sz w:val="22"/>
                <w:szCs w:val="22"/>
                <w:lang w:val="fr-FR" w:eastAsia="it-IT"/>
              </w:rPr>
            </w:pPr>
          </w:p>
        </w:tc>
      </w:tr>
      <w:tr w:rsidR="00206614" w:rsidRPr="00206614" w14:paraId="6A73F251" w14:textId="532BA429" w:rsidTr="005061D4">
        <w:tc>
          <w:tcPr>
            <w:tcW w:w="2836" w:type="dxa"/>
          </w:tcPr>
          <w:p w14:paraId="0CB386C5" w14:textId="49A59577" w:rsidR="00206614" w:rsidRPr="00206614" w:rsidRDefault="00206614" w:rsidP="00206614">
            <w:pPr>
              <w:jc w:val="center"/>
              <w:rPr>
                <w:rFonts w:ascii="Cambria" w:hAnsi="Cambria" w:cs="Arial"/>
                <w:b/>
                <w:bCs/>
                <w:sz w:val="22"/>
                <w:szCs w:val="22"/>
                <w:lang w:val="fr-FR" w:eastAsia="it-IT"/>
              </w:rPr>
            </w:pPr>
            <w:r w:rsidRPr="00206614">
              <w:rPr>
                <w:rFonts w:ascii="Cambria" w:hAnsi="Cambria"/>
                <w:sz w:val="22"/>
                <w:szCs w:val="22"/>
              </w:rPr>
              <w:t>DC-HT-MBR-00305-2025</w:t>
            </w:r>
          </w:p>
        </w:tc>
        <w:tc>
          <w:tcPr>
            <w:tcW w:w="4536" w:type="dxa"/>
          </w:tcPr>
          <w:p w14:paraId="38B7F9F3" w14:textId="7063C02F" w:rsidR="00206614" w:rsidRPr="00206614" w:rsidRDefault="00206614" w:rsidP="00206614">
            <w:pPr>
              <w:jc w:val="center"/>
              <w:rPr>
                <w:rFonts w:ascii="Cambria" w:hAnsi="Cambria" w:cs="Arial"/>
                <w:b/>
                <w:sz w:val="22"/>
                <w:szCs w:val="22"/>
                <w:lang w:val="fr-FR" w:eastAsia="it-IT"/>
              </w:rPr>
            </w:pPr>
            <w:r w:rsidRPr="00206614">
              <w:rPr>
                <w:rFonts w:ascii="Cambria" w:hAnsi="Cambria"/>
                <w:sz w:val="22"/>
                <w:szCs w:val="22"/>
              </w:rPr>
              <w:t>Maintenance bâtiments et réparations</w:t>
            </w:r>
          </w:p>
        </w:tc>
        <w:tc>
          <w:tcPr>
            <w:tcW w:w="3544" w:type="dxa"/>
            <w:vMerge/>
          </w:tcPr>
          <w:p w14:paraId="4C459056" w14:textId="77777777" w:rsidR="00206614" w:rsidRPr="00206614" w:rsidRDefault="00206614" w:rsidP="00206614">
            <w:pPr>
              <w:rPr>
                <w:rFonts w:ascii="Cambria" w:hAnsi="Cambria" w:cs="Arial"/>
                <w:b/>
                <w:sz w:val="22"/>
                <w:szCs w:val="22"/>
                <w:lang w:val="fr-FR" w:eastAsia="it-IT"/>
              </w:rPr>
            </w:pPr>
          </w:p>
        </w:tc>
      </w:tr>
      <w:tr w:rsidR="00206614" w:rsidRPr="00324798" w14:paraId="16009AAB" w14:textId="23BF0C1C" w:rsidTr="005061D4">
        <w:tc>
          <w:tcPr>
            <w:tcW w:w="2836" w:type="dxa"/>
          </w:tcPr>
          <w:p w14:paraId="7D23ED41" w14:textId="3DD0AFA1" w:rsidR="00206614" w:rsidRPr="00206614" w:rsidRDefault="00206614" w:rsidP="00206614">
            <w:pPr>
              <w:jc w:val="center"/>
              <w:rPr>
                <w:rFonts w:ascii="Cambria" w:hAnsi="Cambria" w:cs="Arial"/>
                <w:b/>
                <w:bCs/>
                <w:sz w:val="22"/>
                <w:szCs w:val="22"/>
                <w:lang w:eastAsia="it-IT"/>
              </w:rPr>
            </w:pPr>
            <w:r w:rsidRPr="00206614">
              <w:rPr>
                <w:rFonts w:ascii="Cambria" w:hAnsi="Cambria"/>
                <w:sz w:val="22"/>
                <w:szCs w:val="22"/>
              </w:rPr>
              <w:t>DC-HT-LV-00306-2025</w:t>
            </w:r>
          </w:p>
        </w:tc>
        <w:tc>
          <w:tcPr>
            <w:tcW w:w="4536" w:type="dxa"/>
          </w:tcPr>
          <w:p w14:paraId="6E7F6CAA" w14:textId="09EE8457" w:rsidR="00206614" w:rsidRPr="00206614" w:rsidRDefault="00206614" w:rsidP="00206614">
            <w:pPr>
              <w:jc w:val="center"/>
              <w:rPr>
                <w:rFonts w:ascii="Cambria" w:hAnsi="Cambria" w:cs="Arial"/>
                <w:b/>
                <w:sz w:val="22"/>
                <w:szCs w:val="22"/>
                <w:lang w:val="fr-FR" w:eastAsia="it-IT"/>
              </w:rPr>
            </w:pPr>
            <w:r w:rsidRPr="00206614">
              <w:rPr>
                <w:rFonts w:ascii="Cambria" w:hAnsi="Cambria"/>
                <w:sz w:val="22"/>
                <w:szCs w:val="22"/>
                <w:lang w:val="fr-FR"/>
              </w:rPr>
              <w:t>Location véhicules 4X4 tout terrain</w:t>
            </w:r>
          </w:p>
        </w:tc>
        <w:tc>
          <w:tcPr>
            <w:tcW w:w="3544" w:type="dxa"/>
            <w:vMerge/>
          </w:tcPr>
          <w:p w14:paraId="734051FB" w14:textId="77777777" w:rsidR="00206614" w:rsidRPr="00206614" w:rsidRDefault="00206614" w:rsidP="00206614">
            <w:pPr>
              <w:rPr>
                <w:rFonts w:ascii="Cambria" w:hAnsi="Cambria" w:cs="Arial"/>
                <w:b/>
                <w:sz w:val="22"/>
                <w:szCs w:val="22"/>
                <w:lang w:val="fr-FR" w:eastAsia="it-IT"/>
              </w:rPr>
            </w:pPr>
          </w:p>
        </w:tc>
      </w:tr>
      <w:tr w:rsidR="00206614" w:rsidRPr="00206614" w14:paraId="1831CE20" w14:textId="0595F2CA" w:rsidTr="005061D4">
        <w:tc>
          <w:tcPr>
            <w:tcW w:w="2836" w:type="dxa"/>
          </w:tcPr>
          <w:p w14:paraId="303A479F" w14:textId="1E57B0B5" w:rsidR="00206614" w:rsidRPr="00206614" w:rsidRDefault="00206614" w:rsidP="00206614">
            <w:pPr>
              <w:jc w:val="center"/>
              <w:rPr>
                <w:rFonts w:ascii="Cambria" w:hAnsi="Cambria" w:cs="Arial"/>
                <w:b/>
                <w:bCs/>
                <w:sz w:val="22"/>
                <w:szCs w:val="22"/>
                <w:lang w:val="fr-FR" w:eastAsia="it-IT"/>
              </w:rPr>
            </w:pPr>
            <w:r w:rsidRPr="00206614">
              <w:rPr>
                <w:rFonts w:ascii="Cambria" w:hAnsi="Cambria"/>
                <w:sz w:val="22"/>
                <w:szCs w:val="22"/>
              </w:rPr>
              <w:t>DC-HT-NFI-00307-2025</w:t>
            </w:r>
          </w:p>
        </w:tc>
        <w:tc>
          <w:tcPr>
            <w:tcW w:w="4536" w:type="dxa"/>
          </w:tcPr>
          <w:p w14:paraId="2FD79510" w14:textId="2522E4F3" w:rsidR="00206614" w:rsidRPr="00206614" w:rsidRDefault="00206614" w:rsidP="00206614">
            <w:pPr>
              <w:jc w:val="center"/>
              <w:rPr>
                <w:rFonts w:ascii="Cambria" w:hAnsi="Cambria" w:cs="Arial"/>
                <w:b/>
                <w:sz w:val="22"/>
                <w:szCs w:val="22"/>
                <w:lang w:val="en-US" w:eastAsia="it-IT"/>
              </w:rPr>
            </w:pPr>
            <w:r w:rsidRPr="00206614">
              <w:rPr>
                <w:rFonts w:ascii="Cambria" w:hAnsi="Cambria"/>
                <w:sz w:val="22"/>
                <w:szCs w:val="22"/>
              </w:rPr>
              <w:t>KIT NFI (None Food Items) et hygiene</w:t>
            </w:r>
          </w:p>
        </w:tc>
        <w:tc>
          <w:tcPr>
            <w:tcW w:w="3544" w:type="dxa"/>
            <w:vMerge/>
          </w:tcPr>
          <w:p w14:paraId="648FD25F" w14:textId="77777777" w:rsidR="00206614" w:rsidRPr="00206614" w:rsidRDefault="00206614" w:rsidP="00206614">
            <w:pPr>
              <w:rPr>
                <w:rFonts w:ascii="Cambria" w:hAnsi="Cambria" w:cs="Arial"/>
                <w:b/>
                <w:sz w:val="22"/>
                <w:szCs w:val="22"/>
                <w:lang w:val="en-US" w:eastAsia="it-IT"/>
              </w:rPr>
            </w:pPr>
          </w:p>
        </w:tc>
      </w:tr>
      <w:tr w:rsidR="00206614" w:rsidRPr="00206614" w14:paraId="4F7D6321" w14:textId="7C86800B" w:rsidTr="005061D4">
        <w:tc>
          <w:tcPr>
            <w:tcW w:w="2836" w:type="dxa"/>
          </w:tcPr>
          <w:p w14:paraId="49BD686F" w14:textId="46B605E9" w:rsidR="00206614" w:rsidRPr="00206614" w:rsidRDefault="00206614" w:rsidP="00206614">
            <w:pPr>
              <w:jc w:val="center"/>
              <w:rPr>
                <w:rFonts w:ascii="Cambria" w:hAnsi="Cambria" w:cs="Arial"/>
                <w:b/>
                <w:bCs/>
                <w:sz w:val="22"/>
                <w:szCs w:val="22"/>
                <w:lang w:eastAsia="it-IT"/>
              </w:rPr>
            </w:pPr>
            <w:r w:rsidRPr="00206614">
              <w:rPr>
                <w:rFonts w:ascii="Cambria" w:hAnsi="Cambria"/>
                <w:sz w:val="22"/>
                <w:szCs w:val="22"/>
              </w:rPr>
              <w:t>DC-HT-EPE-00308-2025</w:t>
            </w:r>
          </w:p>
        </w:tc>
        <w:tc>
          <w:tcPr>
            <w:tcW w:w="4536" w:type="dxa"/>
          </w:tcPr>
          <w:p w14:paraId="26AD4815" w14:textId="500D87FF" w:rsidR="00206614" w:rsidRPr="00206614" w:rsidRDefault="00206614" w:rsidP="00206614">
            <w:pPr>
              <w:jc w:val="center"/>
              <w:rPr>
                <w:rFonts w:ascii="Cambria" w:hAnsi="Cambria" w:cs="Arial"/>
                <w:b/>
                <w:sz w:val="22"/>
                <w:szCs w:val="22"/>
                <w:lang w:val="fr-FR" w:eastAsia="it-IT"/>
              </w:rPr>
            </w:pPr>
            <w:r w:rsidRPr="00206614">
              <w:rPr>
                <w:rFonts w:ascii="Cambria" w:hAnsi="Cambria"/>
                <w:sz w:val="22"/>
                <w:szCs w:val="22"/>
              </w:rPr>
              <w:t>Équipement de protection Épidémiologique</w:t>
            </w:r>
          </w:p>
        </w:tc>
        <w:tc>
          <w:tcPr>
            <w:tcW w:w="3544" w:type="dxa"/>
            <w:vMerge/>
          </w:tcPr>
          <w:p w14:paraId="4EEB17A9" w14:textId="77777777" w:rsidR="00206614" w:rsidRPr="00206614" w:rsidRDefault="00206614" w:rsidP="00206614">
            <w:pPr>
              <w:rPr>
                <w:rFonts w:ascii="Cambria" w:hAnsi="Cambria" w:cs="Arial"/>
                <w:b/>
                <w:sz w:val="22"/>
                <w:szCs w:val="22"/>
                <w:highlight w:val="yellow"/>
                <w:lang w:val="fr-FR" w:eastAsia="it-IT"/>
              </w:rPr>
            </w:pPr>
          </w:p>
        </w:tc>
      </w:tr>
      <w:tr w:rsidR="00206614" w:rsidRPr="00206614" w14:paraId="41B7C1A9" w14:textId="77777777" w:rsidTr="005061D4">
        <w:tc>
          <w:tcPr>
            <w:tcW w:w="2836" w:type="dxa"/>
          </w:tcPr>
          <w:p w14:paraId="4FF61DF4" w14:textId="32271F00" w:rsidR="00206614" w:rsidRPr="00206614" w:rsidRDefault="00206614" w:rsidP="00206614">
            <w:pPr>
              <w:jc w:val="center"/>
              <w:rPr>
                <w:rFonts w:ascii="Cambria" w:hAnsi="Cambria" w:cs="Arial"/>
                <w:b/>
                <w:bCs/>
                <w:sz w:val="22"/>
                <w:szCs w:val="22"/>
                <w:lang w:eastAsia="it-IT"/>
              </w:rPr>
            </w:pPr>
            <w:r w:rsidRPr="00206614">
              <w:rPr>
                <w:rFonts w:ascii="Cambria" w:hAnsi="Cambria"/>
                <w:sz w:val="22"/>
                <w:szCs w:val="22"/>
              </w:rPr>
              <w:t>DC-HT-CET-00310-2025</w:t>
            </w:r>
          </w:p>
        </w:tc>
        <w:tc>
          <w:tcPr>
            <w:tcW w:w="4536" w:type="dxa"/>
          </w:tcPr>
          <w:p w14:paraId="2FE7E9BE" w14:textId="21DD02EA" w:rsidR="00206614" w:rsidRPr="00206614" w:rsidRDefault="00206614" w:rsidP="00206614">
            <w:pPr>
              <w:jc w:val="center"/>
              <w:rPr>
                <w:rFonts w:ascii="Cambria" w:hAnsi="Cambria" w:cs="Arial"/>
                <w:b/>
                <w:sz w:val="22"/>
                <w:szCs w:val="22"/>
                <w:lang w:val="fr-FR" w:eastAsia="it-IT"/>
              </w:rPr>
            </w:pPr>
            <w:r w:rsidRPr="00206614">
              <w:rPr>
                <w:rFonts w:ascii="Cambria" w:hAnsi="Cambria"/>
                <w:sz w:val="22"/>
                <w:szCs w:val="22"/>
              </w:rPr>
              <w:t>Cartouche d’encre et Tonner</w:t>
            </w:r>
          </w:p>
        </w:tc>
        <w:tc>
          <w:tcPr>
            <w:tcW w:w="3544" w:type="dxa"/>
            <w:vMerge/>
          </w:tcPr>
          <w:p w14:paraId="6EFED82A" w14:textId="77777777" w:rsidR="00206614" w:rsidRPr="00206614" w:rsidRDefault="00206614" w:rsidP="00206614">
            <w:pPr>
              <w:rPr>
                <w:rFonts w:ascii="Cambria" w:hAnsi="Cambria" w:cs="Arial"/>
                <w:b/>
                <w:sz w:val="22"/>
                <w:szCs w:val="22"/>
                <w:highlight w:val="yellow"/>
                <w:lang w:val="fr-FR" w:eastAsia="it-IT"/>
              </w:rPr>
            </w:pPr>
          </w:p>
        </w:tc>
      </w:tr>
      <w:tr w:rsidR="00206614" w:rsidRPr="00206614" w14:paraId="0E8CCD8F" w14:textId="77777777" w:rsidTr="005061D4">
        <w:tc>
          <w:tcPr>
            <w:tcW w:w="2836" w:type="dxa"/>
          </w:tcPr>
          <w:p w14:paraId="6854D277" w14:textId="36C5A286" w:rsidR="00206614" w:rsidRPr="00206614" w:rsidRDefault="00206614" w:rsidP="00206614">
            <w:pPr>
              <w:jc w:val="center"/>
              <w:rPr>
                <w:rFonts w:ascii="Cambria" w:hAnsi="Cambria" w:cs="Arial"/>
                <w:b/>
                <w:bCs/>
                <w:sz w:val="22"/>
                <w:szCs w:val="22"/>
                <w:lang w:eastAsia="it-IT"/>
              </w:rPr>
            </w:pPr>
            <w:r w:rsidRPr="00206614">
              <w:rPr>
                <w:rFonts w:ascii="Cambria" w:hAnsi="Cambria"/>
                <w:sz w:val="22"/>
                <w:szCs w:val="22"/>
              </w:rPr>
              <w:t>DC-HT-PAC-00311-2025</w:t>
            </w:r>
          </w:p>
        </w:tc>
        <w:tc>
          <w:tcPr>
            <w:tcW w:w="4536" w:type="dxa"/>
          </w:tcPr>
          <w:p w14:paraId="191AFD7E" w14:textId="56F8CE83" w:rsidR="00206614" w:rsidRPr="00206614" w:rsidRDefault="00206614" w:rsidP="00206614">
            <w:pPr>
              <w:jc w:val="center"/>
              <w:rPr>
                <w:rFonts w:ascii="Cambria" w:hAnsi="Cambria" w:cs="Arial"/>
                <w:b/>
                <w:sz w:val="22"/>
                <w:szCs w:val="22"/>
                <w:lang w:val="fr-FR" w:eastAsia="it-IT"/>
              </w:rPr>
            </w:pPr>
            <w:r w:rsidRPr="00206614">
              <w:rPr>
                <w:rFonts w:ascii="Cambria" w:hAnsi="Cambria"/>
                <w:sz w:val="22"/>
                <w:szCs w:val="22"/>
              </w:rPr>
              <w:t>Pause-Café</w:t>
            </w:r>
          </w:p>
        </w:tc>
        <w:tc>
          <w:tcPr>
            <w:tcW w:w="3544" w:type="dxa"/>
            <w:vMerge/>
          </w:tcPr>
          <w:p w14:paraId="3B7B9195" w14:textId="77777777" w:rsidR="00206614" w:rsidRPr="00206614" w:rsidRDefault="00206614" w:rsidP="00206614">
            <w:pPr>
              <w:rPr>
                <w:rFonts w:ascii="Cambria" w:hAnsi="Cambria" w:cs="Arial"/>
                <w:b/>
                <w:sz w:val="22"/>
                <w:szCs w:val="22"/>
                <w:highlight w:val="yellow"/>
                <w:lang w:val="fr-FR" w:eastAsia="it-IT"/>
              </w:rPr>
            </w:pPr>
          </w:p>
        </w:tc>
      </w:tr>
      <w:tr w:rsidR="00206614" w:rsidRPr="00206614" w14:paraId="3B1AC2AA" w14:textId="77777777" w:rsidTr="005061D4">
        <w:tc>
          <w:tcPr>
            <w:tcW w:w="2836" w:type="dxa"/>
          </w:tcPr>
          <w:p w14:paraId="25F6441E" w14:textId="22175DA5" w:rsidR="00206614" w:rsidRPr="00206614" w:rsidRDefault="00206614" w:rsidP="00206614">
            <w:pPr>
              <w:jc w:val="center"/>
              <w:rPr>
                <w:rFonts w:ascii="Cambria" w:hAnsi="Cambria" w:cs="Arial"/>
                <w:b/>
                <w:bCs/>
                <w:sz w:val="22"/>
                <w:szCs w:val="22"/>
                <w:lang w:eastAsia="it-IT"/>
              </w:rPr>
            </w:pPr>
            <w:r w:rsidRPr="00206614">
              <w:rPr>
                <w:rFonts w:ascii="Cambria" w:hAnsi="Cambria"/>
                <w:sz w:val="22"/>
                <w:szCs w:val="22"/>
              </w:rPr>
              <w:t>DC-HT-PEB-00312-2025</w:t>
            </w:r>
          </w:p>
        </w:tc>
        <w:tc>
          <w:tcPr>
            <w:tcW w:w="4536" w:type="dxa"/>
          </w:tcPr>
          <w:p w14:paraId="73A00458" w14:textId="074E967E" w:rsidR="00206614" w:rsidRPr="00206614" w:rsidRDefault="00206614" w:rsidP="00206614">
            <w:pPr>
              <w:jc w:val="center"/>
              <w:rPr>
                <w:rFonts w:ascii="Cambria" w:hAnsi="Cambria" w:cs="Arial"/>
                <w:b/>
                <w:sz w:val="22"/>
                <w:szCs w:val="22"/>
                <w:lang w:val="fr-FR" w:eastAsia="it-IT"/>
              </w:rPr>
            </w:pPr>
            <w:r w:rsidRPr="00206614">
              <w:rPr>
                <w:rFonts w:ascii="Cambria" w:hAnsi="Cambria"/>
                <w:sz w:val="22"/>
                <w:szCs w:val="22"/>
              </w:rPr>
              <w:t>Produit</w:t>
            </w:r>
            <w:r w:rsidR="00A7359A">
              <w:rPr>
                <w:rFonts w:ascii="Cambria" w:hAnsi="Cambria"/>
                <w:sz w:val="22"/>
                <w:szCs w:val="22"/>
              </w:rPr>
              <w:t>s</w:t>
            </w:r>
            <w:r w:rsidRPr="00206614">
              <w:rPr>
                <w:rFonts w:ascii="Cambria" w:hAnsi="Cambria"/>
                <w:sz w:val="22"/>
                <w:szCs w:val="22"/>
              </w:rPr>
              <w:t xml:space="preserve"> d’entretien Bâtiments</w:t>
            </w:r>
          </w:p>
        </w:tc>
        <w:tc>
          <w:tcPr>
            <w:tcW w:w="3544" w:type="dxa"/>
            <w:vMerge/>
          </w:tcPr>
          <w:p w14:paraId="5CD38ED1" w14:textId="77777777" w:rsidR="00206614" w:rsidRPr="00206614" w:rsidRDefault="00206614" w:rsidP="00206614">
            <w:pPr>
              <w:rPr>
                <w:rFonts w:ascii="Cambria" w:hAnsi="Cambria" w:cs="Arial"/>
                <w:b/>
                <w:sz w:val="22"/>
                <w:szCs w:val="22"/>
                <w:highlight w:val="yellow"/>
                <w:lang w:val="fr-FR" w:eastAsia="it-IT"/>
              </w:rPr>
            </w:pPr>
          </w:p>
        </w:tc>
      </w:tr>
      <w:tr w:rsidR="00206614" w:rsidRPr="00206614" w14:paraId="42D45E64" w14:textId="77777777" w:rsidTr="005061D4">
        <w:tc>
          <w:tcPr>
            <w:tcW w:w="2836" w:type="dxa"/>
          </w:tcPr>
          <w:p w14:paraId="0F96A358" w14:textId="6F291E6B" w:rsidR="00206614" w:rsidRPr="00206614" w:rsidRDefault="00206614" w:rsidP="00206614">
            <w:pPr>
              <w:jc w:val="center"/>
              <w:rPr>
                <w:rFonts w:ascii="Cambria" w:hAnsi="Cambria" w:cs="Arial"/>
                <w:b/>
                <w:bCs/>
                <w:sz w:val="22"/>
                <w:szCs w:val="22"/>
                <w:lang w:eastAsia="it-IT"/>
              </w:rPr>
            </w:pPr>
            <w:r w:rsidRPr="00206614">
              <w:rPr>
                <w:rFonts w:ascii="Cambria" w:hAnsi="Cambria"/>
                <w:sz w:val="22"/>
                <w:szCs w:val="22"/>
              </w:rPr>
              <w:t>DC-HT-EAU-00313-2025</w:t>
            </w:r>
          </w:p>
        </w:tc>
        <w:tc>
          <w:tcPr>
            <w:tcW w:w="4536" w:type="dxa"/>
          </w:tcPr>
          <w:p w14:paraId="21052DA1" w14:textId="1780D3CD" w:rsidR="00206614" w:rsidRPr="00206614" w:rsidRDefault="00206614" w:rsidP="00206614">
            <w:pPr>
              <w:jc w:val="center"/>
              <w:rPr>
                <w:rFonts w:ascii="Cambria" w:hAnsi="Cambria" w:cs="Arial"/>
                <w:b/>
                <w:sz w:val="22"/>
                <w:szCs w:val="22"/>
                <w:lang w:val="fr-FR" w:eastAsia="it-IT"/>
              </w:rPr>
            </w:pPr>
            <w:r w:rsidRPr="00206614">
              <w:rPr>
                <w:rFonts w:ascii="Cambria" w:hAnsi="Cambria"/>
                <w:sz w:val="22"/>
                <w:szCs w:val="22"/>
              </w:rPr>
              <w:t>Eau</w:t>
            </w:r>
          </w:p>
        </w:tc>
        <w:tc>
          <w:tcPr>
            <w:tcW w:w="3544" w:type="dxa"/>
            <w:vMerge/>
          </w:tcPr>
          <w:p w14:paraId="5EB437FA" w14:textId="77777777" w:rsidR="00206614" w:rsidRPr="00206614" w:rsidRDefault="00206614" w:rsidP="00206614">
            <w:pPr>
              <w:rPr>
                <w:rFonts w:ascii="Cambria" w:hAnsi="Cambria" w:cs="Arial"/>
                <w:b/>
                <w:sz w:val="22"/>
                <w:szCs w:val="22"/>
                <w:highlight w:val="yellow"/>
                <w:lang w:val="fr-FR" w:eastAsia="it-IT"/>
              </w:rPr>
            </w:pPr>
          </w:p>
        </w:tc>
      </w:tr>
    </w:tbl>
    <w:p w14:paraId="376AA04B" w14:textId="77777777" w:rsidR="008738C7" w:rsidRPr="00711D60" w:rsidRDefault="008738C7" w:rsidP="008738C7">
      <w:pPr>
        <w:rPr>
          <w:rFonts w:ascii="Cambria" w:hAnsi="Cambria" w:cs="Arial"/>
          <w:b/>
          <w:bCs/>
          <w:sz w:val="24"/>
          <w:szCs w:val="24"/>
          <w:lang w:val="fr-FR" w:eastAsia="it-IT"/>
        </w:rPr>
      </w:pPr>
    </w:p>
    <w:p w14:paraId="1E4C189C" w14:textId="77777777" w:rsidR="008738C7" w:rsidRPr="00711D60" w:rsidRDefault="008738C7" w:rsidP="008738C7">
      <w:pPr>
        <w:rPr>
          <w:rFonts w:ascii="Cambria" w:hAnsi="Cambria" w:cs="Arial"/>
          <w:b/>
          <w:sz w:val="24"/>
          <w:szCs w:val="24"/>
          <w:lang w:val="fr-FR" w:eastAsia="it-IT"/>
        </w:rPr>
      </w:pPr>
    </w:p>
    <w:p w14:paraId="6858E027" w14:textId="77777777" w:rsidR="008738C7" w:rsidRPr="00711D60" w:rsidRDefault="008738C7" w:rsidP="00A64991">
      <w:pPr>
        <w:pStyle w:val="Paragraphedeliste"/>
        <w:keepNext/>
        <w:numPr>
          <w:ilvl w:val="0"/>
          <w:numId w:val="3"/>
        </w:numPr>
        <w:spacing w:after="120"/>
        <w:ind w:left="510" w:hanging="510"/>
        <w:jc w:val="both"/>
        <w:outlineLvl w:val="0"/>
        <w:rPr>
          <w:rFonts w:ascii="Cambria" w:hAnsi="Cambria" w:cs="Arial"/>
          <w:b/>
          <w:sz w:val="24"/>
          <w:szCs w:val="24"/>
          <w:lang w:val="fr-FR" w:eastAsia="it-IT"/>
        </w:rPr>
      </w:pPr>
      <w:r w:rsidRPr="00711D60">
        <w:rPr>
          <w:rFonts w:ascii="Cambria" w:hAnsi="Cambria" w:cs="Arial"/>
          <w:b/>
          <w:sz w:val="24"/>
          <w:szCs w:val="24"/>
          <w:lang w:val="fr-FR" w:eastAsia="it-IT"/>
        </w:rPr>
        <w:t>Langue des offres</w:t>
      </w:r>
      <w:bookmarkEnd w:id="4"/>
    </w:p>
    <w:p w14:paraId="349C1CF3" w14:textId="10B1DD8B" w:rsidR="008738C7" w:rsidRPr="00711D60" w:rsidRDefault="008738C7" w:rsidP="008738C7">
      <w:pPr>
        <w:pStyle w:val="Default"/>
        <w:spacing w:after="80"/>
        <w:jc w:val="both"/>
        <w:rPr>
          <w:rFonts w:ascii="Cambria" w:hAnsi="Cambria"/>
          <w:sz w:val="22"/>
          <w:szCs w:val="22"/>
        </w:rPr>
      </w:pPr>
      <w:r w:rsidRPr="00711D60">
        <w:rPr>
          <w:rFonts w:ascii="Cambria" w:hAnsi="Cambria"/>
          <w:sz w:val="22"/>
          <w:szCs w:val="22"/>
        </w:rPr>
        <w:t>Les offres, la correspondance et les documents associés aux offres échangées entre le soumissionnaire et Action Contre la Faim doivent être rédigés dans la langue de la procédure, à savoir le français.</w:t>
      </w:r>
    </w:p>
    <w:p w14:paraId="640F5584" w14:textId="77777777" w:rsidR="008738C7" w:rsidRDefault="008738C7" w:rsidP="008738C7">
      <w:pPr>
        <w:pStyle w:val="Default"/>
        <w:jc w:val="both"/>
        <w:rPr>
          <w:rFonts w:ascii="Cambria" w:hAnsi="Cambria"/>
          <w:sz w:val="22"/>
          <w:szCs w:val="22"/>
        </w:rPr>
      </w:pPr>
      <w:r w:rsidRPr="00711D60">
        <w:rPr>
          <w:rFonts w:ascii="Cambria" w:hAnsi="Cambria"/>
          <w:sz w:val="22"/>
          <w:szCs w:val="22"/>
        </w:rPr>
        <w:t>Lorsque les documents d’accompagnement fournis par le soumissionnaire ne sont pas rédigés en français, une traduction dans la langue de l'appel d'offres devrait être jointe afin de faciliter l'évaluation des documents.</w:t>
      </w:r>
    </w:p>
    <w:p w14:paraId="193D24A5" w14:textId="77777777" w:rsidR="00A7359A" w:rsidRPr="00711D60" w:rsidRDefault="00A7359A" w:rsidP="008738C7">
      <w:pPr>
        <w:pStyle w:val="Default"/>
        <w:jc w:val="both"/>
        <w:rPr>
          <w:rFonts w:ascii="Cambria" w:hAnsi="Cambria"/>
          <w:sz w:val="22"/>
          <w:szCs w:val="22"/>
        </w:rPr>
      </w:pPr>
    </w:p>
    <w:p w14:paraId="3B508E7B" w14:textId="77777777" w:rsidR="008738C7" w:rsidRPr="00711D60" w:rsidRDefault="008738C7" w:rsidP="008738C7">
      <w:pPr>
        <w:rPr>
          <w:rFonts w:ascii="Cambria" w:hAnsi="Cambria"/>
          <w:lang w:val="fr-FR"/>
        </w:rPr>
      </w:pPr>
    </w:p>
    <w:p w14:paraId="1C76E33F" w14:textId="77777777" w:rsidR="008738C7" w:rsidRPr="001A3AB1" w:rsidRDefault="008738C7" w:rsidP="00A64991">
      <w:pPr>
        <w:pStyle w:val="Paragraphedeliste"/>
        <w:keepNext/>
        <w:numPr>
          <w:ilvl w:val="0"/>
          <w:numId w:val="3"/>
        </w:numPr>
        <w:spacing w:after="120"/>
        <w:ind w:left="510" w:hanging="510"/>
        <w:jc w:val="both"/>
        <w:outlineLvl w:val="0"/>
        <w:rPr>
          <w:rFonts w:ascii="Cambria" w:hAnsi="Cambria" w:cs="Arial"/>
          <w:b/>
          <w:sz w:val="22"/>
          <w:szCs w:val="22"/>
          <w:lang w:val="fr-FR" w:eastAsia="it-IT"/>
        </w:rPr>
      </w:pPr>
      <w:bookmarkStart w:id="5" w:name="_Toc479366372"/>
      <w:r w:rsidRPr="001A3AB1">
        <w:rPr>
          <w:rFonts w:ascii="Cambria" w:hAnsi="Cambria" w:cs="Arial"/>
          <w:b/>
          <w:sz w:val="24"/>
          <w:szCs w:val="24"/>
          <w:lang w:val="fr-FR" w:eastAsia="it-IT"/>
        </w:rPr>
        <w:t>Calendrier du processus d’Appel d’offres</w:t>
      </w:r>
      <w:bookmarkEnd w:id="5"/>
    </w:p>
    <w:p w14:paraId="17F8A435" w14:textId="77777777" w:rsidR="008738C7" w:rsidRPr="00711D60" w:rsidRDefault="008738C7" w:rsidP="008738C7">
      <w:pPr>
        <w:rPr>
          <w:rFonts w:ascii="Cambria" w:hAnsi="Cambria" w:cs="Arial"/>
          <w:b/>
          <w:sz w:val="22"/>
          <w:lang w:val="fr-FR"/>
        </w:rPr>
      </w:pPr>
    </w:p>
    <w:tbl>
      <w:tblPr>
        <w:tblW w:w="8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3822"/>
      </w:tblGrid>
      <w:tr w:rsidR="008738C7" w:rsidRPr="00711D60" w14:paraId="763CE457" w14:textId="77777777" w:rsidTr="008738C7">
        <w:trPr>
          <w:trHeight w:val="964"/>
          <w:jc w:val="center"/>
        </w:trPr>
        <w:tc>
          <w:tcPr>
            <w:tcW w:w="4253" w:type="dxa"/>
            <w:vAlign w:val="center"/>
          </w:tcPr>
          <w:p w14:paraId="38C04133" w14:textId="77777777" w:rsidR="008738C7" w:rsidRPr="00711D60" w:rsidRDefault="008738C7" w:rsidP="00644381">
            <w:pPr>
              <w:rPr>
                <w:rFonts w:ascii="Cambria" w:hAnsi="Cambria" w:cs="Arial"/>
                <w:b/>
                <w:sz w:val="22"/>
                <w:szCs w:val="22"/>
                <w:lang w:val="fr-FR"/>
              </w:rPr>
            </w:pPr>
            <w:bookmarkStart w:id="6" w:name="_Hlk212206571"/>
            <w:r w:rsidRPr="00711D60">
              <w:rPr>
                <w:rFonts w:ascii="Cambria" w:hAnsi="Cambria" w:cs="Arial"/>
                <w:b/>
                <w:sz w:val="22"/>
                <w:szCs w:val="22"/>
                <w:lang w:val="fr-FR"/>
              </w:rPr>
              <w:lastRenderedPageBreak/>
              <w:t>Publication de l’avis d’Appel d’offres</w:t>
            </w:r>
          </w:p>
        </w:tc>
        <w:tc>
          <w:tcPr>
            <w:tcW w:w="3822" w:type="dxa"/>
            <w:vAlign w:val="center"/>
          </w:tcPr>
          <w:p w14:paraId="429200FE" w14:textId="14F86867" w:rsidR="008738C7" w:rsidRPr="00711D60" w:rsidRDefault="00A7359A" w:rsidP="00644381">
            <w:pPr>
              <w:rPr>
                <w:rFonts w:ascii="Cambria" w:hAnsi="Cambria" w:cs="Arial"/>
                <w:b/>
                <w:sz w:val="22"/>
                <w:szCs w:val="22"/>
                <w:lang w:val="fr-FR"/>
              </w:rPr>
            </w:pPr>
            <w:r>
              <w:rPr>
                <w:rFonts w:ascii="Cambria" w:hAnsi="Cambria" w:cs="Arial"/>
                <w:b/>
                <w:sz w:val="22"/>
                <w:szCs w:val="22"/>
                <w:lang w:val="fr-FR"/>
              </w:rPr>
              <w:t>0</w:t>
            </w:r>
            <w:r w:rsidR="00CB3EC1">
              <w:rPr>
                <w:rFonts w:ascii="Cambria" w:hAnsi="Cambria" w:cs="Arial"/>
                <w:b/>
                <w:sz w:val="22"/>
                <w:szCs w:val="22"/>
                <w:lang w:val="fr-FR"/>
              </w:rPr>
              <w:t>5</w:t>
            </w:r>
            <w:r w:rsidR="006D7014" w:rsidRPr="00711D60">
              <w:rPr>
                <w:rFonts w:ascii="Cambria" w:hAnsi="Cambria" w:cs="Arial"/>
                <w:b/>
                <w:sz w:val="22"/>
                <w:szCs w:val="22"/>
                <w:lang w:val="fr-FR"/>
              </w:rPr>
              <w:t>/1</w:t>
            </w:r>
            <w:r>
              <w:rPr>
                <w:rFonts w:ascii="Cambria" w:hAnsi="Cambria" w:cs="Arial"/>
                <w:b/>
                <w:sz w:val="22"/>
                <w:szCs w:val="22"/>
                <w:lang w:val="fr-FR"/>
              </w:rPr>
              <w:t>1</w:t>
            </w:r>
            <w:r w:rsidR="006D7014" w:rsidRPr="00711D60">
              <w:rPr>
                <w:rFonts w:ascii="Cambria" w:hAnsi="Cambria" w:cs="Arial"/>
                <w:b/>
                <w:sz w:val="22"/>
                <w:szCs w:val="22"/>
                <w:lang w:val="fr-FR"/>
              </w:rPr>
              <w:t>/2025</w:t>
            </w:r>
          </w:p>
        </w:tc>
      </w:tr>
      <w:tr w:rsidR="008738C7" w:rsidRPr="00711D60" w14:paraId="103A366D" w14:textId="77777777" w:rsidTr="008738C7">
        <w:trPr>
          <w:trHeight w:val="964"/>
          <w:jc w:val="center"/>
        </w:trPr>
        <w:tc>
          <w:tcPr>
            <w:tcW w:w="4253" w:type="dxa"/>
            <w:vAlign w:val="center"/>
          </w:tcPr>
          <w:p w14:paraId="1910D62B" w14:textId="77777777" w:rsidR="008738C7" w:rsidRPr="00711D60" w:rsidRDefault="008738C7" w:rsidP="00644381">
            <w:pPr>
              <w:rPr>
                <w:rFonts w:ascii="Cambria" w:hAnsi="Cambria" w:cs="Arial"/>
                <w:b/>
                <w:sz w:val="22"/>
                <w:szCs w:val="22"/>
                <w:lang w:val="fr-FR"/>
              </w:rPr>
            </w:pPr>
            <w:r w:rsidRPr="00711D60">
              <w:rPr>
                <w:rFonts w:ascii="Cambria" w:hAnsi="Cambria" w:cs="Arial"/>
                <w:b/>
                <w:sz w:val="22"/>
                <w:szCs w:val="22"/>
                <w:lang w:val="fr-FR"/>
              </w:rPr>
              <w:t xml:space="preserve">Retrait du dossier d’Appel d’offres </w:t>
            </w:r>
          </w:p>
        </w:tc>
        <w:tc>
          <w:tcPr>
            <w:tcW w:w="3822" w:type="dxa"/>
            <w:vAlign w:val="center"/>
          </w:tcPr>
          <w:p w14:paraId="35F4ED23" w14:textId="540192C3" w:rsidR="008738C7" w:rsidRPr="00711D60" w:rsidRDefault="00A7359A" w:rsidP="00644381">
            <w:pPr>
              <w:rPr>
                <w:rFonts w:ascii="Cambria" w:hAnsi="Cambria" w:cs="Arial"/>
                <w:b/>
                <w:sz w:val="22"/>
                <w:szCs w:val="22"/>
                <w:lang w:val="fr-FR"/>
              </w:rPr>
            </w:pPr>
            <w:r>
              <w:rPr>
                <w:rFonts w:ascii="Cambria" w:hAnsi="Cambria" w:cs="Arial"/>
                <w:b/>
                <w:sz w:val="22"/>
                <w:szCs w:val="22"/>
                <w:lang w:val="fr-FR"/>
              </w:rPr>
              <w:t>0</w:t>
            </w:r>
            <w:r w:rsidR="00CB3EC1">
              <w:rPr>
                <w:rFonts w:ascii="Cambria" w:hAnsi="Cambria" w:cs="Arial"/>
                <w:b/>
                <w:sz w:val="22"/>
                <w:szCs w:val="22"/>
                <w:lang w:val="fr-FR"/>
              </w:rPr>
              <w:t>5</w:t>
            </w:r>
            <w:r w:rsidR="006D7014" w:rsidRPr="00711D60">
              <w:rPr>
                <w:rFonts w:ascii="Cambria" w:hAnsi="Cambria" w:cs="Arial"/>
                <w:b/>
                <w:sz w:val="22"/>
                <w:szCs w:val="22"/>
                <w:lang w:val="fr-FR"/>
              </w:rPr>
              <w:t>/1</w:t>
            </w:r>
            <w:r>
              <w:rPr>
                <w:rFonts w:ascii="Cambria" w:hAnsi="Cambria" w:cs="Arial"/>
                <w:b/>
                <w:sz w:val="22"/>
                <w:szCs w:val="22"/>
                <w:lang w:val="fr-FR"/>
              </w:rPr>
              <w:t>1</w:t>
            </w:r>
            <w:r w:rsidR="006D7014" w:rsidRPr="00711D60">
              <w:rPr>
                <w:rFonts w:ascii="Cambria" w:hAnsi="Cambria" w:cs="Arial"/>
                <w:b/>
                <w:sz w:val="22"/>
                <w:szCs w:val="22"/>
                <w:lang w:val="fr-FR"/>
              </w:rPr>
              <w:t>/2025</w:t>
            </w:r>
            <w:r w:rsidR="007877BF">
              <w:rPr>
                <w:rFonts w:ascii="Cambria" w:hAnsi="Cambria" w:cs="Arial"/>
                <w:b/>
                <w:sz w:val="22"/>
                <w:szCs w:val="22"/>
                <w:lang w:val="fr-FR"/>
              </w:rPr>
              <w:t>, à partir de 10h.</w:t>
            </w:r>
          </w:p>
        </w:tc>
      </w:tr>
      <w:tr w:rsidR="008738C7" w:rsidRPr="00711D60" w14:paraId="7471808D" w14:textId="77777777" w:rsidTr="008738C7">
        <w:trPr>
          <w:trHeight w:val="964"/>
          <w:jc w:val="center"/>
        </w:trPr>
        <w:tc>
          <w:tcPr>
            <w:tcW w:w="4253" w:type="dxa"/>
            <w:vAlign w:val="center"/>
          </w:tcPr>
          <w:p w14:paraId="2446BDDB" w14:textId="77777777" w:rsidR="008738C7" w:rsidRPr="00711D60" w:rsidRDefault="008738C7" w:rsidP="00644381">
            <w:pPr>
              <w:rPr>
                <w:rFonts w:ascii="Cambria" w:eastAsia="Calibri" w:hAnsi="Cambria" w:cs="Times"/>
                <w:sz w:val="22"/>
                <w:szCs w:val="22"/>
                <w:lang w:val="fr-FR" w:eastAsia="en-GB"/>
              </w:rPr>
            </w:pPr>
            <w:r w:rsidRPr="00711D60">
              <w:rPr>
                <w:rFonts w:ascii="Cambria" w:hAnsi="Cambria" w:cs="Arial"/>
                <w:b/>
                <w:sz w:val="22"/>
                <w:szCs w:val="22"/>
                <w:lang w:val="fr-FR"/>
              </w:rPr>
              <w:t>Date limite pour adresser une demande d’éclaircissement au pouvoir adjudicateur</w:t>
            </w:r>
          </w:p>
        </w:tc>
        <w:tc>
          <w:tcPr>
            <w:tcW w:w="3822" w:type="dxa"/>
            <w:vAlign w:val="center"/>
          </w:tcPr>
          <w:p w14:paraId="48EE2E42" w14:textId="6FEF8323" w:rsidR="008738C7" w:rsidRPr="00711D60" w:rsidRDefault="00A7359A" w:rsidP="00644381">
            <w:pPr>
              <w:rPr>
                <w:rFonts w:ascii="Cambria" w:hAnsi="Cambria" w:cs="Arial"/>
                <w:b/>
                <w:sz w:val="22"/>
                <w:szCs w:val="22"/>
                <w:lang w:val="fr-FR"/>
              </w:rPr>
            </w:pPr>
            <w:r>
              <w:rPr>
                <w:rFonts w:ascii="Cambria" w:hAnsi="Cambria" w:cs="Arial"/>
                <w:b/>
                <w:sz w:val="22"/>
                <w:szCs w:val="22"/>
                <w:lang w:val="fr-FR"/>
              </w:rPr>
              <w:t>20</w:t>
            </w:r>
            <w:r w:rsidR="006D7014" w:rsidRPr="00711D60">
              <w:rPr>
                <w:rFonts w:ascii="Cambria" w:hAnsi="Cambria" w:cs="Arial"/>
                <w:b/>
                <w:sz w:val="22"/>
                <w:szCs w:val="22"/>
                <w:lang w:val="fr-FR"/>
              </w:rPr>
              <w:t>/11/2025</w:t>
            </w:r>
          </w:p>
        </w:tc>
      </w:tr>
      <w:tr w:rsidR="008738C7" w:rsidRPr="00711D60" w14:paraId="30D00927" w14:textId="77777777" w:rsidTr="008738C7">
        <w:trPr>
          <w:trHeight w:val="964"/>
          <w:jc w:val="center"/>
        </w:trPr>
        <w:tc>
          <w:tcPr>
            <w:tcW w:w="4253" w:type="dxa"/>
            <w:vAlign w:val="center"/>
          </w:tcPr>
          <w:p w14:paraId="415D949D" w14:textId="77777777" w:rsidR="008738C7" w:rsidRPr="00711D60" w:rsidRDefault="008738C7" w:rsidP="00644381">
            <w:pPr>
              <w:rPr>
                <w:rFonts w:ascii="Cambria" w:eastAsia="Calibri" w:hAnsi="Cambria" w:cs="Times"/>
                <w:sz w:val="22"/>
                <w:szCs w:val="22"/>
                <w:lang w:val="fr-FR" w:eastAsia="en-GB"/>
              </w:rPr>
            </w:pPr>
            <w:r w:rsidRPr="00711D60">
              <w:rPr>
                <w:rFonts w:ascii="Cambria" w:hAnsi="Cambria" w:cs="Arial"/>
                <w:b/>
                <w:sz w:val="22"/>
                <w:szCs w:val="22"/>
                <w:lang w:val="fr-FR"/>
              </w:rPr>
              <w:t>Date limite de soumission des offres (Date de clôture)</w:t>
            </w:r>
          </w:p>
        </w:tc>
        <w:tc>
          <w:tcPr>
            <w:tcW w:w="3822" w:type="dxa"/>
            <w:vAlign w:val="center"/>
          </w:tcPr>
          <w:p w14:paraId="3E1B1A62" w14:textId="00054331" w:rsidR="008738C7" w:rsidRPr="00711D60" w:rsidRDefault="006D7014" w:rsidP="00644381">
            <w:pPr>
              <w:rPr>
                <w:rFonts w:ascii="Cambria" w:hAnsi="Cambria" w:cs="Arial"/>
                <w:b/>
                <w:sz w:val="22"/>
                <w:szCs w:val="22"/>
                <w:lang w:val="fr-FR"/>
              </w:rPr>
            </w:pPr>
            <w:r w:rsidRPr="00711D60">
              <w:rPr>
                <w:rFonts w:ascii="Cambria" w:hAnsi="Cambria" w:cs="Arial"/>
                <w:b/>
                <w:sz w:val="22"/>
                <w:szCs w:val="22"/>
                <w:lang w:val="fr-FR"/>
              </w:rPr>
              <w:t>2</w:t>
            </w:r>
            <w:r w:rsidR="00A7359A">
              <w:rPr>
                <w:rFonts w:ascii="Cambria" w:hAnsi="Cambria" w:cs="Arial"/>
                <w:b/>
                <w:sz w:val="22"/>
                <w:szCs w:val="22"/>
                <w:lang w:val="fr-FR"/>
              </w:rPr>
              <w:t>5</w:t>
            </w:r>
            <w:r w:rsidRPr="00711D60">
              <w:rPr>
                <w:rFonts w:ascii="Cambria" w:hAnsi="Cambria" w:cs="Arial"/>
                <w:b/>
                <w:sz w:val="22"/>
                <w:szCs w:val="22"/>
                <w:lang w:val="fr-FR"/>
              </w:rPr>
              <w:t>/11/2025</w:t>
            </w:r>
            <w:r w:rsidR="007877BF">
              <w:rPr>
                <w:rFonts w:ascii="Cambria" w:hAnsi="Cambria" w:cs="Arial"/>
                <w:b/>
                <w:sz w:val="22"/>
                <w:szCs w:val="22"/>
                <w:lang w:val="fr-FR"/>
              </w:rPr>
              <w:t>, 10h.</w:t>
            </w:r>
          </w:p>
        </w:tc>
      </w:tr>
      <w:tr w:rsidR="008738C7" w:rsidRPr="00711D60" w14:paraId="2C5DC1EA" w14:textId="77777777" w:rsidTr="008738C7">
        <w:trPr>
          <w:trHeight w:val="932"/>
          <w:jc w:val="center"/>
        </w:trPr>
        <w:tc>
          <w:tcPr>
            <w:tcW w:w="4253" w:type="dxa"/>
            <w:vAlign w:val="center"/>
          </w:tcPr>
          <w:p w14:paraId="37FBF80F" w14:textId="6751ED2A" w:rsidR="008738C7" w:rsidRPr="00711D60" w:rsidRDefault="001A3AB1" w:rsidP="00644381">
            <w:pPr>
              <w:rPr>
                <w:rFonts w:ascii="Cambria" w:hAnsi="Cambria" w:cs="Arial"/>
                <w:b/>
                <w:sz w:val="22"/>
                <w:szCs w:val="22"/>
                <w:lang w:val="fr-FR"/>
              </w:rPr>
            </w:pPr>
            <w:r w:rsidRPr="00711D60">
              <w:rPr>
                <w:rFonts w:ascii="Cambria" w:hAnsi="Cambria" w:cs="Arial"/>
                <w:b/>
                <w:sz w:val="22"/>
                <w:szCs w:val="22"/>
                <w:lang w:val="fr-FR"/>
              </w:rPr>
              <w:t xml:space="preserve">* </w:t>
            </w:r>
            <w:r w:rsidR="008738C7" w:rsidRPr="00711D60">
              <w:rPr>
                <w:rFonts w:ascii="Cambria" w:hAnsi="Cambria" w:cs="Arial"/>
                <w:b/>
                <w:sz w:val="22"/>
                <w:szCs w:val="22"/>
                <w:lang w:val="fr-FR"/>
              </w:rPr>
              <w:t>Séance d’ouverture des offres</w:t>
            </w:r>
          </w:p>
        </w:tc>
        <w:tc>
          <w:tcPr>
            <w:tcW w:w="3822" w:type="dxa"/>
            <w:vAlign w:val="center"/>
          </w:tcPr>
          <w:p w14:paraId="58681796" w14:textId="643906C6" w:rsidR="008738C7" w:rsidRPr="00711D60" w:rsidRDefault="006D7014" w:rsidP="00644381">
            <w:pPr>
              <w:rPr>
                <w:rFonts w:ascii="Cambria" w:hAnsi="Cambria" w:cs="Arial"/>
                <w:b/>
                <w:sz w:val="22"/>
                <w:szCs w:val="22"/>
                <w:lang w:val="fr-FR"/>
              </w:rPr>
            </w:pPr>
            <w:r w:rsidRPr="00711D60">
              <w:rPr>
                <w:rFonts w:ascii="Cambria" w:hAnsi="Cambria" w:cs="Arial"/>
                <w:b/>
                <w:sz w:val="22"/>
                <w:szCs w:val="22"/>
                <w:lang w:val="fr-FR"/>
              </w:rPr>
              <w:t>2</w:t>
            </w:r>
            <w:r w:rsidR="00A7359A">
              <w:rPr>
                <w:rFonts w:ascii="Cambria" w:hAnsi="Cambria" w:cs="Arial"/>
                <w:b/>
                <w:sz w:val="22"/>
                <w:szCs w:val="22"/>
                <w:lang w:val="fr-FR"/>
              </w:rPr>
              <w:t>7</w:t>
            </w:r>
            <w:r w:rsidRPr="00711D60">
              <w:rPr>
                <w:rFonts w:ascii="Cambria" w:hAnsi="Cambria" w:cs="Arial"/>
                <w:b/>
                <w:sz w:val="22"/>
                <w:szCs w:val="22"/>
                <w:lang w:val="fr-FR"/>
              </w:rPr>
              <w:t>/11/2025</w:t>
            </w:r>
          </w:p>
        </w:tc>
      </w:tr>
      <w:tr w:rsidR="008738C7" w:rsidRPr="00711D60" w14:paraId="15F8C28D" w14:textId="77777777" w:rsidTr="008738C7">
        <w:trPr>
          <w:trHeight w:val="964"/>
          <w:jc w:val="center"/>
        </w:trPr>
        <w:tc>
          <w:tcPr>
            <w:tcW w:w="4253" w:type="dxa"/>
            <w:vAlign w:val="center"/>
          </w:tcPr>
          <w:p w14:paraId="23E5017B" w14:textId="4D044511" w:rsidR="008738C7" w:rsidRPr="00711D60" w:rsidRDefault="001A3AB1" w:rsidP="00644381">
            <w:pPr>
              <w:rPr>
                <w:rFonts w:ascii="Cambria" w:eastAsia="Calibri" w:hAnsi="Cambria" w:cs="Times"/>
                <w:sz w:val="22"/>
                <w:szCs w:val="22"/>
                <w:lang w:val="fr-FR" w:eastAsia="en-GB"/>
              </w:rPr>
            </w:pPr>
            <w:r w:rsidRPr="00711D60">
              <w:rPr>
                <w:rFonts w:ascii="Cambria" w:hAnsi="Cambria" w:cs="Arial"/>
                <w:b/>
                <w:sz w:val="22"/>
                <w:szCs w:val="22"/>
                <w:lang w:val="fr-FR"/>
              </w:rPr>
              <w:t xml:space="preserve">* </w:t>
            </w:r>
            <w:r w:rsidR="008738C7" w:rsidRPr="00711D60">
              <w:rPr>
                <w:rFonts w:ascii="Cambria" w:hAnsi="Cambria" w:cs="Arial"/>
                <w:b/>
                <w:sz w:val="22"/>
                <w:szCs w:val="22"/>
                <w:lang w:val="fr-FR"/>
              </w:rPr>
              <w:t xml:space="preserve">Évaluation des offres conformes </w:t>
            </w:r>
            <w:r w:rsidR="008738C7" w:rsidRPr="00711D60">
              <w:rPr>
                <w:rFonts w:ascii="Cambria" w:hAnsi="Cambria" w:cs="Arial"/>
                <w:b/>
                <w:i/>
                <w:sz w:val="22"/>
                <w:szCs w:val="22"/>
                <w:lang w:val="fr-FR"/>
              </w:rPr>
              <w:t>(Analyse, visites et sélections des soumissionnaires)</w:t>
            </w:r>
          </w:p>
        </w:tc>
        <w:tc>
          <w:tcPr>
            <w:tcW w:w="3822" w:type="dxa"/>
            <w:vAlign w:val="center"/>
          </w:tcPr>
          <w:p w14:paraId="23768C80" w14:textId="18837E27" w:rsidR="008738C7" w:rsidRPr="00711D60" w:rsidRDefault="00A7359A" w:rsidP="00644381">
            <w:pPr>
              <w:rPr>
                <w:rFonts w:ascii="Cambria" w:hAnsi="Cambria" w:cs="Arial"/>
                <w:b/>
                <w:sz w:val="22"/>
                <w:szCs w:val="22"/>
                <w:lang w:val="fr-FR"/>
              </w:rPr>
            </w:pPr>
            <w:r>
              <w:rPr>
                <w:rFonts w:ascii="Cambria" w:hAnsi="Cambria" w:cs="Arial"/>
                <w:b/>
                <w:sz w:val="22"/>
                <w:szCs w:val="22"/>
                <w:lang w:val="fr-FR"/>
              </w:rPr>
              <w:t>02</w:t>
            </w:r>
            <w:r w:rsidR="006D7014" w:rsidRPr="00711D60">
              <w:rPr>
                <w:rFonts w:ascii="Cambria" w:hAnsi="Cambria" w:cs="Arial"/>
                <w:b/>
                <w:sz w:val="22"/>
                <w:szCs w:val="22"/>
                <w:lang w:val="fr-FR"/>
              </w:rPr>
              <w:t>/1</w:t>
            </w:r>
            <w:r>
              <w:rPr>
                <w:rFonts w:ascii="Cambria" w:hAnsi="Cambria" w:cs="Arial"/>
                <w:b/>
                <w:sz w:val="22"/>
                <w:szCs w:val="22"/>
                <w:lang w:val="fr-FR"/>
              </w:rPr>
              <w:t>2</w:t>
            </w:r>
            <w:r w:rsidR="006D7014" w:rsidRPr="00711D60">
              <w:rPr>
                <w:rFonts w:ascii="Cambria" w:hAnsi="Cambria" w:cs="Arial"/>
                <w:b/>
                <w:sz w:val="22"/>
                <w:szCs w:val="22"/>
                <w:lang w:val="fr-FR"/>
              </w:rPr>
              <w:t>/2025</w:t>
            </w:r>
          </w:p>
        </w:tc>
      </w:tr>
      <w:tr w:rsidR="008738C7" w:rsidRPr="00711D60" w14:paraId="2EB15DDB" w14:textId="77777777" w:rsidTr="008738C7">
        <w:trPr>
          <w:trHeight w:val="964"/>
          <w:jc w:val="center"/>
        </w:trPr>
        <w:tc>
          <w:tcPr>
            <w:tcW w:w="4253" w:type="dxa"/>
            <w:vAlign w:val="center"/>
          </w:tcPr>
          <w:p w14:paraId="034C499B" w14:textId="3177BC20" w:rsidR="008738C7" w:rsidRPr="00711D60" w:rsidRDefault="001A3AB1" w:rsidP="001A3AB1">
            <w:pPr>
              <w:rPr>
                <w:rFonts w:ascii="Cambria" w:hAnsi="Cambria" w:cs="Arial"/>
                <w:b/>
                <w:sz w:val="22"/>
                <w:szCs w:val="22"/>
                <w:lang w:val="fr-FR"/>
              </w:rPr>
            </w:pPr>
            <w:r w:rsidRPr="001A3AB1">
              <w:rPr>
                <w:rFonts w:ascii="Cambria" w:hAnsi="Cambria" w:cs="Arial"/>
                <w:b/>
                <w:sz w:val="22"/>
                <w:szCs w:val="22"/>
                <w:lang w:val="fr-FR"/>
              </w:rPr>
              <w:t xml:space="preserve">* </w:t>
            </w:r>
            <w:r w:rsidR="008738C7" w:rsidRPr="00711D60">
              <w:rPr>
                <w:rFonts w:ascii="Cambria" w:hAnsi="Cambria" w:cs="Arial"/>
                <w:b/>
                <w:sz w:val="22"/>
                <w:szCs w:val="22"/>
                <w:lang w:val="fr-FR"/>
              </w:rPr>
              <w:t>Résultat de l’Appel d’offres et Attribution des contrats</w:t>
            </w:r>
          </w:p>
        </w:tc>
        <w:tc>
          <w:tcPr>
            <w:tcW w:w="3822" w:type="dxa"/>
            <w:vAlign w:val="center"/>
          </w:tcPr>
          <w:p w14:paraId="20B0837F" w14:textId="55558B3B" w:rsidR="008738C7" w:rsidRPr="00711D60" w:rsidRDefault="00A7359A" w:rsidP="00644381">
            <w:pPr>
              <w:rPr>
                <w:rFonts w:ascii="Cambria" w:hAnsi="Cambria" w:cs="Arial"/>
                <w:b/>
                <w:sz w:val="22"/>
                <w:szCs w:val="22"/>
                <w:lang w:val="fr-FR"/>
              </w:rPr>
            </w:pPr>
            <w:r>
              <w:rPr>
                <w:rFonts w:ascii="Cambria" w:hAnsi="Cambria" w:cs="Arial"/>
                <w:b/>
                <w:sz w:val="22"/>
                <w:szCs w:val="22"/>
                <w:lang w:val="fr-FR"/>
              </w:rPr>
              <w:t>09</w:t>
            </w:r>
            <w:r w:rsidR="00C4487A" w:rsidRPr="00711D60">
              <w:rPr>
                <w:rFonts w:ascii="Cambria" w:hAnsi="Cambria" w:cs="Arial"/>
                <w:b/>
                <w:sz w:val="22"/>
                <w:szCs w:val="22"/>
                <w:lang w:val="fr-FR"/>
              </w:rPr>
              <w:t>/12/2025</w:t>
            </w:r>
          </w:p>
        </w:tc>
      </w:tr>
      <w:tr w:rsidR="008738C7" w:rsidRPr="00711D60" w14:paraId="48384B79" w14:textId="77777777" w:rsidTr="008738C7">
        <w:trPr>
          <w:trHeight w:val="964"/>
          <w:jc w:val="center"/>
        </w:trPr>
        <w:tc>
          <w:tcPr>
            <w:tcW w:w="4253" w:type="dxa"/>
            <w:vAlign w:val="center"/>
          </w:tcPr>
          <w:p w14:paraId="656A664F" w14:textId="46FBC584" w:rsidR="008738C7" w:rsidRPr="00711D60" w:rsidRDefault="001A3AB1" w:rsidP="00644381">
            <w:pPr>
              <w:rPr>
                <w:rFonts w:ascii="Cambria" w:hAnsi="Cambria" w:cs="Arial"/>
                <w:b/>
                <w:sz w:val="22"/>
                <w:szCs w:val="22"/>
                <w:lang w:val="fr-FR"/>
              </w:rPr>
            </w:pPr>
            <w:r w:rsidRPr="00711D60">
              <w:rPr>
                <w:rFonts w:ascii="Cambria" w:hAnsi="Cambria" w:cs="Arial"/>
                <w:b/>
                <w:sz w:val="22"/>
                <w:szCs w:val="22"/>
                <w:lang w:val="fr-FR"/>
              </w:rPr>
              <w:t xml:space="preserve">* </w:t>
            </w:r>
            <w:r w:rsidR="008738C7" w:rsidRPr="00711D60">
              <w:rPr>
                <w:rFonts w:ascii="Cambria" w:hAnsi="Cambria" w:cs="Arial"/>
                <w:b/>
                <w:sz w:val="22"/>
                <w:szCs w:val="22"/>
                <w:lang w:val="fr-FR"/>
              </w:rPr>
              <w:t xml:space="preserve">Date de contractualisation avec le ou les fournisseurs </w:t>
            </w:r>
          </w:p>
          <w:p w14:paraId="3DE3D70A" w14:textId="77777777" w:rsidR="008738C7" w:rsidRPr="00711D60" w:rsidRDefault="008738C7" w:rsidP="00644381">
            <w:pPr>
              <w:rPr>
                <w:rFonts w:ascii="Cambria" w:hAnsi="Cambria" w:cs="Arial"/>
                <w:b/>
                <w:bCs/>
                <w:sz w:val="22"/>
                <w:szCs w:val="22"/>
                <w:lang w:val="fr-FR"/>
              </w:rPr>
            </w:pPr>
          </w:p>
        </w:tc>
        <w:tc>
          <w:tcPr>
            <w:tcW w:w="3822" w:type="dxa"/>
            <w:vAlign w:val="center"/>
          </w:tcPr>
          <w:p w14:paraId="68BD7B83" w14:textId="0ACD93A7" w:rsidR="008738C7" w:rsidRPr="00711D60" w:rsidRDefault="00C4487A" w:rsidP="00644381">
            <w:pPr>
              <w:rPr>
                <w:rFonts w:ascii="Cambria" w:hAnsi="Cambria" w:cs="Arial"/>
                <w:b/>
                <w:sz w:val="22"/>
                <w:szCs w:val="22"/>
                <w:lang w:val="fr-FR"/>
              </w:rPr>
            </w:pPr>
            <w:r w:rsidRPr="00711D60">
              <w:rPr>
                <w:rFonts w:ascii="Cambria" w:hAnsi="Cambria" w:cs="Arial"/>
                <w:b/>
                <w:sz w:val="22"/>
                <w:szCs w:val="22"/>
                <w:lang w:val="fr-FR"/>
              </w:rPr>
              <w:t>1</w:t>
            </w:r>
            <w:r w:rsidR="00A7359A">
              <w:rPr>
                <w:rFonts w:ascii="Cambria" w:hAnsi="Cambria" w:cs="Arial"/>
                <w:b/>
                <w:sz w:val="22"/>
                <w:szCs w:val="22"/>
                <w:lang w:val="fr-FR"/>
              </w:rPr>
              <w:t>6</w:t>
            </w:r>
            <w:r w:rsidRPr="00711D60">
              <w:rPr>
                <w:rFonts w:ascii="Cambria" w:hAnsi="Cambria" w:cs="Arial"/>
                <w:b/>
                <w:sz w:val="22"/>
                <w:szCs w:val="22"/>
                <w:lang w:val="fr-FR"/>
              </w:rPr>
              <w:t>/12/2025</w:t>
            </w:r>
          </w:p>
        </w:tc>
      </w:tr>
    </w:tbl>
    <w:bookmarkEnd w:id="6"/>
    <w:p w14:paraId="32B4369A" w14:textId="77777777" w:rsidR="008738C7" w:rsidRPr="00711D60" w:rsidRDefault="008738C7" w:rsidP="008738C7">
      <w:pPr>
        <w:ind w:left="567"/>
        <w:rPr>
          <w:rFonts w:ascii="Cambria" w:hAnsi="Cambria" w:cs="Arial"/>
          <w:b/>
          <w:sz w:val="22"/>
          <w:szCs w:val="22"/>
          <w:lang w:val="fr-FR"/>
        </w:rPr>
      </w:pPr>
      <w:r w:rsidRPr="00711D60">
        <w:rPr>
          <w:rFonts w:ascii="Cambria" w:hAnsi="Cambria" w:cs="Arial"/>
          <w:b/>
          <w:sz w:val="22"/>
          <w:szCs w:val="22"/>
          <w:lang w:val="fr-FR"/>
        </w:rPr>
        <w:t xml:space="preserve">*  </w:t>
      </w:r>
      <w:r w:rsidRPr="00711D60">
        <w:rPr>
          <w:rFonts w:ascii="Cambria" w:hAnsi="Cambria" w:cs="Arial"/>
          <w:b/>
          <w:sz w:val="22"/>
          <w:szCs w:val="22"/>
          <w:u w:val="single"/>
          <w:lang w:val="fr-FR"/>
        </w:rPr>
        <w:t>Date indicative pouvant être modifiée</w:t>
      </w:r>
    </w:p>
    <w:p w14:paraId="469F7D06" w14:textId="730FDFF0" w:rsidR="008738C7" w:rsidRPr="00711D60" w:rsidRDefault="008738C7" w:rsidP="008738C7">
      <w:pPr>
        <w:tabs>
          <w:tab w:val="left" w:pos="5520"/>
        </w:tabs>
        <w:rPr>
          <w:rFonts w:ascii="Cambria" w:hAnsi="Cambria" w:cs="Arial"/>
          <w:b/>
          <w:sz w:val="22"/>
          <w:lang w:val="fr-FR"/>
        </w:rPr>
      </w:pPr>
      <w:r w:rsidRPr="00711D60">
        <w:rPr>
          <w:rFonts w:ascii="Cambria" w:hAnsi="Cambria" w:cs="Arial"/>
          <w:b/>
          <w:sz w:val="22"/>
          <w:lang w:val="fr-FR"/>
        </w:rPr>
        <w:tab/>
      </w:r>
    </w:p>
    <w:p w14:paraId="6F14363A" w14:textId="72722D92" w:rsidR="008738C7" w:rsidRDefault="008738C7" w:rsidP="00A64991">
      <w:pPr>
        <w:pStyle w:val="Paragraphedeliste"/>
        <w:numPr>
          <w:ilvl w:val="0"/>
          <w:numId w:val="3"/>
        </w:numPr>
        <w:rPr>
          <w:rFonts w:ascii="Cambria" w:hAnsi="Cambria" w:cs="Arial"/>
          <w:b/>
          <w:sz w:val="24"/>
          <w:szCs w:val="24"/>
          <w:lang w:val="fr-FR" w:eastAsia="it-IT"/>
        </w:rPr>
      </w:pPr>
      <w:bookmarkStart w:id="7" w:name="_Toc479366373"/>
      <w:r w:rsidRPr="00711D60">
        <w:rPr>
          <w:rFonts w:ascii="Cambria" w:hAnsi="Cambria" w:cs="Arial"/>
          <w:b/>
          <w:sz w:val="24"/>
          <w:szCs w:val="24"/>
          <w:lang w:val="fr-FR" w:eastAsia="it-IT"/>
        </w:rPr>
        <w:t>Condition de Participation</w:t>
      </w:r>
      <w:bookmarkEnd w:id="7"/>
    </w:p>
    <w:p w14:paraId="513D3B55" w14:textId="77777777" w:rsidR="001A3AB1" w:rsidRPr="00711D60" w:rsidRDefault="001A3AB1" w:rsidP="001A3AB1">
      <w:pPr>
        <w:pStyle w:val="Paragraphedeliste"/>
        <w:ind w:left="460"/>
        <w:rPr>
          <w:rFonts w:ascii="Cambria" w:hAnsi="Cambria" w:cs="Arial"/>
          <w:b/>
          <w:sz w:val="24"/>
          <w:szCs w:val="24"/>
          <w:lang w:val="fr-FR" w:eastAsia="it-IT"/>
        </w:rPr>
      </w:pPr>
    </w:p>
    <w:p w14:paraId="75714694" w14:textId="138BBCD3" w:rsidR="008738C7" w:rsidRPr="00711D60" w:rsidRDefault="008738C7" w:rsidP="008738C7">
      <w:pPr>
        <w:pStyle w:val="Default"/>
        <w:spacing w:after="80"/>
        <w:jc w:val="both"/>
        <w:rPr>
          <w:rFonts w:ascii="Cambria" w:hAnsi="Cambria"/>
          <w:sz w:val="22"/>
          <w:szCs w:val="22"/>
        </w:rPr>
      </w:pPr>
      <w:r w:rsidRPr="00711D60">
        <w:rPr>
          <w:rFonts w:ascii="Cambria" w:hAnsi="Cambria"/>
          <w:sz w:val="22"/>
          <w:szCs w:val="22"/>
        </w:rPr>
        <w:t>Le présent appel d’offres est ouvert à toute personne physique ou morale (qu'elles participent à titre individuel ou dans le cadre d'un groupement - consortium - de soumissionnaires) justifiant des capacités juridiques, techniques et financières requises, et apte à réaliser dans les conditions requises la fourniture de bien</w:t>
      </w:r>
      <w:r w:rsidR="00C4487A" w:rsidRPr="00711D60">
        <w:rPr>
          <w:rFonts w:ascii="Cambria" w:hAnsi="Cambria"/>
          <w:sz w:val="22"/>
          <w:szCs w:val="22"/>
        </w:rPr>
        <w:t>/service, et travaux,</w:t>
      </w:r>
      <w:r w:rsidRPr="00711D60">
        <w:rPr>
          <w:rFonts w:ascii="Cambria" w:hAnsi="Cambria"/>
          <w:sz w:val="22"/>
          <w:szCs w:val="22"/>
        </w:rPr>
        <w:t xml:space="preserve"> objets de la présente consultation, pour autant qu’ils satisfassent aux conditions et instructions des termes de l’Appel d’offres.</w:t>
      </w:r>
    </w:p>
    <w:p w14:paraId="15AD912E" w14:textId="77777777" w:rsidR="008738C7" w:rsidRPr="00711D60" w:rsidRDefault="008738C7" w:rsidP="008738C7">
      <w:pPr>
        <w:pStyle w:val="Default"/>
        <w:spacing w:after="80"/>
        <w:jc w:val="both"/>
        <w:rPr>
          <w:rFonts w:ascii="Cambria" w:hAnsi="Cambria"/>
          <w:sz w:val="22"/>
          <w:szCs w:val="22"/>
        </w:rPr>
      </w:pPr>
      <w:r w:rsidRPr="00711D60">
        <w:rPr>
          <w:rFonts w:ascii="Cambria" w:hAnsi="Cambria"/>
          <w:sz w:val="22"/>
          <w:szCs w:val="22"/>
        </w:rPr>
        <w:t>Les soumissionnaires qui se sont rendus coupables de fausses déclarations peuvent en outre être frappés d'exclusion. Leur offre sera considérée comme irrégulière.</w:t>
      </w:r>
    </w:p>
    <w:p w14:paraId="3EA75D77" w14:textId="77777777" w:rsidR="008738C7" w:rsidRPr="00711D60" w:rsidRDefault="008738C7" w:rsidP="008738C7">
      <w:pPr>
        <w:pStyle w:val="Default"/>
        <w:jc w:val="both"/>
        <w:rPr>
          <w:rFonts w:ascii="Cambria" w:hAnsi="Cambria"/>
          <w:sz w:val="22"/>
          <w:szCs w:val="22"/>
        </w:rPr>
      </w:pPr>
      <w:r w:rsidRPr="00711D60">
        <w:rPr>
          <w:rFonts w:ascii="Cambria" w:hAnsi="Cambria"/>
          <w:sz w:val="22"/>
          <w:szCs w:val="22"/>
        </w:rPr>
        <w:t>Lorsque la sous-traitance est incluse dans l'offre, il est recommandé que les arrangements contractuels entre le soumissionnaire et ses sous-traitants contiennent des dispositions sur la médiation comme moyen alternatif de règlement des litiges, en conformité avec les pratiques nationales et internationales.</w:t>
      </w:r>
    </w:p>
    <w:p w14:paraId="35B96A35" w14:textId="77777777" w:rsidR="008738C7" w:rsidRPr="00711D60" w:rsidRDefault="008738C7" w:rsidP="008738C7">
      <w:pPr>
        <w:pStyle w:val="Default"/>
        <w:jc w:val="both"/>
        <w:rPr>
          <w:rFonts w:ascii="Cambria" w:hAnsi="Cambria"/>
          <w:sz w:val="22"/>
          <w:szCs w:val="22"/>
        </w:rPr>
      </w:pPr>
    </w:p>
    <w:p w14:paraId="252C5423" w14:textId="77777777" w:rsidR="008738C7" w:rsidRPr="00711D60" w:rsidRDefault="008738C7" w:rsidP="00A64991">
      <w:pPr>
        <w:pStyle w:val="Paragraphedeliste"/>
        <w:keepNext/>
        <w:numPr>
          <w:ilvl w:val="0"/>
          <w:numId w:val="3"/>
        </w:numPr>
        <w:spacing w:after="120"/>
        <w:ind w:left="510" w:hanging="510"/>
        <w:jc w:val="both"/>
        <w:outlineLvl w:val="0"/>
        <w:rPr>
          <w:rFonts w:ascii="Cambria" w:hAnsi="Cambria" w:cs="Arial"/>
          <w:b/>
          <w:sz w:val="24"/>
          <w:szCs w:val="24"/>
          <w:lang w:val="fr-FR" w:eastAsia="it-IT"/>
        </w:rPr>
      </w:pPr>
      <w:bookmarkStart w:id="8" w:name="_Toc479366374"/>
      <w:r w:rsidRPr="00711D60">
        <w:rPr>
          <w:rFonts w:ascii="Cambria" w:hAnsi="Cambria" w:cs="Arial"/>
          <w:b/>
          <w:sz w:val="24"/>
          <w:szCs w:val="24"/>
          <w:lang w:val="fr-FR" w:eastAsia="it-IT"/>
        </w:rPr>
        <w:t>Origine</w:t>
      </w:r>
      <w:bookmarkEnd w:id="8"/>
    </w:p>
    <w:p w14:paraId="30A4973C" w14:textId="77777777" w:rsidR="008738C7" w:rsidRPr="00711D60" w:rsidRDefault="008738C7" w:rsidP="008738C7">
      <w:pPr>
        <w:jc w:val="both"/>
        <w:rPr>
          <w:rFonts w:ascii="Cambria" w:eastAsia="Calibri" w:hAnsi="Cambria" w:cs="Arial"/>
          <w:color w:val="000000"/>
          <w:sz w:val="22"/>
          <w:szCs w:val="22"/>
          <w:lang w:val="fr-FR" w:eastAsia="en-GB" w:bidi="fr-FR"/>
        </w:rPr>
      </w:pPr>
      <w:r w:rsidRPr="00711D60">
        <w:rPr>
          <w:rFonts w:ascii="Cambria" w:eastAsia="Calibri" w:hAnsi="Cambria" w:cs="Arial"/>
          <w:color w:val="000000"/>
          <w:sz w:val="22"/>
          <w:szCs w:val="22"/>
          <w:lang w:val="fr-FR" w:eastAsia="en-GB" w:bidi="fr-FR"/>
        </w:rPr>
        <w:t>Dans certains cas précis et ponctuels, suivant les procédures et règles de passation de marché de biens et de fournitures (les prestations de service se seront concernées) imposées par certains bailleurs, l’application des règles d’origine et de nationalité devront être appliquée. Il sera alors exigé auprès du (des) fournisseur(s) / attributaire(s) des contrats de fournir des attestations d’origine pour les biens concernés avant toute passation de commande.</w:t>
      </w:r>
    </w:p>
    <w:p w14:paraId="354AAE71" w14:textId="77777777" w:rsidR="008738C7" w:rsidRPr="00711D60" w:rsidRDefault="008738C7" w:rsidP="008738C7">
      <w:pPr>
        <w:jc w:val="both"/>
        <w:rPr>
          <w:rFonts w:ascii="Cambria" w:eastAsia="Calibri" w:hAnsi="Cambria" w:cs="Arial"/>
          <w:color w:val="000000"/>
          <w:sz w:val="22"/>
          <w:szCs w:val="22"/>
          <w:lang w:val="fr-FR" w:eastAsia="en-GB" w:bidi="fr-FR"/>
        </w:rPr>
      </w:pPr>
      <w:r w:rsidRPr="00711D60">
        <w:rPr>
          <w:rFonts w:ascii="Cambria" w:eastAsia="Calibri" w:hAnsi="Cambria" w:cs="Arial"/>
          <w:color w:val="000000"/>
          <w:sz w:val="22"/>
          <w:szCs w:val="22"/>
          <w:lang w:val="fr-FR" w:eastAsia="en-GB" w:bidi="fr-FR"/>
        </w:rPr>
        <w:t xml:space="preserve">Selon les dispositions imposées par les bailleurs de fonds, dans le cadre des projets en cours d’exécution ou futurs, Action Contre la Faim communiquera aux fournisseurs sélectionnés le champ précis d’application et de restrictions de ces règles d’origine et de nationalité. </w:t>
      </w:r>
    </w:p>
    <w:p w14:paraId="0D12F022" w14:textId="77777777" w:rsidR="008738C7" w:rsidRPr="00711D60" w:rsidRDefault="008738C7" w:rsidP="008738C7">
      <w:pPr>
        <w:pStyle w:val="Default"/>
        <w:jc w:val="both"/>
        <w:rPr>
          <w:rFonts w:ascii="Cambria" w:hAnsi="Cambria"/>
          <w:sz w:val="22"/>
          <w:szCs w:val="22"/>
        </w:rPr>
      </w:pPr>
    </w:p>
    <w:p w14:paraId="2A92FBFB" w14:textId="77777777" w:rsidR="008738C7" w:rsidRPr="00711D60" w:rsidRDefault="008738C7" w:rsidP="00A64991">
      <w:pPr>
        <w:pStyle w:val="Paragraphedeliste"/>
        <w:keepNext/>
        <w:numPr>
          <w:ilvl w:val="0"/>
          <w:numId w:val="3"/>
        </w:numPr>
        <w:spacing w:after="120"/>
        <w:ind w:left="510" w:hanging="510"/>
        <w:jc w:val="both"/>
        <w:outlineLvl w:val="0"/>
        <w:rPr>
          <w:rFonts w:ascii="Cambria" w:hAnsi="Cambria" w:cs="Arial"/>
          <w:b/>
          <w:sz w:val="24"/>
          <w:szCs w:val="24"/>
          <w:lang w:val="fr-FR" w:eastAsia="it-IT"/>
        </w:rPr>
      </w:pPr>
      <w:bookmarkStart w:id="9" w:name="_Toc479366375"/>
      <w:r w:rsidRPr="00711D60">
        <w:rPr>
          <w:rFonts w:ascii="Cambria" w:hAnsi="Cambria" w:cs="Arial"/>
          <w:b/>
          <w:sz w:val="24"/>
          <w:szCs w:val="24"/>
          <w:lang w:val="fr-FR" w:eastAsia="it-IT"/>
        </w:rPr>
        <w:t>Principes Généraux</w:t>
      </w:r>
      <w:bookmarkEnd w:id="9"/>
    </w:p>
    <w:p w14:paraId="63D9856D" w14:textId="70A2582B" w:rsidR="008738C7" w:rsidRPr="00711D60" w:rsidRDefault="008738C7" w:rsidP="008738C7">
      <w:pPr>
        <w:pStyle w:val="Default"/>
        <w:spacing w:after="80"/>
        <w:jc w:val="both"/>
        <w:rPr>
          <w:rFonts w:ascii="Cambria" w:hAnsi="Cambria"/>
          <w:sz w:val="22"/>
          <w:szCs w:val="22"/>
        </w:rPr>
      </w:pPr>
      <w:r w:rsidRPr="00711D60">
        <w:rPr>
          <w:rFonts w:ascii="Cambria" w:hAnsi="Cambria"/>
          <w:sz w:val="22"/>
          <w:szCs w:val="22"/>
        </w:rPr>
        <w:t>Action Contre la Faim se réserve le droit de changer de fournisseur et/ou de résilier tout contrat établi à la suite de cet appel d’offres si les conditions générales du contrat ne sont pas respectées ou si le ou les fournisseurs sélectionnés ne répondent pas de manière satisfaisante aux exigences en termes de qualité, prix et délai</w:t>
      </w:r>
      <w:r w:rsidR="00C4487A" w:rsidRPr="00711D60">
        <w:rPr>
          <w:rFonts w:ascii="Cambria" w:hAnsi="Cambria"/>
          <w:sz w:val="22"/>
          <w:szCs w:val="22"/>
        </w:rPr>
        <w:t xml:space="preserve"> de livraison</w:t>
      </w:r>
      <w:r w:rsidRPr="00711D60">
        <w:rPr>
          <w:rFonts w:ascii="Cambria" w:hAnsi="Cambria"/>
          <w:sz w:val="22"/>
          <w:szCs w:val="22"/>
        </w:rPr>
        <w:t>.</w:t>
      </w:r>
    </w:p>
    <w:p w14:paraId="2AE09E1C" w14:textId="77777777" w:rsidR="008738C7" w:rsidRPr="00711D60" w:rsidRDefault="008738C7" w:rsidP="008738C7">
      <w:pPr>
        <w:pStyle w:val="Default"/>
        <w:spacing w:after="80"/>
        <w:jc w:val="both"/>
        <w:rPr>
          <w:rFonts w:ascii="Cambria" w:hAnsi="Cambria"/>
          <w:sz w:val="22"/>
          <w:szCs w:val="22"/>
        </w:rPr>
      </w:pPr>
      <w:r w:rsidRPr="00711D60">
        <w:rPr>
          <w:rFonts w:ascii="Cambria" w:hAnsi="Cambria"/>
          <w:sz w:val="22"/>
          <w:szCs w:val="22"/>
        </w:rPr>
        <w:t>Après sélection des fournisseurs et prestataires offrant les meilleures offres et de garanties, Action Contre la Faim signera un contrat-cadre non exclusif  pour une durée de deux (2) années. À l’issue de cette période, sous réserve de pleine satisfaction des prestations délivrées par les fournisseurs et prestataires retenus, leur contrat pourra être reconduit si Action Contre la Faim le juge opportun.</w:t>
      </w:r>
    </w:p>
    <w:p w14:paraId="061E6726" w14:textId="77777777" w:rsidR="008738C7" w:rsidRPr="00711D60" w:rsidRDefault="008738C7" w:rsidP="008738C7">
      <w:pPr>
        <w:pStyle w:val="Default"/>
        <w:spacing w:after="80"/>
        <w:jc w:val="both"/>
        <w:rPr>
          <w:rFonts w:ascii="Cambria" w:hAnsi="Cambria"/>
          <w:sz w:val="22"/>
          <w:szCs w:val="22"/>
        </w:rPr>
      </w:pPr>
      <w:r w:rsidRPr="00711D60">
        <w:rPr>
          <w:rFonts w:ascii="Cambria" w:hAnsi="Cambria"/>
          <w:sz w:val="22"/>
          <w:szCs w:val="22"/>
        </w:rPr>
        <w:t>Chaque fois qu’Action Contre la Faim aura besoin de réaliser un achat concernant un bien ou service précité, un bon de commande sera envoyé au(x) fournisseur(s) ou prestataire(s) sélectionné(s) à l’issue du présent appel d’offres.</w:t>
      </w:r>
    </w:p>
    <w:p w14:paraId="5767E183" w14:textId="77777777" w:rsidR="008738C7" w:rsidRPr="00711D60" w:rsidRDefault="008738C7" w:rsidP="008738C7">
      <w:pPr>
        <w:pStyle w:val="Default"/>
        <w:spacing w:after="80"/>
        <w:jc w:val="both"/>
        <w:rPr>
          <w:rFonts w:ascii="Cambria" w:hAnsi="Cambria"/>
          <w:b/>
          <w:sz w:val="22"/>
          <w:szCs w:val="22"/>
        </w:rPr>
      </w:pPr>
      <w:r w:rsidRPr="00711D60">
        <w:rPr>
          <w:rFonts w:ascii="Cambria" w:hAnsi="Cambria"/>
          <w:b/>
          <w:sz w:val="22"/>
          <w:szCs w:val="22"/>
        </w:rPr>
        <w:t>Les fournisseurs devront s’assurer de bien lire ce document avec attention et de bien remplir les informations demandées.</w:t>
      </w:r>
    </w:p>
    <w:p w14:paraId="47434E15" w14:textId="77777777" w:rsidR="008738C7" w:rsidRPr="00711D60" w:rsidRDefault="008738C7" w:rsidP="008738C7">
      <w:pPr>
        <w:pStyle w:val="Default"/>
        <w:rPr>
          <w:rFonts w:ascii="Cambria" w:hAnsi="Cambria"/>
          <w:b/>
          <w:sz w:val="22"/>
          <w:szCs w:val="22"/>
        </w:rPr>
      </w:pPr>
    </w:p>
    <w:p w14:paraId="7C176041" w14:textId="77777777" w:rsidR="008738C7" w:rsidRPr="00711D60" w:rsidRDefault="008738C7" w:rsidP="00A64991">
      <w:pPr>
        <w:pStyle w:val="Paragraphedeliste"/>
        <w:keepNext/>
        <w:numPr>
          <w:ilvl w:val="0"/>
          <w:numId w:val="3"/>
        </w:numPr>
        <w:spacing w:after="120"/>
        <w:ind w:left="510" w:hanging="510"/>
        <w:jc w:val="both"/>
        <w:outlineLvl w:val="0"/>
        <w:rPr>
          <w:rFonts w:ascii="Cambria" w:hAnsi="Cambria" w:cs="Arial"/>
          <w:b/>
          <w:sz w:val="24"/>
          <w:szCs w:val="24"/>
          <w:lang w:val="fr-FR" w:eastAsia="it-IT"/>
        </w:rPr>
      </w:pPr>
      <w:bookmarkStart w:id="10" w:name="_Toc479366376"/>
      <w:r w:rsidRPr="00711D60">
        <w:rPr>
          <w:rFonts w:ascii="Cambria" w:hAnsi="Cambria" w:cs="Arial"/>
          <w:b/>
          <w:sz w:val="24"/>
          <w:szCs w:val="24"/>
          <w:lang w:val="fr-FR" w:eastAsia="it-IT"/>
        </w:rPr>
        <w:t>Lots</w:t>
      </w:r>
      <w:bookmarkEnd w:id="10"/>
    </w:p>
    <w:p w14:paraId="27D49BA5" w14:textId="77777777" w:rsidR="008738C7" w:rsidRPr="00711D60" w:rsidRDefault="008738C7" w:rsidP="00A64991">
      <w:pPr>
        <w:keepNext/>
        <w:numPr>
          <w:ilvl w:val="0"/>
          <w:numId w:val="5"/>
        </w:numPr>
        <w:tabs>
          <w:tab w:val="clear" w:pos="720"/>
          <w:tab w:val="num" w:pos="-2552"/>
          <w:tab w:val="num" w:pos="-426"/>
        </w:tabs>
        <w:spacing w:after="120"/>
        <w:ind w:left="510" w:hanging="510"/>
        <w:jc w:val="both"/>
        <w:outlineLvl w:val="2"/>
        <w:rPr>
          <w:rFonts w:ascii="Cambria" w:hAnsi="Cambria" w:cs="Arial"/>
          <w:iCs/>
          <w:sz w:val="22"/>
          <w:szCs w:val="22"/>
          <w:lang w:val="fr-FR" w:eastAsia="it-IT"/>
        </w:rPr>
      </w:pPr>
      <w:bookmarkStart w:id="11" w:name="_Toc479366377"/>
      <w:r w:rsidRPr="00711D60">
        <w:rPr>
          <w:rFonts w:ascii="Cambria" w:hAnsi="Cambria" w:cs="Arial"/>
          <w:iCs/>
          <w:sz w:val="22"/>
          <w:szCs w:val="22"/>
          <w:lang w:val="fr-FR" w:eastAsia="it-IT"/>
        </w:rPr>
        <w:t>Le soumissionnaire peut faire une offre pour un (1) seul lot, plusieurs lots ou la totalité des lots.</w:t>
      </w:r>
      <w:bookmarkEnd w:id="11"/>
    </w:p>
    <w:p w14:paraId="2263D080" w14:textId="77777777" w:rsidR="008738C7" w:rsidRPr="00711D60" w:rsidRDefault="008738C7" w:rsidP="00A64991">
      <w:pPr>
        <w:keepNext/>
        <w:numPr>
          <w:ilvl w:val="0"/>
          <w:numId w:val="5"/>
        </w:numPr>
        <w:tabs>
          <w:tab w:val="clear" w:pos="720"/>
          <w:tab w:val="num" w:pos="-2552"/>
          <w:tab w:val="num" w:pos="-426"/>
        </w:tabs>
        <w:spacing w:after="120"/>
        <w:ind w:left="510" w:hanging="510"/>
        <w:outlineLvl w:val="2"/>
        <w:rPr>
          <w:rFonts w:ascii="Cambria" w:hAnsi="Cambria" w:cs="Arial"/>
          <w:iCs/>
          <w:sz w:val="22"/>
          <w:szCs w:val="22"/>
          <w:lang w:val="fr-FR" w:eastAsia="it-IT"/>
        </w:rPr>
      </w:pPr>
      <w:bookmarkStart w:id="12" w:name="_Toc479366378"/>
      <w:r w:rsidRPr="00711D60">
        <w:rPr>
          <w:rFonts w:ascii="Cambria" w:hAnsi="Cambria" w:cs="Arial"/>
          <w:iCs/>
          <w:sz w:val="22"/>
          <w:szCs w:val="22"/>
          <w:lang w:val="fr-FR" w:eastAsia="it-IT"/>
        </w:rPr>
        <w:t xml:space="preserve">Chaque lot fait l'objet d'un marché distinct et les quantités indiquées ou volumes financiers associés aux différents lots, lorsqu’ils sont précisés, sont donnés à titre informatif afin de communiquer des informations sur les besoins annuels et pourront faire l’objet d’ajustements. Le soumissionnaire devra cependant s’assurer d’avoir la capacité de fournir l'ensemble des besoins et des commandes qui seront faites par Action Contre la Faim sous un délai raisonnable qui sera précisé dans le/les Bons de commande, ou contrat en accord entre les parties. </w:t>
      </w:r>
      <w:r w:rsidRPr="00711D60">
        <w:rPr>
          <w:rFonts w:ascii="Cambria" w:hAnsi="Cambria" w:cs="Arial"/>
          <w:b/>
          <w:iCs/>
          <w:sz w:val="22"/>
          <w:szCs w:val="22"/>
          <w:lang w:val="fr-FR" w:eastAsia="it-IT"/>
        </w:rPr>
        <w:t>Les offres partielles, qui ne répondent pas à l’intégralité des besoins de chaque lot pourraient ne pas être prises en considération</w:t>
      </w:r>
      <w:r w:rsidRPr="00711D60">
        <w:rPr>
          <w:rFonts w:ascii="Cambria" w:hAnsi="Cambria" w:cs="Arial"/>
          <w:iCs/>
          <w:sz w:val="22"/>
          <w:szCs w:val="22"/>
          <w:lang w:val="fr-FR" w:eastAsia="it-IT"/>
        </w:rPr>
        <w:t>, à la discrétion d’Action Contre la Faim. Si un soumissionnaire remporte plusieurs lots, un contrat-cadre pourra être conclu par Lot remporté.</w:t>
      </w:r>
      <w:bookmarkEnd w:id="12"/>
    </w:p>
    <w:p w14:paraId="6A4283E2" w14:textId="77777777" w:rsidR="008738C7" w:rsidRPr="00711D60" w:rsidRDefault="008738C7" w:rsidP="00A64991">
      <w:pPr>
        <w:keepNext/>
        <w:numPr>
          <w:ilvl w:val="0"/>
          <w:numId w:val="5"/>
        </w:numPr>
        <w:tabs>
          <w:tab w:val="clear" w:pos="720"/>
          <w:tab w:val="num" w:pos="-2552"/>
          <w:tab w:val="num" w:pos="-426"/>
        </w:tabs>
        <w:spacing w:after="120"/>
        <w:ind w:left="510" w:hanging="510"/>
        <w:jc w:val="both"/>
        <w:outlineLvl w:val="2"/>
        <w:rPr>
          <w:rFonts w:ascii="Cambria" w:hAnsi="Cambria" w:cs="Arial"/>
          <w:iCs/>
          <w:sz w:val="22"/>
          <w:szCs w:val="22"/>
          <w:lang w:val="fr-FR" w:eastAsia="it-IT"/>
        </w:rPr>
      </w:pPr>
      <w:bookmarkStart w:id="13" w:name="_Toc479366379"/>
      <w:r w:rsidRPr="00711D60">
        <w:rPr>
          <w:rFonts w:ascii="Cambria" w:hAnsi="Cambria" w:cs="Arial"/>
          <w:iCs/>
          <w:sz w:val="22"/>
          <w:szCs w:val="22"/>
          <w:lang w:val="fr-FR" w:eastAsia="it-IT"/>
        </w:rPr>
        <w:t>Les soumissionnaires peuvent faire figurer dans leurs offres de rabais ou remise globale qu’ils consentent en cas d'attribution d’un/des lots, exprimés en pourcentage (%) pour lesquels ils présentent une ou plusieurs offres. Le rabais doit être clairement indiqué pour chaque lot, de telle manière qu'il puisse être annoncé lors de la séance d'ouverture des offres.</w:t>
      </w:r>
      <w:bookmarkEnd w:id="13"/>
    </w:p>
    <w:p w14:paraId="14CA5696" w14:textId="77777777" w:rsidR="008738C7" w:rsidRPr="00711D60" w:rsidRDefault="008738C7" w:rsidP="00A64991">
      <w:pPr>
        <w:keepNext/>
        <w:numPr>
          <w:ilvl w:val="0"/>
          <w:numId w:val="5"/>
        </w:numPr>
        <w:tabs>
          <w:tab w:val="clear" w:pos="720"/>
          <w:tab w:val="num" w:pos="-2552"/>
          <w:tab w:val="num" w:pos="-426"/>
        </w:tabs>
        <w:spacing w:after="120"/>
        <w:ind w:left="510" w:hanging="510"/>
        <w:jc w:val="both"/>
        <w:outlineLvl w:val="2"/>
        <w:rPr>
          <w:rFonts w:ascii="Cambria" w:hAnsi="Cambria" w:cs="Arial"/>
          <w:iCs/>
          <w:sz w:val="22"/>
          <w:szCs w:val="22"/>
          <w:lang w:val="fr-FR" w:eastAsia="it-IT"/>
        </w:rPr>
      </w:pPr>
      <w:bookmarkStart w:id="14" w:name="_Toc479366380"/>
      <w:r w:rsidRPr="00711D60">
        <w:rPr>
          <w:rFonts w:ascii="Cambria" w:hAnsi="Cambria" w:cs="Arial"/>
          <w:iCs/>
          <w:sz w:val="22"/>
          <w:szCs w:val="22"/>
          <w:lang w:val="fr-FR" w:eastAsia="it-IT"/>
        </w:rPr>
        <w:t>L'attribution du marché se fera lot par lot, mais Action Contre la Faim peut choisir la solution globale la plus avantageuse, compte tenu des rabais consentis.</w:t>
      </w:r>
      <w:bookmarkEnd w:id="14"/>
    </w:p>
    <w:p w14:paraId="31687808" w14:textId="77777777" w:rsidR="008738C7" w:rsidRPr="00711D60" w:rsidRDefault="008738C7" w:rsidP="00A64991">
      <w:pPr>
        <w:keepNext/>
        <w:numPr>
          <w:ilvl w:val="0"/>
          <w:numId w:val="5"/>
        </w:numPr>
        <w:tabs>
          <w:tab w:val="clear" w:pos="720"/>
          <w:tab w:val="num" w:pos="-2552"/>
          <w:tab w:val="num" w:pos="-426"/>
        </w:tabs>
        <w:spacing w:after="80"/>
        <w:ind w:left="510" w:hanging="510"/>
        <w:jc w:val="both"/>
        <w:outlineLvl w:val="2"/>
        <w:rPr>
          <w:rFonts w:ascii="Cambria" w:hAnsi="Cambria" w:cs="Arial"/>
          <w:iCs/>
          <w:sz w:val="22"/>
          <w:szCs w:val="22"/>
          <w:lang w:val="fr-FR" w:eastAsia="it-IT"/>
        </w:rPr>
      </w:pPr>
      <w:bookmarkStart w:id="15" w:name="_Toc479366381"/>
      <w:r w:rsidRPr="00711D60">
        <w:rPr>
          <w:rFonts w:ascii="Cambria" w:hAnsi="Cambria" w:cs="Arial"/>
          <w:iCs/>
          <w:sz w:val="22"/>
          <w:szCs w:val="22"/>
          <w:lang w:val="fr-FR" w:eastAsia="it-IT"/>
        </w:rPr>
        <w:t>En cas d’attribution de marché (contrats-cadres) avec des soumissionnaires, et en fonction de l’évolution des besoins durant la phase d’exécution des contrats-cadres, il se peut qu’Action Contre la Faim rajoute quelques biens, ou services non référencés initialement dans la liste initiale (Annexe A) de l’Appel d’offres. Il sera alors demandé aux fournisseurs de soumettre  un devis pour les produits/services additionnels pour appréciation et validation. Si Action Contre la Faim estime que les prix unitaires proposés sont compétitifs et correspondent aux prix du marché, les fournisseurs devront actualiser leur bordereau de prix unitaires en y intégrant les prix des biens/service additionnels qui feront l’objet d’un avenant au contrat-cadre de référence pour chaque lot.</w:t>
      </w:r>
      <w:bookmarkEnd w:id="15"/>
      <w:r w:rsidRPr="00711D60">
        <w:rPr>
          <w:rFonts w:ascii="Cambria" w:hAnsi="Cambria" w:cs="Arial"/>
          <w:iCs/>
          <w:sz w:val="22"/>
          <w:szCs w:val="22"/>
          <w:lang w:val="fr-FR" w:eastAsia="it-IT"/>
        </w:rPr>
        <w:t xml:space="preserve"> </w:t>
      </w:r>
    </w:p>
    <w:p w14:paraId="0FD1A5F3" w14:textId="72FAB6E8" w:rsidR="008738C7" w:rsidRPr="00711D60" w:rsidRDefault="008738C7" w:rsidP="00A64991">
      <w:pPr>
        <w:keepNext/>
        <w:numPr>
          <w:ilvl w:val="0"/>
          <w:numId w:val="5"/>
        </w:numPr>
        <w:tabs>
          <w:tab w:val="clear" w:pos="720"/>
          <w:tab w:val="num" w:pos="-2552"/>
          <w:tab w:val="num" w:pos="-426"/>
        </w:tabs>
        <w:ind w:left="510" w:hanging="510"/>
        <w:jc w:val="both"/>
        <w:outlineLvl w:val="2"/>
        <w:rPr>
          <w:rFonts w:ascii="Cambria" w:hAnsi="Cambria" w:cs="Arial"/>
          <w:iCs/>
          <w:sz w:val="22"/>
          <w:szCs w:val="22"/>
          <w:lang w:val="fr-FR" w:eastAsia="it-IT"/>
        </w:rPr>
      </w:pPr>
      <w:bookmarkStart w:id="16" w:name="_Toc479366383"/>
      <w:r w:rsidRPr="00711D60">
        <w:rPr>
          <w:rFonts w:ascii="Cambria" w:hAnsi="Cambria" w:cs="Arial"/>
          <w:iCs/>
          <w:sz w:val="22"/>
          <w:szCs w:val="22"/>
          <w:lang w:val="fr-FR" w:eastAsia="it-IT"/>
        </w:rPr>
        <w:t>Dans la mesure où le ou les soumissionnaires auront été sélectionnés sur la base de la liste de biens</w:t>
      </w:r>
      <w:r w:rsidR="0084656F" w:rsidRPr="00711D60">
        <w:rPr>
          <w:rFonts w:ascii="Cambria" w:hAnsi="Cambria" w:cs="Arial"/>
          <w:iCs/>
          <w:sz w:val="22"/>
          <w:szCs w:val="22"/>
          <w:lang w:val="fr-FR" w:eastAsia="it-IT"/>
        </w:rPr>
        <w:t xml:space="preserve">, </w:t>
      </w:r>
      <w:r w:rsidRPr="00711D60">
        <w:rPr>
          <w:rFonts w:ascii="Cambria" w:hAnsi="Cambria" w:cs="Arial"/>
          <w:iCs/>
          <w:sz w:val="22"/>
          <w:szCs w:val="22"/>
          <w:lang w:val="fr-FR" w:eastAsia="it-IT"/>
        </w:rPr>
        <w:t>services</w:t>
      </w:r>
      <w:r w:rsidR="0084656F" w:rsidRPr="00711D60">
        <w:rPr>
          <w:rFonts w:ascii="Cambria" w:hAnsi="Cambria" w:cs="Arial"/>
          <w:iCs/>
          <w:sz w:val="22"/>
          <w:szCs w:val="22"/>
          <w:lang w:val="fr-FR" w:eastAsia="it-IT"/>
        </w:rPr>
        <w:t>, et travaux</w:t>
      </w:r>
      <w:r w:rsidRPr="00711D60">
        <w:rPr>
          <w:rFonts w:ascii="Cambria" w:hAnsi="Cambria" w:cs="Arial"/>
          <w:iCs/>
          <w:sz w:val="22"/>
          <w:szCs w:val="22"/>
          <w:lang w:val="fr-FR" w:eastAsia="it-IT"/>
        </w:rPr>
        <w:t xml:space="preserve"> initiale ci-dessus soumise et sur la qualité générale de leur offre, Action Contre la Faim pourra s’abstenir, si elle le souhaite, de procéder de nouveau à une mise en concurrence compétitive avec d’autres fournisseurs potentiels pour les articles et biens n’apparaissant pas dans cette liste. Le </w:t>
      </w:r>
      <w:r w:rsidRPr="00711D60">
        <w:rPr>
          <w:rFonts w:ascii="Cambria" w:hAnsi="Cambria" w:cs="Arial"/>
          <w:iCs/>
          <w:sz w:val="22"/>
          <w:szCs w:val="22"/>
          <w:lang w:val="fr-FR" w:eastAsia="it-IT"/>
        </w:rPr>
        <w:lastRenderedPageBreak/>
        <w:t>fournisseur / prestataire ayant été retenu devra en revanche soumettre un devis à l’appréciation d’Action Contre la Faim concernant ces biens / services</w:t>
      </w:r>
      <w:r w:rsidR="0084656F" w:rsidRPr="00711D60">
        <w:rPr>
          <w:rFonts w:ascii="Cambria" w:hAnsi="Cambria" w:cs="Arial"/>
          <w:iCs/>
          <w:sz w:val="22"/>
          <w:szCs w:val="22"/>
          <w:lang w:val="fr-FR" w:eastAsia="it-IT"/>
        </w:rPr>
        <w:t xml:space="preserve">, et travaux </w:t>
      </w:r>
      <w:r w:rsidRPr="00711D60">
        <w:rPr>
          <w:rFonts w:ascii="Cambria" w:hAnsi="Cambria" w:cs="Arial"/>
          <w:iCs/>
          <w:sz w:val="22"/>
          <w:szCs w:val="22"/>
          <w:lang w:val="fr-FR" w:eastAsia="it-IT"/>
        </w:rPr>
        <w:t xml:space="preserve"> additionnels.</w:t>
      </w:r>
      <w:bookmarkEnd w:id="16"/>
    </w:p>
    <w:p w14:paraId="78D802FC" w14:textId="77777777" w:rsidR="008738C7" w:rsidRPr="00711D60" w:rsidRDefault="008738C7" w:rsidP="008738C7">
      <w:pPr>
        <w:keepNext/>
        <w:ind w:left="510" w:hanging="510"/>
        <w:jc w:val="both"/>
        <w:outlineLvl w:val="2"/>
        <w:rPr>
          <w:rFonts w:ascii="Cambria" w:hAnsi="Cambria" w:cs="Arial"/>
          <w:sz w:val="22"/>
          <w:szCs w:val="22"/>
          <w:lang w:val="fr-FR" w:eastAsia="it-IT"/>
        </w:rPr>
      </w:pPr>
    </w:p>
    <w:p w14:paraId="11F78818" w14:textId="77777777" w:rsidR="008738C7" w:rsidRPr="00711D60" w:rsidRDefault="008738C7" w:rsidP="00A64991">
      <w:pPr>
        <w:pStyle w:val="Paragraphedeliste"/>
        <w:keepNext/>
        <w:numPr>
          <w:ilvl w:val="0"/>
          <w:numId w:val="3"/>
        </w:numPr>
        <w:spacing w:after="120"/>
        <w:ind w:left="510" w:hanging="510"/>
        <w:jc w:val="both"/>
        <w:outlineLvl w:val="0"/>
        <w:rPr>
          <w:rFonts w:ascii="Cambria" w:hAnsi="Cambria" w:cs="Arial"/>
          <w:b/>
          <w:sz w:val="24"/>
          <w:szCs w:val="24"/>
          <w:lang w:val="fr-FR" w:eastAsia="it-IT"/>
        </w:rPr>
      </w:pPr>
      <w:bookmarkStart w:id="17" w:name="_Toc479366384"/>
      <w:r w:rsidRPr="00711D60">
        <w:rPr>
          <w:rFonts w:ascii="Cambria" w:hAnsi="Cambria" w:cs="Arial"/>
          <w:b/>
          <w:sz w:val="24"/>
          <w:szCs w:val="24"/>
          <w:lang w:val="fr-FR" w:eastAsia="it-IT"/>
        </w:rPr>
        <w:t>Devise et Prix</w:t>
      </w:r>
      <w:bookmarkEnd w:id="17"/>
    </w:p>
    <w:p w14:paraId="602CAEA6" w14:textId="77777777" w:rsidR="008738C7" w:rsidRPr="00711D60" w:rsidRDefault="008738C7" w:rsidP="00A64991">
      <w:pPr>
        <w:keepNext/>
        <w:numPr>
          <w:ilvl w:val="0"/>
          <w:numId w:val="6"/>
        </w:numPr>
        <w:spacing w:after="120"/>
        <w:ind w:left="510" w:hanging="510"/>
        <w:jc w:val="both"/>
        <w:outlineLvl w:val="2"/>
        <w:rPr>
          <w:rFonts w:ascii="Cambria" w:hAnsi="Cambria" w:cs="Arial"/>
          <w:sz w:val="22"/>
          <w:szCs w:val="22"/>
          <w:lang w:val="fr-FR" w:eastAsia="it-IT" w:bidi="fr-FR"/>
        </w:rPr>
      </w:pPr>
      <w:bookmarkStart w:id="18" w:name="_Toc479366385"/>
      <w:r w:rsidRPr="00711D60">
        <w:rPr>
          <w:rFonts w:ascii="Cambria" w:hAnsi="Cambria" w:cs="Arial"/>
          <w:sz w:val="22"/>
          <w:szCs w:val="22"/>
          <w:lang w:val="fr-FR" w:eastAsia="it-IT" w:bidi="fr-FR"/>
        </w:rPr>
        <w:t xml:space="preserve">Les offres devront être libellées en </w:t>
      </w:r>
      <w:r w:rsidRPr="00711D60">
        <w:rPr>
          <w:rFonts w:ascii="Cambria" w:hAnsi="Cambria" w:cs="Arial"/>
          <w:b/>
          <w:bCs/>
          <w:sz w:val="22"/>
          <w:szCs w:val="22"/>
          <w:lang w:val="fr-FR" w:eastAsia="it-IT" w:bidi="fr-FR"/>
        </w:rPr>
        <w:t>Gourde Haïtienne ou en Dollars Américain (USD</w:t>
      </w:r>
      <w:r w:rsidRPr="00711D60">
        <w:rPr>
          <w:rFonts w:ascii="Cambria" w:hAnsi="Cambria" w:cs="Arial"/>
          <w:sz w:val="22"/>
          <w:szCs w:val="22"/>
          <w:lang w:val="fr-FR" w:eastAsia="it-IT" w:bidi="fr-FR"/>
        </w:rPr>
        <w:t>).</w:t>
      </w:r>
      <w:bookmarkEnd w:id="18"/>
    </w:p>
    <w:p w14:paraId="2D34FD68" w14:textId="77777777" w:rsidR="008738C7" w:rsidRPr="00711D60" w:rsidRDefault="008738C7" w:rsidP="00A64991">
      <w:pPr>
        <w:keepNext/>
        <w:numPr>
          <w:ilvl w:val="0"/>
          <w:numId w:val="6"/>
        </w:numPr>
        <w:spacing w:after="120"/>
        <w:ind w:left="510" w:hanging="510"/>
        <w:jc w:val="both"/>
        <w:outlineLvl w:val="2"/>
        <w:rPr>
          <w:rFonts w:ascii="Cambria" w:hAnsi="Cambria" w:cs="Arial"/>
          <w:sz w:val="22"/>
          <w:szCs w:val="22"/>
          <w:lang w:val="fr-FR" w:eastAsia="it-IT"/>
        </w:rPr>
      </w:pPr>
      <w:bookmarkStart w:id="19" w:name="_Toc479366386"/>
      <w:r w:rsidRPr="00711D60">
        <w:rPr>
          <w:rFonts w:ascii="Cambria" w:hAnsi="Cambria" w:cs="Arial"/>
          <w:sz w:val="22"/>
          <w:szCs w:val="22"/>
          <w:lang w:val="fr-FR" w:eastAsia="it-IT"/>
        </w:rPr>
        <w:t xml:space="preserve">Les offres ne devront indiquer que les prix </w:t>
      </w:r>
      <w:r w:rsidRPr="00711D60">
        <w:rPr>
          <w:rFonts w:ascii="Cambria" w:hAnsi="Cambria" w:cs="Arial"/>
          <w:b/>
          <w:sz w:val="22"/>
          <w:szCs w:val="22"/>
          <w:lang w:val="fr-FR" w:eastAsia="it-IT"/>
        </w:rPr>
        <w:t>unitaires ou forfaitaires HT et TTC</w:t>
      </w:r>
      <w:r w:rsidRPr="00711D60">
        <w:rPr>
          <w:rFonts w:ascii="Cambria" w:hAnsi="Cambria" w:cs="Arial"/>
          <w:sz w:val="22"/>
          <w:szCs w:val="22"/>
          <w:lang w:val="fr-FR" w:eastAsia="it-IT"/>
        </w:rPr>
        <w:t xml:space="preserve"> pour chaque bien ou prestation.</w:t>
      </w:r>
      <w:bookmarkEnd w:id="19"/>
    </w:p>
    <w:p w14:paraId="64EA5638" w14:textId="3B20C0EB" w:rsidR="008738C7" w:rsidRPr="00711D60" w:rsidRDefault="008738C7" w:rsidP="00A64991">
      <w:pPr>
        <w:keepNext/>
        <w:numPr>
          <w:ilvl w:val="0"/>
          <w:numId w:val="6"/>
        </w:numPr>
        <w:spacing w:after="120"/>
        <w:ind w:left="510" w:hanging="510"/>
        <w:jc w:val="both"/>
        <w:outlineLvl w:val="2"/>
        <w:rPr>
          <w:rFonts w:ascii="Cambria" w:hAnsi="Cambria" w:cs="Arial"/>
          <w:sz w:val="22"/>
          <w:szCs w:val="22"/>
          <w:lang w:val="fr-FR" w:eastAsia="it-IT"/>
        </w:rPr>
      </w:pPr>
      <w:bookmarkStart w:id="20" w:name="_Toc479366387"/>
      <w:r w:rsidRPr="00711D60">
        <w:rPr>
          <w:rFonts w:ascii="Cambria" w:hAnsi="Cambria" w:cs="Arial"/>
          <w:sz w:val="22"/>
          <w:szCs w:val="22"/>
          <w:lang w:val="fr-FR" w:eastAsia="it-IT"/>
        </w:rPr>
        <w:t xml:space="preserve">Les biens, articles et prestations de service sont entendus être de qualité standard (sauf si précisé différemment en remarque parfois illustré par des photos). Si un bien/matériel est considéré par </w:t>
      </w:r>
      <w:r w:rsidR="00D91100" w:rsidRPr="00711D60">
        <w:rPr>
          <w:rFonts w:ascii="Cambria" w:hAnsi="Cambria" w:cs="Arial"/>
          <w:sz w:val="22"/>
          <w:szCs w:val="22"/>
          <w:lang w:val="fr-FR" w:eastAsia="it-IT"/>
        </w:rPr>
        <w:t xml:space="preserve">Action Contre la Faim </w:t>
      </w:r>
      <w:r w:rsidRPr="00711D60">
        <w:rPr>
          <w:rFonts w:ascii="Cambria" w:hAnsi="Cambria" w:cs="Arial"/>
          <w:sz w:val="22"/>
          <w:szCs w:val="22"/>
          <w:lang w:val="fr-FR" w:eastAsia="it-IT"/>
        </w:rPr>
        <w:t>de moindre qualité à celle attendue, il sera refusé et le fournisseur devra le remplacer par un</w:t>
      </w:r>
      <w:r w:rsidR="0084656F" w:rsidRPr="00711D60">
        <w:rPr>
          <w:rFonts w:ascii="Cambria" w:hAnsi="Cambria" w:cs="Arial"/>
          <w:sz w:val="22"/>
          <w:szCs w:val="22"/>
          <w:lang w:val="fr-FR" w:eastAsia="it-IT"/>
        </w:rPr>
        <w:t xml:space="preserve"> produit</w:t>
      </w:r>
      <w:r w:rsidRPr="00711D60">
        <w:rPr>
          <w:rFonts w:ascii="Cambria" w:hAnsi="Cambria" w:cs="Arial"/>
          <w:sz w:val="22"/>
          <w:szCs w:val="22"/>
          <w:lang w:val="fr-FR" w:eastAsia="it-IT"/>
        </w:rPr>
        <w:t xml:space="preserve"> de qualité standard usuellement acceptée.</w:t>
      </w:r>
      <w:bookmarkEnd w:id="20"/>
    </w:p>
    <w:p w14:paraId="0CFAA193" w14:textId="77777777" w:rsidR="008738C7" w:rsidRPr="00711D60" w:rsidRDefault="008738C7" w:rsidP="00A64991">
      <w:pPr>
        <w:keepNext/>
        <w:numPr>
          <w:ilvl w:val="0"/>
          <w:numId w:val="6"/>
        </w:numPr>
        <w:spacing w:after="120"/>
        <w:ind w:left="510" w:hanging="510"/>
        <w:jc w:val="both"/>
        <w:outlineLvl w:val="2"/>
        <w:rPr>
          <w:rFonts w:ascii="Cambria" w:hAnsi="Cambria" w:cs="Arial"/>
          <w:sz w:val="22"/>
          <w:szCs w:val="22"/>
          <w:lang w:val="fr-FR" w:eastAsia="it-IT"/>
        </w:rPr>
      </w:pPr>
      <w:bookmarkStart w:id="21" w:name="_Toc479366391"/>
      <w:r w:rsidRPr="00711D60">
        <w:rPr>
          <w:rFonts w:ascii="Cambria" w:hAnsi="Cambria" w:cs="Arial"/>
          <w:sz w:val="22"/>
          <w:szCs w:val="22"/>
          <w:lang w:val="fr-FR" w:eastAsia="it-IT"/>
        </w:rPr>
        <w:t>Le fournisseur devra s’occuper des frais de chargement de la marchandise dans les camions si nécessaire, le déchargement étant à la charge d’Action Contre la Faim.</w:t>
      </w:r>
      <w:bookmarkEnd w:id="21"/>
    </w:p>
    <w:p w14:paraId="06154837" w14:textId="43658AA4" w:rsidR="008738C7" w:rsidRPr="00711D60" w:rsidRDefault="008738C7" w:rsidP="00A64991">
      <w:pPr>
        <w:keepNext/>
        <w:numPr>
          <w:ilvl w:val="0"/>
          <w:numId w:val="6"/>
        </w:numPr>
        <w:spacing w:after="120"/>
        <w:ind w:left="510" w:hanging="510"/>
        <w:jc w:val="both"/>
        <w:outlineLvl w:val="2"/>
        <w:rPr>
          <w:rFonts w:ascii="Cambria" w:hAnsi="Cambria" w:cs="Arial"/>
          <w:sz w:val="22"/>
          <w:szCs w:val="22"/>
          <w:lang w:val="fr-FR" w:eastAsia="it-IT"/>
        </w:rPr>
      </w:pPr>
      <w:bookmarkStart w:id="22" w:name="_Toc479366392"/>
      <w:r w:rsidRPr="00711D60">
        <w:rPr>
          <w:rFonts w:ascii="Cambria" w:hAnsi="Cambria" w:cs="Arial"/>
          <w:sz w:val="22"/>
          <w:szCs w:val="22"/>
          <w:lang w:val="fr-FR" w:eastAsia="it-IT"/>
        </w:rPr>
        <w:t xml:space="preserve">Le soumissionnaire devra garantir que les prix unitaires indiqués resteront fixes pour une première période de </w:t>
      </w:r>
      <w:r w:rsidR="00E9670D" w:rsidRPr="00711D60">
        <w:rPr>
          <w:rFonts w:ascii="Cambria" w:hAnsi="Cambria" w:cs="Arial"/>
          <w:sz w:val="22"/>
          <w:szCs w:val="22"/>
          <w:lang w:val="fr-FR" w:eastAsia="it-IT"/>
        </w:rPr>
        <w:t>9</w:t>
      </w:r>
      <w:r w:rsidRPr="00711D60">
        <w:rPr>
          <w:rFonts w:ascii="Cambria" w:hAnsi="Cambria" w:cs="Arial"/>
          <w:sz w:val="22"/>
          <w:szCs w:val="22"/>
          <w:lang w:val="fr-FR" w:eastAsia="it-IT"/>
        </w:rPr>
        <w:t xml:space="preserve">0 jours après signature du contrat en cas d’obtention de tout ou une partie du marché. Au-delà de cette période, il pourra, si nécessaire, faire un ajustement de prix pour une période déterminée de </w:t>
      </w:r>
      <w:r w:rsidR="00E9670D" w:rsidRPr="00711D60">
        <w:rPr>
          <w:rFonts w:ascii="Cambria" w:hAnsi="Cambria" w:cs="Arial"/>
          <w:sz w:val="22"/>
          <w:szCs w:val="22"/>
          <w:lang w:val="fr-FR" w:eastAsia="it-IT"/>
        </w:rPr>
        <w:t>9</w:t>
      </w:r>
      <w:r w:rsidRPr="00711D60">
        <w:rPr>
          <w:rFonts w:ascii="Cambria" w:hAnsi="Cambria" w:cs="Arial"/>
          <w:sz w:val="22"/>
          <w:szCs w:val="22"/>
          <w:lang w:val="fr-FR" w:eastAsia="it-IT"/>
        </w:rPr>
        <w:t>0 jours minimum selon le calcul suivant :</w:t>
      </w:r>
      <w:bookmarkEnd w:id="22"/>
    </w:p>
    <w:p w14:paraId="4493B5B3" w14:textId="77777777" w:rsidR="008738C7" w:rsidRPr="00711D60" w:rsidRDefault="008738C7" w:rsidP="008738C7">
      <w:pPr>
        <w:spacing w:before="100" w:beforeAutospacing="1" w:after="100" w:afterAutospacing="1"/>
        <w:rPr>
          <w:rFonts w:ascii="Cambria" w:hAnsi="Cambria"/>
          <w:sz w:val="24"/>
          <w:szCs w:val="24"/>
          <w:lang w:val="fr-FR" w:eastAsia="fr-FR"/>
        </w:rPr>
      </w:pPr>
      <w:r w:rsidRPr="00711D60">
        <w:rPr>
          <w:rFonts w:ascii="Cambria" w:hAnsi="Cambria"/>
          <w:b/>
          <w:bCs/>
          <w:sz w:val="24"/>
          <w:szCs w:val="24"/>
          <w:lang w:val="fr-FR" w:eastAsia="fr-FR"/>
        </w:rPr>
        <w:t>Révision des prix</w:t>
      </w:r>
    </w:p>
    <w:p w14:paraId="71AE6745" w14:textId="77777777" w:rsidR="008738C7" w:rsidRPr="00711D60" w:rsidRDefault="008738C7" w:rsidP="008738C7">
      <w:pPr>
        <w:spacing w:before="100" w:beforeAutospacing="1" w:after="100" w:afterAutospacing="1"/>
        <w:rPr>
          <w:rFonts w:ascii="Cambria" w:hAnsi="Cambria"/>
          <w:sz w:val="24"/>
          <w:szCs w:val="24"/>
          <w:lang w:val="fr-FR" w:eastAsia="fr-FR"/>
        </w:rPr>
      </w:pPr>
      <w:r w:rsidRPr="00711D60">
        <w:rPr>
          <w:rFonts w:ascii="Cambria" w:hAnsi="Cambria"/>
          <w:sz w:val="24"/>
          <w:szCs w:val="24"/>
          <w:lang w:val="fr-FR" w:eastAsia="fr-FR"/>
        </w:rPr>
        <w:t>Le prix peut être révisé en fonction de l’évolution de l’Indice des Prix à la Consommation (IPC) en Haïti, selon la formule suivante :</w:t>
      </w:r>
    </w:p>
    <w:p w14:paraId="4ABCBAB3" w14:textId="77777777" w:rsidR="008738C7" w:rsidRPr="00711D60" w:rsidRDefault="008738C7" w:rsidP="008738C7">
      <w:pPr>
        <w:spacing w:before="100" w:beforeAutospacing="1" w:after="100" w:afterAutospacing="1"/>
        <w:rPr>
          <w:rFonts w:ascii="Cambria" w:hAnsi="Cambria"/>
          <w:sz w:val="24"/>
          <w:szCs w:val="24"/>
          <w:lang w:val="en-US" w:eastAsia="fr-FR"/>
        </w:rPr>
      </w:pPr>
      <w:r w:rsidRPr="00711D60">
        <w:rPr>
          <w:rFonts w:ascii="Cambria" w:hAnsi="Cambria"/>
          <w:sz w:val="24"/>
          <w:szCs w:val="24"/>
          <w:lang w:val="en-US" w:eastAsia="fr-FR"/>
        </w:rPr>
        <w:t xml:space="preserve">P=P0×ll0P = P_0 \times \frac{l}{l_0}P=P0​×l0​l​ </w:t>
      </w:r>
    </w:p>
    <w:p w14:paraId="45534FF3" w14:textId="77777777" w:rsidR="008738C7" w:rsidRPr="00711D60" w:rsidRDefault="008738C7" w:rsidP="008738C7">
      <w:pPr>
        <w:spacing w:before="100" w:beforeAutospacing="1" w:after="100" w:afterAutospacing="1"/>
        <w:rPr>
          <w:rFonts w:ascii="Cambria" w:hAnsi="Cambria"/>
          <w:sz w:val="24"/>
          <w:szCs w:val="24"/>
          <w:lang w:val="fr-FR" w:eastAsia="fr-FR"/>
        </w:rPr>
      </w:pPr>
      <w:r w:rsidRPr="00711D60">
        <w:rPr>
          <w:rFonts w:ascii="Cambria" w:hAnsi="Cambria"/>
          <w:sz w:val="24"/>
          <w:szCs w:val="24"/>
          <w:lang w:val="fr-FR" w:eastAsia="fr-FR"/>
        </w:rPr>
        <w:t>où :</w:t>
      </w:r>
    </w:p>
    <w:p w14:paraId="282EFED6" w14:textId="77777777" w:rsidR="008738C7" w:rsidRPr="00711D60" w:rsidRDefault="008738C7" w:rsidP="00A64991">
      <w:pPr>
        <w:numPr>
          <w:ilvl w:val="0"/>
          <w:numId w:val="19"/>
        </w:numPr>
        <w:spacing w:before="100" w:beforeAutospacing="1" w:after="100" w:afterAutospacing="1"/>
        <w:rPr>
          <w:rFonts w:ascii="Cambria" w:hAnsi="Cambria"/>
          <w:sz w:val="24"/>
          <w:szCs w:val="24"/>
          <w:lang w:val="fr-FR" w:eastAsia="fr-FR"/>
        </w:rPr>
      </w:pPr>
      <w:r w:rsidRPr="00711D60">
        <w:rPr>
          <w:rFonts w:ascii="Cambria" w:hAnsi="Cambria"/>
          <w:b/>
          <w:bCs/>
          <w:sz w:val="24"/>
          <w:szCs w:val="24"/>
          <w:lang w:val="fr-FR" w:eastAsia="fr-FR"/>
        </w:rPr>
        <w:t>P₀</w:t>
      </w:r>
      <w:r w:rsidRPr="00711D60">
        <w:rPr>
          <w:rFonts w:ascii="Cambria" w:hAnsi="Cambria"/>
          <w:sz w:val="24"/>
          <w:szCs w:val="24"/>
          <w:lang w:val="fr-FR" w:eastAsia="fr-FR"/>
        </w:rPr>
        <w:t xml:space="preserve"> = prix proposé dans l’offre initiale (en Gourdes ou en USD) ;</w:t>
      </w:r>
    </w:p>
    <w:p w14:paraId="2DF31E40" w14:textId="77777777" w:rsidR="008738C7" w:rsidRPr="00711D60" w:rsidRDefault="008738C7" w:rsidP="00A64991">
      <w:pPr>
        <w:numPr>
          <w:ilvl w:val="0"/>
          <w:numId w:val="19"/>
        </w:numPr>
        <w:spacing w:before="100" w:beforeAutospacing="1" w:after="100" w:afterAutospacing="1"/>
        <w:rPr>
          <w:rFonts w:ascii="Cambria" w:hAnsi="Cambria"/>
          <w:sz w:val="24"/>
          <w:szCs w:val="24"/>
          <w:lang w:val="fr-FR" w:eastAsia="fr-FR"/>
        </w:rPr>
      </w:pPr>
      <w:r w:rsidRPr="00711D60">
        <w:rPr>
          <w:rFonts w:ascii="Cambria" w:hAnsi="Cambria"/>
          <w:b/>
          <w:bCs/>
          <w:sz w:val="24"/>
          <w:szCs w:val="24"/>
          <w:lang w:val="fr-FR" w:eastAsia="fr-FR"/>
        </w:rPr>
        <w:t>l₀</w:t>
      </w:r>
      <w:r w:rsidRPr="00711D60">
        <w:rPr>
          <w:rFonts w:ascii="Cambria" w:hAnsi="Cambria"/>
          <w:sz w:val="24"/>
          <w:szCs w:val="24"/>
          <w:lang w:val="fr-FR" w:eastAsia="fr-FR"/>
        </w:rPr>
        <w:t xml:space="preserve"> = IPC du mois de validité de l’offre, publié par l’Institut Haïtien de Statistique et d’Informatique (IHSI) : </w:t>
      </w:r>
      <w:hyperlink r:id="rId7" w:tgtFrame="_new" w:history="1">
        <w:r w:rsidRPr="00711D60">
          <w:rPr>
            <w:rStyle w:val="Lienhypertexte"/>
            <w:rFonts w:ascii="Cambria" w:eastAsiaTheme="majorEastAsia" w:hAnsi="Cambria"/>
            <w:sz w:val="24"/>
            <w:szCs w:val="24"/>
            <w:lang w:val="fr-FR" w:eastAsia="fr-FR"/>
          </w:rPr>
          <w:t>https://ihsi.gouv.ht</w:t>
        </w:r>
      </w:hyperlink>
      <w:r w:rsidRPr="00711D60">
        <w:rPr>
          <w:rFonts w:ascii="Cambria" w:hAnsi="Cambria"/>
          <w:sz w:val="24"/>
          <w:szCs w:val="24"/>
          <w:lang w:val="fr-FR" w:eastAsia="fr-FR"/>
        </w:rPr>
        <w:t xml:space="preserve"> ;</w:t>
      </w:r>
    </w:p>
    <w:p w14:paraId="62DC542A" w14:textId="77777777" w:rsidR="008738C7" w:rsidRPr="00711D60" w:rsidRDefault="008738C7" w:rsidP="00A64991">
      <w:pPr>
        <w:numPr>
          <w:ilvl w:val="0"/>
          <w:numId w:val="19"/>
        </w:numPr>
        <w:spacing w:before="100" w:beforeAutospacing="1" w:after="100" w:afterAutospacing="1"/>
        <w:rPr>
          <w:rFonts w:ascii="Cambria" w:hAnsi="Cambria"/>
          <w:sz w:val="24"/>
          <w:szCs w:val="24"/>
          <w:lang w:val="fr-FR" w:eastAsia="fr-FR"/>
        </w:rPr>
      </w:pPr>
      <w:r w:rsidRPr="00711D60">
        <w:rPr>
          <w:rFonts w:ascii="Cambria" w:hAnsi="Cambria"/>
          <w:b/>
          <w:bCs/>
          <w:sz w:val="24"/>
          <w:szCs w:val="24"/>
          <w:lang w:val="fr-FR" w:eastAsia="fr-FR"/>
        </w:rPr>
        <w:t>l</w:t>
      </w:r>
      <w:r w:rsidRPr="00711D60">
        <w:rPr>
          <w:rFonts w:ascii="Cambria" w:hAnsi="Cambria"/>
          <w:sz w:val="24"/>
          <w:szCs w:val="24"/>
          <w:lang w:val="fr-FR" w:eastAsia="fr-FR"/>
        </w:rPr>
        <w:t xml:space="preserve"> = IPC du mois de la demande de révision ;</w:t>
      </w:r>
    </w:p>
    <w:p w14:paraId="3995C412" w14:textId="77777777" w:rsidR="008738C7" w:rsidRPr="00711D60" w:rsidRDefault="008738C7" w:rsidP="00A64991">
      <w:pPr>
        <w:numPr>
          <w:ilvl w:val="0"/>
          <w:numId w:val="19"/>
        </w:numPr>
        <w:spacing w:before="100" w:beforeAutospacing="1" w:after="100" w:afterAutospacing="1"/>
        <w:rPr>
          <w:rFonts w:ascii="Cambria" w:hAnsi="Cambria"/>
          <w:sz w:val="24"/>
          <w:szCs w:val="24"/>
          <w:lang w:val="fr-FR" w:eastAsia="fr-FR"/>
        </w:rPr>
      </w:pPr>
      <w:r w:rsidRPr="00711D60">
        <w:rPr>
          <w:rFonts w:ascii="Cambria" w:hAnsi="Cambria"/>
          <w:b/>
          <w:bCs/>
          <w:sz w:val="24"/>
          <w:szCs w:val="24"/>
          <w:lang w:val="fr-FR" w:eastAsia="fr-FR"/>
        </w:rPr>
        <w:t>P</w:t>
      </w:r>
      <w:r w:rsidRPr="00711D60">
        <w:rPr>
          <w:rFonts w:ascii="Cambria" w:hAnsi="Cambria"/>
          <w:sz w:val="24"/>
          <w:szCs w:val="24"/>
          <w:lang w:val="fr-FR" w:eastAsia="fr-FR"/>
        </w:rPr>
        <w:t xml:space="preserve"> = prix révisé tenant compte de l’évolution de l’IPC (en Gourdes ou en USD).</w:t>
      </w:r>
    </w:p>
    <w:p w14:paraId="418FC732" w14:textId="77777777" w:rsidR="008738C7" w:rsidRPr="00711D60" w:rsidRDefault="008738C7" w:rsidP="00A64991">
      <w:pPr>
        <w:keepNext/>
        <w:numPr>
          <w:ilvl w:val="0"/>
          <w:numId w:val="6"/>
        </w:numPr>
        <w:ind w:left="510" w:hanging="510"/>
        <w:jc w:val="both"/>
        <w:outlineLvl w:val="2"/>
        <w:rPr>
          <w:rFonts w:ascii="Cambria" w:hAnsi="Cambria" w:cs="Arial"/>
          <w:sz w:val="22"/>
          <w:szCs w:val="22"/>
          <w:lang w:val="fr-FR" w:eastAsia="it-IT"/>
        </w:rPr>
      </w:pPr>
      <w:bookmarkStart w:id="23" w:name="_Toc479366399"/>
      <w:r w:rsidRPr="00711D60">
        <w:rPr>
          <w:rFonts w:ascii="Cambria" w:hAnsi="Cambria" w:cs="Arial"/>
          <w:sz w:val="22"/>
          <w:szCs w:val="22"/>
          <w:lang w:val="fr-FR" w:eastAsia="it-IT"/>
        </w:rPr>
        <w:t>En cas de variation sensible des prix durant la période de validité des offres, le ou les fournisseurs retenus devront communiquer et soumettre à Action Contre la Faim, la nouvelle grille tarifaire par courrier, Action Contre la Faim se réservant le droit de changer de fournisseur en cas de forte augmentation (variation supérieure à 10% sur le prix initial).</w:t>
      </w:r>
      <w:bookmarkEnd w:id="23"/>
    </w:p>
    <w:p w14:paraId="43D9AF24" w14:textId="77777777" w:rsidR="008738C7" w:rsidRPr="00711D60" w:rsidRDefault="008738C7" w:rsidP="008738C7">
      <w:pPr>
        <w:keepNext/>
        <w:jc w:val="both"/>
        <w:outlineLvl w:val="2"/>
        <w:rPr>
          <w:rFonts w:ascii="Cambria" w:hAnsi="Cambria" w:cs="Arial"/>
          <w:sz w:val="22"/>
          <w:szCs w:val="22"/>
          <w:lang w:val="fr-FR" w:eastAsia="it-IT"/>
        </w:rPr>
      </w:pPr>
    </w:p>
    <w:p w14:paraId="1120DA16" w14:textId="77777777" w:rsidR="008738C7" w:rsidRPr="00711D60" w:rsidRDefault="008738C7" w:rsidP="00A64991">
      <w:pPr>
        <w:pStyle w:val="Paragraphedeliste"/>
        <w:keepNext/>
        <w:numPr>
          <w:ilvl w:val="0"/>
          <w:numId w:val="3"/>
        </w:numPr>
        <w:spacing w:after="120"/>
        <w:ind w:left="510" w:hanging="510"/>
        <w:jc w:val="both"/>
        <w:outlineLvl w:val="0"/>
        <w:rPr>
          <w:rFonts w:ascii="Cambria" w:hAnsi="Cambria" w:cs="Arial"/>
          <w:b/>
          <w:sz w:val="24"/>
          <w:szCs w:val="24"/>
          <w:lang w:val="fr-FR" w:eastAsia="it-IT"/>
        </w:rPr>
      </w:pPr>
      <w:bookmarkStart w:id="24" w:name="_Toc479366400"/>
      <w:r w:rsidRPr="00711D60">
        <w:rPr>
          <w:rFonts w:ascii="Cambria" w:hAnsi="Cambria" w:cs="Arial"/>
          <w:b/>
          <w:sz w:val="24"/>
          <w:szCs w:val="24"/>
          <w:lang w:val="fr-FR" w:eastAsia="it-IT"/>
        </w:rPr>
        <w:t>Retrait du dossier d’Appel d’offres et Dépôt des Offres</w:t>
      </w:r>
      <w:bookmarkEnd w:id="24"/>
    </w:p>
    <w:p w14:paraId="345B47F3" w14:textId="392D7855" w:rsidR="008738C7" w:rsidRPr="00711D60" w:rsidRDefault="008738C7" w:rsidP="00A64991">
      <w:pPr>
        <w:pStyle w:val="Default"/>
        <w:numPr>
          <w:ilvl w:val="0"/>
          <w:numId w:val="7"/>
        </w:numPr>
        <w:tabs>
          <w:tab w:val="clear" w:pos="720"/>
        </w:tabs>
        <w:spacing w:after="80"/>
        <w:ind w:left="510" w:hanging="510"/>
        <w:jc w:val="both"/>
        <w:rPr>
          <w:rFonts w:ascii="Cambria" w:hAnsi="Cambria"/>
          <w:color w:val="auto"/>
          <w:sz w:val="22"/>
          <w:szCs w:val="22"/>
        </w:rPr>
      </w:pPr>
      <w:r w:rsidRPr="00711D60">
        <w:rPr>
          <w:rFonts w:ascii="Cambria" w:hAnsi="Cambria"/>
          <w:color w:val="auto"/>
          <w:sz w:val="22"/>
          <w:szCs w:val="22"/>
        </w:rPr>
        <w:t>Les soumissionnaires intéressés se verront remettre, sans contrepartie financière, directement dans les bureaux d’Action Contre la Faim mentionne ci-dessous à partir</w:t>
      </w:r>
      <w:r w:rsidR="00E9670D" w:rsidRPr="00711D60">
        <w:rPr>
          <w:rFonts w:ascii="Cambria" w:hAnsi="Cambria"/>
          <w:color w:val="auto"/>
          <w:sz w:val="22"/>
          <w:szCs w:val="22"/>
        </w:rPr>
        <w:t xml:space="preserve"> du </w:t>
      </w:r>
      <w:r w:rsidR="00A7359A">
        <w:rPr>
          <w:rFonts w:ascii="Cambria" w:hAnsi="Cambria"/>
          <w:color w:val="auto"/>
          <w:sz w:val="22"/>
          <w:szCs w:val="22"/>
        </w:rPr>
        <w:t>0</w:t>
      </w:r>
      <w:r w:rsidR="00E658BE">
        <w:rPr>
          <w:rFonts w:ascii="Cambria" w:hAnsi="Cambria"/>
          <w:color w:val="auto"/>
          <w:sz w:val="22"/>
          <w:szCs w:val="22"/>
        </w:rPr>
        <w:t>5</w:t>
      </w:r>
      <w:r w:rsidR="00E9670D" w:rsidRPr="00711D60">
        <w:rPr>
          <w:rFonts w:ascii="Cambria" w:hAnsi="Cambria"/>
          <w:color w:val="auto"/>
          <w:sz w:val="22"/>
          <w:szCs w:val="22"/>
        </w:rPr>
        <w:t>/1</w:t>
      </w:r>
      <w:r w:rsidR="00A7359A">
        <w:rPr>
          <w:rFonts w:ascii="Cambria" w:hAnsi="Cambria"/>
          <w:color w:val="auto"/>
          <w:sz w:val="22"/>
          <w:szCs w:val="22"/>
        </w:rPr>
        <w:t>1</w:t>
      </w:r>
      <w:r w:rsidR="00E9670D" w:rsidRPr="00711D60">
        <w:rPr>
          <w:rFonts w:ascii="Cambria" w:hAnsi="Cambria"/>
          <w:color w:val="auto"/>
          <w:sz w:val="22"/>
          <w:szCs w:val="22"/>
        </w:rPr>
        <w:t>/2025</w:t>
      </w:r>
      <w:r w:rsidRPr="00711D60">
        <w:rPr>
          <w:rFonts w:ascii="Cambria" w:hAnsi="Cambria"/>
          <w:color w:val="auto"/>
          <w:sz w:val="22"/>
          <w:szCs w:val="22"/>
        </w:rPr>
        <w:t xml:space="preserve"> de 10h </w:t>
      </w:r>
      <w:r w:rsidR="00E9670D" w:rsidRPr="00711D60">
        <w:rPr>
          <w:rFonts w:ascii="Cambria" w:hAnsi="Cambria"/>
          <w:color w:val="auto"/>
          <w:sz w:val="22"/>
          <w:szCs w:val="22"/>
        </w:rPr>
        <w:t>à</w:t>
      </w:r>
      <w:r w:rsidRPr="00711D60">
        <w:rPr>
          <w:rFonts w:ascii="Cambria" w:hAnsi="Cambria"/>
          <w:color w:val="auto"/>
          <w:sz w:val="22"/>
          <w:szCs w:val="22"/>
        </w:rPr>
        <w:t xml:space="preserve"> 15h, une copie du dossier d’appel d’offres.</w:t>
      </w:r>
    </w:p>
    <w:p w14:paraId="2CE3F378" w14:textId="14FDC341" w:rsidR="008738C7" w:rsidRPr="00711D60" w:rsidRDefault="008738C7" w:rsidP="00A64991">
      <w:pPr>
        <w:pStyle w:val="Default"/>
        <w:numPr>
          <w:ilvl w:val="0"/>
          <w:numId w:val="7"/>
        </w:numPr>
        <w:tabs>
          <w:tab w:val="clear" w:pos="720"/>
        </w:tabs>
        <w:spacing w:after="80"/>
        <w:ind w:left="510" w:hanging="510"/>
        <w:jc w:val="both"/>
        <w:rPr>
          <w:rFonts w:ascii="Cambria" w:hAnsi="Cambria"/>
          <w:sz w:val="22"/>
          <w:szCs w:val="22"/>
        </w:rPr>
      </w:pPr>
      <w:r w:rsidRPr="00711D60">
        <w:rPr>
          <w:rFonts w:ascii="Cambria" w:hAnsi="Cambria"/>
          <w:sz w:val="22"/>
          <w:szCs w:val="22"/>
        </w:rPr>
        <w:t xml:space="preserve">La date limite de dépôt des offres est fixée au </w:t>
      </w:r>
      <w:r w:rsidR="00E9670D" w:rsidRPr="00711D60">
        <w:rPr>
          <w:rFonts w:ascii="Cambria" w:hAnsi="Cambria"/>
          <w:sz w:val="22"/>
          <w:szCs w:val="22"/>
        </w:rPr>
        <w:t>2</w:t>
      </w:r>
      <w:r w:rsidR="00A7359A">
        <w:rPr>
          <w:rFonts w:ascii="Cambria" w:hAnsi="Cambria"/>
          <w:sz w:val="22"/>
          <w:szCs w:val="22"/>
        </w:rPr>
        <w:t>5</w:t>
      </w:r>
      <w:r w:rsidR="00E9670D" w:rsidRPr="00711D60">
        <w:rPr>
          <w:rFonts w:ascii="Cambria" w:hAnsi="Cambria"/>
          <w:sz w:val="22"/>
          <w:szCs w:val="22"/>
        </w:rPr>
        <w:t>/11/2025 à 1</w:t>
      </w:r>
      <w:r w:rsidR="007877BF">
        <w:rPr>
          <w:rFonts w:ascii="Cambria" w:hAnsi="Cambria"/>
          <w:sz w:val="22"/>
          <w:szCs w:val="22"/>
        </w:rPr>
        <w:t>0</w:t>
      </w:r>
      <w:r w:rsidR="00E9670D" w:rsidRPr="00711D60">
        <w:rPr>
          <w:rFonts w:ascii="Cambria" w:hAnsi="Cambria"/>
          <w:sz w:val="22"/>
          <w:szCs w:val="22"/>
        </w:rPr>
        <w:t xml:space="preserve">h </w:t>
      </w:r>
      <w:r w:rsidRPr="00711D60">
        <w:rPr>
          <w:rFonts w:ascii="Cambria" w:hAnsi="Cambria"/>
          <w:sz w:val="22"/>
          <w:szCs w:val="22"/>
        </w:rPr>
        <w:t>délai de rigueur, sous peine d’irrecevabilité dans le bureau de suivant :</w:t>
      </w:r>
    </w:p>
    <w:p w14:paraId="4000134B" w14:textId="77777777" w:rsidR="008738C7" w:rsidRPr="00711D60" w:rsidRDefault="008738C7" w:rsidP="008738C7">
      <w:pPr>
        <w:pStyle w:val="Default"/>
        <w:spacing w:after="80"/>
        <w:jc w:val="both"/>
        <w:rPr>
          <w:rFonts w:ascii="Cambria" w:hAnsi="Cambria"/>
          <w:sz w:val="22"/>
          <w:szCs w:val="22"/>
        </w:rPr>
      </w:pPr>
    </w:p>
    <w:tbl>
      <w:tblPr>
        <w:tblStyle w:val="Grilledutableau"/>
        <w:tblW w:w="0" w:type="auto"/>
        <w:tblLook w:val="04A0" w:firstRow="1" w:lastRow="0" w:firstColumn="1" w:lastColumn="0" w:noHBand="0" w:noVBand="1"/>
      </w:tblPr>
      <w:tblGrid>
        <w:gridCol w:w="3114"/>
        <w:gridCol w:w="6656"/>
      </w:tblGrid>
      <w:tr w:rsidR="008738C7" w:rsidRPr="00711D60" w14:paraId="3D834908" w14:textId="77777777" w:rsidTr="00BB76F3">
        <w:tc>
          <w:tcPr>
            <w:tcW w:w="3114" w:type="dxa"/>
            <w:shd w:val="clear" w:color="auto" w:fill="D9D9D9" w:themeFill="background1" w:themeFillShade="D9"/>
          </w:tcPr>
          <w:p w14:paraId="5DF0EFC6" w14:textId="77777777" w:rsidR="008738C7" w:rsidRPr="001A3AB1" w:rsidRDefault="008738C7" w:rsidP="001A3AB1">
            <w:pPr>
              <w:pStyle w:val="Default"/>
              <w:spacing w:after="80"/>
              <w:jc w:val="center"/>
              <w:rPr>
                <w:rFonts w:ascii="Cambria" w:hAnsi="Cambria"/>
                <w:b/>
                <w:bCs/>
                <w:sz w:val="22"/>
                <w:szCs w:val="22"/>
              </w:rPr>
            </w:pPr>
            <w:r w:rsidRPr="001A3AB1">
              <w:rPr>
                <w:rFonts w:ascii="Cambria" w:hAnsi="Cambria"/>
                <w:b/>
                <w:bCs/>
                <w:sz w:val="22"/>
                <w:szCs w:val="22"/>
              </w:rPr>
              <w:t>Bureaux</w:t>
            </w:r>
          </w:p>
        </w:tc>
        <w:tc>
          <w:tcPr>
            <w:tcW w:w="6656" w:type="dxa"/>
            <w:shd w:val="clear" w:color="auto" w:fill="D9D9D9" w:themeFill="background1" w:themeFillShade="D9"/>
          </w:tcPr>
          <w:p w14:paraId="7F2B5C5D" w14:textId="77777777" w:rsidR="008738C7" w:rsidRPr="001A3AB1" w:rsidRDefault="008738C7" w:rsidP="001A3AB1">
            <w:pPr>
              <w:pStyle w:val="Default"/>
              <w:spacing w:after="80"/>
              <w:jc w:val="center"/>
              <w:rPr>
                <w:rFonts w:ascii="Cambria" w:hAnsi="Cambria"/>
                <w:sz w:val="22"/>
                <w:szCs w:val="22"/>
              </w:rPr>
            </w:pPr>
            <w:r w:rsidRPr="001A3AB1">
              <w:rPr>
                <w:rFonts w:ascii="Cambria" w:hAnsi="Cambria"/>
                <w:sz w:val="22"/>
                <w:szCs w:val="22"/>
              </w:rPr>
              <w:t>Adresse</w:t>
            </w:r>
          </w:p>
        </w:tc>
      </w:tr>
      <w:tr w:rsidR="008738C7" w:rsidRPr="00CB3EC1" w14:paraId="7144402C" w14:textId="77777777" w:rsidTr="00644381">
        <w:tc>
          <w:tcPr>
            <w:tcW w:w="3114" w:type="dxa"/>
          </w:tcPr>
          <w:p w14:paraId="70958B73" w14:textId="77777777" w:rsidR="008738C7" w:rsidRPr="001A3AB1" w:rsidRDefault="008738C7" w:rsidP="00644381">
            <w:pPr>
              <w:pStyle w:val="Default"/>
              <w:spacing w:after="80"/>
              <w:jc w:val="center"/>
              <w:rPr>
                <w:rFonts w:ascii="Cambria" w:hAnsi="Cambria"/>
                <w:b/>
                <w:bCs/>
                <w:sz w:val="22"/>
                <w:szCs w:val="22"/>
                <w:highlight w:val="yellow"/>
              </w:rPr>
            </w:pPr>
            <w:r w:rsidRPr="001A3AB1">
              <w:rPr>
                <w:rFonts w:ascii="Cambria" w:hAnsi="Cambria"/>
                <w:b/>
                <w:bCs/>
              </w:rPr>
              <w:t>Port au Prince</w:t>
            </w:r>
          </w:p>
        </w:tc>
        <w:tc>
          <w:tcPr>
            <w:tcW w:w="6656" w:type="dxa"/>
          </w:tcPr>
          <w:p w14:paraId="3413A8EC" w14:textId="041C1E52" w:rsidR="008738C7" w:rsidRPr="00294578" w:rsidRDefault="00294578" w:rsidP="00644381">
            <w:pPr>
              <w:pStyle w:val="Default"/>
              <w:spacing w:after="80"/>
              <w:jc w:val="both"/>
              <w:rPr>
                <w:rFonts w:ascii="Cambria" w:hAnsi="Cambria"/>
                <w:sz w:val="22"/>
                <w:szCs w:val="22"/>
                <w:highlight w:val="yellow"/>
                <w:lang w:val="fr-FR"/>
              </w:rPr>
            </w:pPr>
            <w:r w:rsidRPr="00294578">
              <w:rPr>
                <w:rFonts w:ascii="Cambria" w:hAnsi="Cambria"/>
                <w:sz w:val="22"/>
                <w:szCs w:val="22"/>
                <w:lang w:val="fr-FR"/>
              </w:rPr>
              <w:t>18, Rue Reinbold, Bourdon, Port-au-Prince, Haïti,</w:t>
            </w:r>
          </w:p>
        </w:tc>
      </w:tr>
      <w:tr w:rsidR="008738C7" w:rsidRPr="00CB3EC1" w14:paraId="42BE92D6" w14:textId="77777777" w:rsidTr="00644381">
        <w:tc>
          <w:tcPr>
            <w:tcW w:w="3114" w:type="dxa"/>
          </w:tcPr>
          <w:p w14:paraId="625EBB0A" w14:textId="77777777" w:rsidR="008738C7" w:rsidRPr="001A3AB1" w:rsidRDefault="008738C7" w:rsidP="00644381">
            <w:pPr>
              <w:pStyle w:val="Default"/>
              <w:spacing w:after="80"/>
              <w:jc w:val="center"/>
              <w:rPr>
                <w:rFonts w:ascii="Cambria" w:hAnsi="Cambria"/>
                <w:b/>
                <w:bCs/>
                <w:sz w:val="22"/>
                <w:szCs w:val="22"/>
                <w:highlight w:val="yellow"/>
              </w:rPr>
            </w:pPr>
            <w:r w:rsidRPr="001A3AB1">
              <w:rPr>
                <w:rFonts w:ascii="Cambria" w:hAnsi="Cambria"/>
                <w:b/>
                <w:bCs/>
              </w:rPr>
              <w:t>Gonaïves</w:t>
            </w:r>
          </w:p>
        </w:tc>
        <w:tc>
          <w:tcPr>
            <w:tcW w:w="6656" w:type="dxa"/>
          </w:tcPr>
          <w:p w14:paraId="673A4D91" w14:textId="01B12591" w:rsidR="008738C7" w:rsidRPr="00294578" w:rsidRDefault="00294578" w:rsidP="00644381">
            <w:pPr>
              <w:pStyle w:val="Default"/>
              <w:spacing w:after="80"/>
              <w:jc w:val="both"/>
              <w:rPr>
                <w:rFonts w:ascii="Cambria" w:hAnsi="Cambria"/>
                <w:sz w:val="22"/>
                <w:szCs w:val="22"/>
                <w:highlight w:val="yellow"/>
                <w:lang w:val="fr-FR"/>
              </w:rPr>
            </w:pPr>
            <w:r w:rsidRPr="00294578">
              <w:rPr>
                <w:rFonts w:ascii="Cambria" w:hAnsi="Cambria"/>
                <w:sz w:val="22"/>
                <w:szCs w:val="22"/>
                <w:lang w:val="fr-FR"/>
              </w:rPr>
              <w:t>83, route nationale, Pont Quenepe, Gonaïves Haïti</w:t>
            </w:r>
          </w:p>
        </w:tc>
      </w:tr>
    </w:tbl>
    <w:p w14:paraId="2AEF7BC1" w14:textId="77777777" w:rsidR="008738C7" w:rsidRPr="00711D60" w:rsidRDefault="008738C7" w:rsidP="001A3AB1">
      <w:pPr>
        <w:pStyle w:val="Default"/>
        <w:jc w:val="both"/>
        <w:rPr>
          <w:rFonts w:ascii="Cambria" w:hAnsi="Cambria"/>
          <w:sz w:val="22"/>
          <w:szCs w:val="22"/>
        </w:rPr>
      </w:pPr>
    </w:p>
    <w:p w14:paraId="406B5D93" w14:textId="037589B0" w:rsidR="008738C7" w:rsidRPr="00711D60" w:rsidRDefault="008738C7" w:rsidP="008738C7">
      <w:pPr>
        <w:pStyle w:val="Default"/>
        <w:spacing w:after="80"/>
        <w:ind w:left="510"/>
        <w:jc w:val="both"/>
        <w:rPr>
          <w:rFonts w:ascii="Cambria" w:hAnsi="Cambria"/>
          <w:sz w:val="22"/>
          <w:szCs w:val="22"/>
        </w:rPr>
      </w:pPr>
      <w:r w:rsidRPr="00711D60">
        <w:rPr>
          <w:rFonts w:ascii="Cambria" w:hAnsi="Cambria"/>
          <w:sz w:val="22"/>
          <w:szCs w:val="22"/>
        </w:rPr>
        <w:lastRenderedPageBreak/>
        <w:t xml:space="preserve">Chaque dossier de remise d’offres, présenté en un exemplaire original unique, marqué « </w:t>
      </w:r>
      <w:r w:rsidR="00294578" w:rsidRPr="00711D60">
        <w:rPr>
          <w:rFonts w:ascii="Cambria" w:hAnsi="Cambria"/>
          <w:sz w:val="22"/>
          <w:szCs w:val="22"/>
        </w:rPr>
        <w:t>original »</w:t>
      </w:r>
      <w:r w:rsidRPr="00711D60">
        <w:rPr>
          <w:rFonts w:ascii="Cambria" w:hAnsi="Cambria"/>
          <w:sz w:val="22"/>
          <w:szCs w:val="22"/>
        </w:rPr>
        <w:t xml:space="preserve"> et deux (2) copies signées identiques à l'original et portant la mention</w:t>
      </w:r>
      <w:r w:rsidR="00294578" w:rsidRPr="00711D60">
        <w:rPr>
          <w:rFonts w:ascii="Cambria" w:hAnsi="Cambria"/>
          <w:sz w:val="22"/>
          <w:szCs w:val="22"/>
        </w:rPr>
        <w:t xml:space="preserve"> « copie »</w:t>
      </w:r>
      <w:r w:rsidRPr="00711D60">
        <w:rPr>
          <w:rFonts w:ascii="Cambria" w:hAnsi="Cambria"/>
          <w:sz w:val="22"/>
          <w:szCs w:val="22"/>
        </w:rPr>
        <w:t xml:space="preserve">, doit être déposé, sous pli fermé et anonyme, auprès du Service </w:t>
      </w:r>
      <w:r w:rsidRPr="001A3AB1">
        <w:rPr>
          <w:rFonts w:ascii="Cambria" w:hAnsi="Cambria"/>
          <w:sz w:val="22"/>
          <w:szCs w:val="22"/>
        </w:rPr>
        <w:t>de la Logistique,</w:t>
      </w:r>
      <w:r w:rsidRPr="00711D60">
        <w:rPr>
          <w:rFonts w:ascii="Cambria" w:hAnsi="Cambria"/>
          <w:sz w:val="22"/>
          <w:szCs w:val="22"/>
        </w:rPr>
        <w:t xml:space="preserve"> contre accusé de réception, avant la date limite de dépôt </w:t>
      </w:r>
      <w:r w:rsidRPr="000532DC">
        <w:rPr>
          <w:rFonts w:ascii="Cambria" w:hAnsi="Cambria"/>
          <w:b/>
          <w:bCs/>
          <w:sz w:val="22"/>
          <w:szCs w:val="22"/>
          <w:u w:val="single"/>
        </w:rPr>
        <w:t>avec la mention suivante :</w:t>
      </w:r>
    </w:p>
    <w:p w14:paraId="5FC67690" w14:textId="1E048E06" w:rsidR="008738C7" w:rsidRPr="00711D60" w:rsidRDefault="008738C7" w:rsidP="000532DC">
      <w:pPr>
        <w:pStyle w:val="Default"/>
        <w:ind w:left="426"/>
        <w:jc w:val="both"/>
        <w:rPr>
          <w:rFonts w:ascii="Cambria" w:hAnsi="Cambria"/>
          <w:b/>
          <w:bCs/>
          <w:sz w:val="22"/>
          <w:szCs w:val="22"/>
        </w:rPr>
      </w:pPr>
      <w:r w:rsidRPr="00711D60">
        <w:rPr>
          <w:rFonts w:ascii="Cambria" w:hAnsi="Cambria"/>
          <w:b/>
          <w:sz w:val="22"/>
          <w:szCs w:val="22"/>
        </w:rPr>
        <w:t>Appel d’offres National ouverte - contrat-cadre</w:t>
      </w:r>
      <w:r w:rsidR="0084656F" w:rsidRPr="00711D60">
        <w:rPr>
          <w:rFonts w:ascii="Cambria" w:hAnsi="Cambria"/>
          <w:b/>
          <w:sz w:val="22"/>
          <w:szCs w:val="22"/>
        </w:rPr>
        <w:t xml:space="preserve"> - </w:t>
      </w:r>
      <w:r w:rsidRPr="00711D60">
        <w:rPr>
          <w:rFonts w:ascii="Cambria" w:hAnsi="Cambria"/>
          <w:b/>
          <w:sz w:val="22"/>
          <w:szCs w:val="22"/>
        </w:rPr>
        <w:t>Action Contre la Faim</w:t>
      </w:r>
      <w:r w:rsidR="0084656F" w:rsidRPr="00711D60">
        <w:rPr>
          <w:rFonts w:ascii="Cambria" w:hAnsi="Cambria"/>
          <w:b/>
          <w:sz w:val="22"/>
          <w:szCs w:val="22"/>
        </w:rPr>
        <w:t xml:space="preserve"> </w:t>
      </w:r>
      <w:r w:rsidRPr="00711D60">
        <w:rPr>
          <w:rFonts w:ascii="Cambria" w:hAnsi="Cambria"/>
          <w:b/>
          <w:sz w:val="22"/>
          <w:szCs w:val="22"/>
        </w:rPr>
        <w:t>Haïti</w:t>
      </w:r>
    </w:p>
    <w:p w14:paraId="5BBF652D" w14:textId="2CFC143A" w:rsidR="008738C7" w:rsidRPr="00711D60" w:rsidRDefault="008738C7" w:rsidP="00A7359A">
      <w:pPr>
        <w:pStyle w:val="Default"/>
        <w:ind w:left="454"/>
        <w:jc w:val="both"/>
        <w:rPr>
          <w:rFonts w:ascii="Cambria" w:hAnsi="Cambria"/>
          <w:b/>
          <w:sz w:val="22"/>
          <w:szCs w:val="22"/>
        </w:rPr>
      </w:pPr>
      <w:r w:rsidRPr="00711D60">
        <w:rPr>
          <w:rFonts w:ascii="Cambria" w:hAnsi="Cambria"/>
          <w:b/>
          <w:bCs/>
          <w:sz w:val="22"/>
          <w:szCs w:val="22"/>
        </w:rPr>
        <w:t xml:space="preserve">Référence No : </w:t>
      </w:r>
      <w:r w:rsidR="00A7359A" w:rsidRPr="00A7455A">
        <w:rPr>
          <w:rFonts w:ascii="Cambria" w:hAnsi="Cambria"/>
          <w:b/>
          <w:bCs/>
          <w:sz w:val="22"/>
          <w:szCs w:val="22"/>
        </w:rPr>
        <w:t>AOF-CCMM-ACF-HT-2025</w:t>
      </w:r>
    </w:p>
    <w:p w14:paraId="58995AA5" w14:textId="77777777" w:rsidR="008738C7" w:rsidRPr="00711D60" w:rsidRDefault="008738C7" w:rsidP="008738C7">
      <w:pPr>
        <w:pStyle w:val="Default"/>
        <w:ind w:left="454"/>
        <w:rPr>
          <w:rFonts w:ascii="Cambria" w:hAnsi="Cambria"/>
          <w:b/>
          <w:sz w:val="22"/>
          <w:szCs w:val="22"/>
        </w:rPr>
      </w:pPr>
      <w:r w:rsidRPr="00711D60">
        <w:rPr>
          <w:rFonts w:ascii="Cambria" w:hAnsi="Cambria"/>
          <w:b/>
          <w:sz w:val="22"/>
          <w:szCs w:val="22"/>
        </w:rPr>
        <w:t>À n’ouvrir qu’en séance de dépouillement</w:t>
      </w:r>
    </w:p>
    <w:p w14:paraId="7A1DD415" w14:textId="5A6F04B5" w:rsidR="008738C7" w:rsidRPr="00711D60" w:rsidRDefault="000532DC" w:rsidP="000532DC">
      <w:pPr>
        <w:pStyle w:val="Default"/>
        <w:spacing w:after="80"/>
        <w:jc w:val="both"/>
        <w:rPr>
          <w:rFonts w:ascii="Cambria" w:hAnsi="Cambria"/>
          <w:sz w:val="22"/>
          <w:szCs w:val="22"/>
        </w:rPr>
      </w:pPr>
      <w:r>
        <w:rPr>
          <w:rFonts w:ascii="Cambria" w:hAnsi="Cambria"/>
          <w:sz w:val="22"/>
          <w:szCs w:val="22"/>
        </w:rPr>
        <w:t xml:space="preserve">         </w:t>
      </w:r>
      <w:r w:rsidR="008738C7" w:rsidRPr="000532DC">
        <w:rPr>
          <w:rFonts w:ascii="Cambria" w:hAnsi="Cambria"/>
          <w:sz w:val="22"/>
          <w:szCs w:val="22"/>
          <w:u w:val="single"/>
        </w:rPr>
        <w:t>En précisant sur chaque enveloppe</w:t>
      </w:r>
      <w:r w:rsidR="008738C7" w:rsidRPr="00711D60">
        <w:rPr>
          <w:rFonts w:ascii="Cambria" w:hAnsi="Cambria"/>
          <w:sz w:val="22"/>
          <w:szCs w:val="22"/>
        </w:rPr>
        <w:t xml:space="preserve"> </w:t>
      </w:r>
      <w:r w:rsidR="008738C7" w:rsidRPr="00711D60">
        <w:rPr>
          <w:rFonts w:ascii="Cambria" w:hAnsi="Cambria"/>
          <w:b/>
          <w:sz w:val="22"/>
          <w:szCs w:val="22"/>
        </w:rPr>
        <w:t>la référence du/des lots concerné(s).</w:t>
      </w:r>
    </w:p>
    <w:p w14:paraId="655E28C8" w14:textId="77777777" w:rsidR="008738C7" w:rsidRPr="00711D60" w:rsidRDefault="008738C7" w:rsidP="008738C7">
      <w:pPr>
        <w:pStyle w:val="Default"/>
        <w:ind w:left="454"/>
        <w:jc w:val="both"/>
        <w:rPr>
          <w:rFonts w:ascii="Cambria" w:hAnsi="Cambria"/>
          <w:sz w:val="22"/>
          <w:szCs w:val="22"/>
        </w:rPr>
      </w:pPr>
    </w:p>
    <w:p w14:paraId="684F63EF" w14:textId="77777777" w:rsidR="008738C7" w:rsidRPr="00711D60" w:rsidRDefault="008738C7" w:rsidP="008738C7">
      <w:pPr>
        <w:pStyle w:val="Default"/>
        <w:spacing w:after="80"/>
        <w:ind w:left="510"/>
        <w:jc w:val="both"/>
        <w:rPr>
          <w:rFonts w:ascii="Cambria" w:hAnsi="Cambria"/>
          <w:sz w:val="22"/>
          <w:szCs w:val="22"/>
        </w:rPr>
      </w:pPr>
      <w:r w:rsidRPr="00711D60">
        <w:rPr>
          <w:rFonts w:ascii="Cambria" w:hAnsi="Cambria"/>
          <w:sz w:val="22"/>
          <w:szCs w:val="22"/>
        </w:rPr>
        <w:t>Seul le dépôt physique de dossier d’appel d’offres est accepté́, le soumissionnaire devra s’assurer d’avoir signé́ la fiche de retrait et de dépôt des dossiers.</w:t>
      </w:r>
    </w:p>
    <w:p w14:paraId="48B9BB83" w14:textId="7BB08B09" w:rsidR="008738C7" w:rsidRPr="00711D60" w:rsidRDefault="008738C7" w:rsidP="008738C7">
      <w:pPr>
        <w:pStyle w:val="Default"/>
        <w:spacing w:after="80"/>
        <w:ind w:left="510"/>
        <w:jc w:val="both"/>
        <w:rPr>
          <w:rFonts w:ascii="Cambria" w:hAnsi="Cambria"/>
          <w:sz w:val="22"/>
          <w:szCs w:val="22"/>
        </w:rPr>
      </w:pPr>
      <w:r w:rsidRPr="00711D60">
        <w:rPr>
          <w:rFonts w:ascii="Cambria" w:hAnsi="Cambria"/>
          <w:sz w:val="22"/>
          <w:szCs w:val="22"/>
        </w:rPr>
        <w:t xml:space="preserve">Veuillez noter que tout emballage, ou enveloppe ne </w:t>
      </w:r>
      <w:r w:rsidR="0084656F" w:rsidRPr="00711D60">
        <w:rPr>
          <w:rFonts w:ascii="Cambria" w:hAnsi="Cambria"/>
          <w:sz w:val="22"/>
          <w:szCs w:val="22"/>
        </w:rPr>
        <w:t>devra porter</w:t>
      </w:r>
      <w:r w:rsidRPr="00711D60">
        <w:rPr>
          <w:rFonts w:ascii="Cambria" w:hAnsi="Cambria"/>
          <w:sz w:val="22"/>
          <w:szCs w:val="22"/>
        </w:rPr>
        <w:t xml:space="preserve"> ni le nom du fournisseur </w:t>
      </w:r>
      <w:r w:rsidR="0084656F" w:rsidRPr="00711D60">
        <w:rPr>
          <w:rFonts w:ascii="Cambria" w:hAnsi="Cambria"/>
          <w:sz w:val="22"/>
          <w:szCs w:val="22"/>
        </w:rPr>
        <w:t>ni le</w:t>
      </w:r>
      <w:r w:rsidRPr="00711D60">
        <w:rPr>
          <w:rFonts w:ascii="Cambria" w:hAnsi="Cambria"/>
          <w:sz w:val="22"/>
          <w:szCs w:val="22"/>
        </w:rPr>
        <w:t xml:space="preserve"> moindre marquage qui pourrait identifier la société ou le fournisseur soumissionnant à cet appel d’offres.</w:t>
      </w:r>
    </w:p>
    <w:p w14:paraId="185B7BD1" w14:textId="77777777" w:rsidR="008738C7" w:rsidRPr="00711D60" w:rsidRDefault="008738C7" w:rsidP="008738C7">
      <w:pPr>
        <w:pStyle w:val="Default"/>
        <w:ind w:left="510"/>
        <w:jc w:val="both"/>
        <w:rPr>
          <w:rFonts w:ascii="Cambria" w:hAnsi="Cambria"/>
          <w:sz w:val="22"/>
          <w:szCs w:val="22"/>
        </w:rPr>
      </w:pPr>
      <w:r w:rsidRPr="00711D60">
        <w:rPr>
          <w:rFonts w:ascii="Cambria" w:hAnsi="Cambria"/>
          <w:sz w:val="22"/>
          <w:szCs w:val="22"/>
        </w:rPr>
        <w:t>En présentant son offre, le soumissionnaire accepte la totalité, sans restriction, des conditions générales et particulières qui régissent cet Appel d’offres, comme étant la seule base de cette procédure d'appel à soumission, quelles que soient ses propres conditions de location auxquelles il déclare renoncer. Les soumissionnaires sont réputés avoir examiné attentivement tous les formulaires, instructions, dispositions contractuelles et spécifications contenus dans ce dossier d'appel à soumission et s'y conformer. Le soumissionnaire qui ne fournit pas dans les délais requis toutes les informations et tous les documents nécessaires verra son offre rejetée. Aucune réserve émise dans l'offre par rapport au dossier d'appel d’offres ne peut être prise en compte ; toute réserve pourra donner lieu au rejet immédiat de l'offre sans qu'il soit procédé plus avant à son évaluation.</w:t>
      </w:r>
    </w:p>
    <w:p w14:paraId="08A9B1A2" w14:textId="77777777" w:rsidR="008738C7" w:rsidRPr="00711D60" w:rsidRDefault="008738C7" w:rsidP="008738C7">
      <w:pPr>
        <w:pStyle w:val="Default"/>
        <w:ind w:left="454"/>
        <w:jc w:val="both"/>
        <w:rPr>
          <w:rFonts w:ascii="Cambria" w:hAnsi="Cambria"/>
          <w:sz w:val="22"/>
          <w:szCs w:val="22"/>
        </w:rPr>
      </w:pPr>
    </w:p>
    <w:p w14:paraId="711049DF" w14:textId="77777777" w:rsidR="008738C7" w:rsidRPr="00711D60" w:rsidRDefault="008738C7" w:rsidP="00A64991">
      <w:pPr>
        <w:pStyle w:val="Paragraphedeliste"/>
        <w:keepNext/>
        <w:numPr>
          <w:ilvl w:val="0"/>
          <w:numId w:val="3"/>
        </w:numPr>
        <w:spacing w:after="120"/>
        <w:ind w:left="510" w:hanging="510"/>
        <w:jc w:val="both"/>
        <w:outlineLvl w:val="0"/>
        <w:rPr>
          <w:rFonts w:ascii="Cambria" w:hAnsi="Cambria" w:cs="Arial"/>
          <w:b/>
          <w:sz w:val="24"/>
          <w:szCs w:val="24"/>
          <w:lang w:val="fr-FR" w:eastAsia="it-IT"/>
        </w:rPr>
      </w:pPr>
      <w:bookmarkStart w:id="25" w:name="_Toc479366401"/>
      <w:r w:rsidRPr="00711D60">
        <w:rPr>
          <w:rFonts w:ascii="Cambria" w:hAnsi="Cambria" w:cs="Arial"/>
          <w:b/>
          <w:sz w:val="24"/>
          <w:szCs w:val="24"/>
          <w:lang w:val="fr-FR" w:eastAsia="it-IT"/>
        </w:rPr>
        <w:t>Coût de la soumission</w:t>
      </w:r>
      <w:bookmarkEnd w:id="25"/>
    </w:p>
    <w:p w14:paraId="18EEEECB" w14:textId="77777777" w:rsidR="008738C7" w:rsidRPr="00711D60" w:rsidRDefault="008738C7" w:rsidP="008738C7">
      <w:pPr>
        <w:tabs>
          <w:tab w:val="left" w:pos="2920"/>
        </w:tabs>
        <w:jc w:val="both"/>
        <w:rPr>
          <w:rFonts w:ascii="Cambria" w:hAnsi="Cambria" w:cs="Arial"/>
          <w:sz w:val="22"/>
          <w:szCs w:val="22"/>
          <w:lang w:val="fr-FR"/>
        </w:rPr>
      </w:pPr>
      <w:r w:rsidRPr="00711D60">
        <w:rPr>
          <w:rFonts w:ascii="Cambria" w:hAnsi="Cambria" w:cs="Arial"/>
          <w:sz w:val="22"/>
          <w:szCs w:val="22"/>
          <w:lang w:val="fr-FR"/>
        </w:rPr>
        <w:t>Aucun coût supporté par le soumissionnaire pour la rédaction et la remise de l'offre n'est remboursé. Ces coûts sont à la charge du soumissionnaire.</w:t>
      </w:r>
    </w:p>
    <w:p w14:paraId="214BA21D" w14:textId="77777777" w:rsidR="008738C7" w:rsidRPr="00711D60" w:rsidRDefault="008738C7" w:rsidP="008738C7">
      <w:pPr>
        <w:tabs>
          <w:tab w:val="left" w:pos="2920"/>
        </w:tabs>
        <w:jc w:val="both"/>
        <w:rPr>
          <w:rFonts w:ascii="Cambria" w:hAnsi="Cambria" w:cs="Arial"/>
          <w:sz w:val="22"/>
          <w:szCs w:val="22"/>
          <w:lang w:val="fr-FR"/>
        </w:rPr>
      </w:pPr>
    </w:p>
    <w:p w14:paraId="6D96E722" w14:textId="77777777" w:rsidR="008738C7" w:rsidRPr="001A3AB1" w:rsidRDefault="008738C7" w:rsidP="00A64991">
      <w:pPr>
        <w:pStyle w:val="Paragraphedeliste"/>
        <w:keepNext/>
        <w:numPr>
          <w:ilvl w:val="0"/>
          <w:numId w:val="3"/>
        </w:numPr>
        <w:spacing w:after="120"/>
        <w:ind w:left="510" w:hanging="510"/>
        <w:jc w:val="both"/>
        <w:outlineLvl w:val="0"/>
        <w:rPr>
          <w:rFonts w:ascii="Cambria" w:hAnsi="Cambria" w:cs="Arial"/>
          <w:b/>
          <w:sz w:val="24"/>
          <w:szCs w:val="24"/>
          <w:lang w:val="fr-FR" w:eastAsia="it-IT"/>
        </w:rPr>
      </w:pPr>
      <w:bookmarkStart w:id="26" w:name="_Toc479366402"/>
      <w:r w:rsidRPr="001A3AB1">
        <w:rPr>
          <w:rFonts w:ascii="Cambria" w:hAnsi="Cambria" w:cs="Arial"/>
          <w:b/>
          <w:sz w:val="24"/>
          <w:szCs w:val="24"/>
          <w:lang w:val="fr-FR" w:eastAsia="it-IT"/>
        </w:rPr>
        <w:t>Documents constituant l’offre</w:t>
      </w:r>
      <w:bookmarkEnd w:id="26"/>
    </w:p>
    <w:p w14:paraId="512DF0D2" w14:textId="77777777" w:rsidR="008738C7" w:rsidRPr="001A3AB1" w:rsidRDefault="008738C7" w:rsidP="008738C7">
      <w:pPr>
        <w:spacing w:after="80"/>
        <w:jc w:val="both"/>
        <w:rPr>
          <w:rFonts w:ascii="Cambria" w:hAnsi="Cambria" w:cs="Arial"/>
          <w:sz w:val="22"/>
          <w:szCs w:val="22"/>
          <w:lang w:val="fr-FR"/>
        </w:rPr>
      </w:pPr>
      <w:r w:rsidRPr="001A3AB1">
        <w:rPr>
          <w:rFonts w:ascii="Cambria" w:hAnsi="Cambria" w:cs="Arial"/>
          <w:sz w:val="22"/>
          <w:szCs w:val="22"/>
          <w:lang w:val="fr-FR"/>
        </w:rPr>
        <w:t>Les soumissions et toutes les pièces devront être établies sur papier libre ou à partir des modèles fournis. Le soumissionnaire peut, s’il le souhaite, joindre une copie informatique de son dossier d’offre avec toutes les pièces nécessitant un scan de signatures jointes dans une clef USB.</w:t>
      </w:r>
    </w:p>
    <w:p w14:paraId="6A7C90A9" w14:textId="77777777" w:rsidR="008738C7" w:rsidRPr="001A3AB1" w:rsidRDefault="008738C7" w:rsidP="008738C7">
      <w:pPr>
        <w:jc w:val="both"/>
        <w:rPr>
          <w:rFonts w:ascii="Cambria" w:hAnsi="Cambria" w:cs="Arial"/>
          <w:sz w:val="22"/>
          <w:szCs w:val="22"/>
          <w:lang w:val="fr-FR"/>
        </w:rPr>
      </w:pPr>
      <w:r w:rsidRPr="001A3AB1">
        <w:rPr>
          <w:rFonts w:ascii="Cambria" w:hAnsi="Cambria" w:cs="Arial"/>
          <w:sz w:val="22"/>
          <w:szCs w:val="22"/>
          <w:lang w:val="fr-FR"/>
        </w:rPr>
        <w:t>Le dossier de soumission devra inclure les différentes pièces constitutives suivantes :</w:t>
      </w:r>
    </w:p>
    <w:p w14:paraId="47C6A492" w14:textId="77777777" w:rsidR="008738C7" w:rsidRPr="001A3AB1" w:rsidRDefault="008738C7" w:rsidP="008738C7">
      <w:pPr>
        <w:rPr>
          <w:rFonts w:ascii="Cambria" w:hAnsi="Cambria" w:cs="Arial"/>
          <w:sz w:val="22"/>
          <w:szCs w:val="22"/>
          <w:lang w:val="fr-FR"/>
        </w:rPr>
      </w:pPr>
    </w:p>
    <w:p w14:paraId="2AA45493" w14:textId="6E880E3D" w:rsidR="008738C7" w:rsidRPr="001A3AB1" w:rsidRDefault="008738C7" w:rsidP="008738C7">
      <w:pPr>
        <w:pStyle w:val="Paragraphedeliste"/>
        <w:numPr>
          <w:ilvl w:val="0"/>
          <w:numId w:val="2"/>
        </w:numPr>
        <w:spacing w:after="80"/>
        <w:ind w:left="426" w:hanging="426"/>
        <w:contextualSpacing w:val="0"/>
        <w:jc w:val="both"/>
        <w:rPr>
          <w:rFonts w:ascii="Cambria" w:hAnsi="Cambria" w:cs="Arial"/>
          <w:sz w:val="22"/>
          <w:szCs w:val="22"/>
          <w:lang w:val="fr-FR"/>
        </w:rPr>
      </w:pPr>
      <w:r w:rsidRPr="001A3AB1">
        <w:rPr>
          <w:rFonts w:ascii="Cambria" w:hAnsi="Cambria" w:cs="Arial"/>
          <w:sz w:val="22"/>
          <w:szCs w:val="22"/>
          <w:lang w:val="fr-FR"/>
        </w:rPr>
        <w:t xml:space="preserve">Bordereau des pièces et documents demandés constituant l’offre (Annexe </w:t>
      </w:r>
      <w:r w:rsidR="00F10AA2" w:rsidRPr="001A3AB1">
        <w:rPr>
          <w:rFonts w:ascii="Cambria" w:hAnsi="Cambria" w:cs="Arial"/>
          <w:sz w:val="22"/>
          <w:szCs w:val="22"/>
          <w:lang w:val="fr-FR"/>
        </w:rPr>
        <w:t>a</w:t>
      </w:r>
      <w:r w:rsidRPr="001A3AB1">
        <w:rPr>
          <w:rFonts w:ascii="Cambria" w:hAnsi="Cambria" w:cs="Arial"/>
          <w:sz w:val="22"/>
          <w:szCs w:val="22"/>
          <w:lang w:val="fr-FR"/>
        </w:rPr>
        <w:t>)</w:t>
      </w:r>
    </w:p>
    <w:p w14:paraId="7D4D5594" w14:textId="77777777" w:rsidR="008738C7" w:rsidRPr="001A3AB1" w:rsidRDefault="008738C7" w:rsidP="008738C7">
      <w:pPr>
        <w:pStyle w:val="Paragraphedeliste"/>
        <w:numPr>
          <w:ilvl w:val="0"/>
          <w:numId w:val="2"/>
        </w:numPr>
        <w:spacing w:after="80"/>
        <w:ind w:left="426" w:hanging="426"/>
        <w:contextualSpacing w:val="0"/>
        <w:jc w:val="both"/>
        <w:rPr>
          <w:rFonts w:ascii="Cambria" w:hAnsi="Cambria" w:cs="Arial"/>
          <w:sz w:val="22"/>
          <w:szCs w:val="22"/>
          <w:lang w:val="fr-FR"/>
        </w:rPr>
      </w:pPr>
      <w:r w:rsidRPr="001A3AB1">
        <w:rPr>
          <w:rFonts w:ascii="Cambria" w:hAnsi="Cambria" w:cs="Arial"/>
          <w:sz w:val="22"/>
          <w:szCs w:val="22"/>
          <w:lang w:val="fr-FR"/>
        </w:rPr>
        <w:t>Lettre de soumission signée (Annexe C)</w:t>
      </w:r>
    </w:p>
    <w:p w14:paraId="1AD9083A" w14:textId="77777777" w:rsidR="008738C7" w:rsidRPr="001A3AB1" w:rsidRDefault="008738C7" w:rsidP="008738C7">
      <w:pPr>
        <w:pStyle w:val="Paragraphedeliste"/>
        <w:numPr>
          <w:ilvl w:val="0"/>
          <w:numId w:val="2"/>
        </w:numPr>
        <w:spacing w:after="80"/>
        <w:ind w:left="426" w:hanging="426"/>
        <w:contextualSpacing w:val="0"/>
        <w:jc w:val="both"/>
        <w:rPr>
          <w:rFonts w:ascii="Cambria" w:hAnsi="Cambria" w:cs="Arial"/>
          <w:sz w:val="22"/>
          <w:szCs w:val="22"/>
          <w:lang w:val="fr-FR"/>
        </w:rPr>
      </w:pPr>
      <w:r w:rsidRPr="001A3AB1">
        <w:rPr>
          <w:rFonts w:ascii="Cambria" w:hAnsi="Cambria" w:cs="Arial"/>
          <w:sz w:val="22"/>
          <w:szCs w:val="22"/>
          <w:u w:val="single"/>
          <w:lang w:val="fr-FR"/>
        </w:rPr>
        <w:t>Documents administratifs et d’existence légale </w:t>
      </w:r>
      <w:r w:rsidRPr="001A3AB1">
        <w:rPr>
          <w:rFonts w:ascii="Cambria" w:hAnsi="Cambria" w:cs="Arial"/>
          <w:sz w:val="22"/>
          <w:szCs w:val="22"/>
          <w:lang w:val="fr-FR"/>
        </w:rPr>
        <w:t>:</w:t>
      </w:r>
    </w:p>
    <w:p w14:paraId="131D5D7C" w14:textId="77777777" w:rsidR="008738C7" w:rsidRPr="001A3AB1" w:rsidRDefault="008738C7" w:rsidP="008738C7">
      <w:pPr>
        <w:pStyle w:val="Paragraphedeliste"/>
        <w:numPr>
          <w:ilvl w:val="1"/>
          <w:numId w:val="2"/>
        </w:numPr>
        <w:spacing w:after="80"/>
        <w:ind w:left="850" w:hanging="425"/>
        <w:jc w:val="both"/>
        <w:rPr>
          <w:rFonts w:ascii="Cambria" w:hAnsi="Cambria" w:cs="Arial"/>
          <w:sz w:val="22"/>
          <w:szCs w:val="22"/>
          <w:lang w:val="fr-FR"/>
        </w:rPr>
      </w:pPr>
      <w:r w:rsidRPr="001A3AB1">
        <w:rPr>
          <w:rFonts w:ascii="Cambria" w:hAnsi="Cambria" w:cs="Arial"/>
          <w:sz w:val="22"/>
          <w:szCs w:val="22"/>
          <w:lang w:val="fr-FR"/>
        </w:rPr>
        <w:t>Enregistrement au Registre de Commerce ;</w:t>
      </w:r>
    </w:p>
    <w:p w14:paraId="68980B4D" w14:textId="77777777" w:rsidR="008738C7" w:rsidRPr="001A3AB1" w:rsidRDefault="008738C7" w:rsidP="008738C7">
      <w:pPr>
        <w:pStyle w:val="Paragraphedeliste"/>
        <w:numPr>
          <w:ilvl w:val="1"/>
          <w:numId w:val="2"/>
        </w:numPr>
        <w:spacing w:after="80"/>
        <w:ind w:left="850" w:hanging="425"/>
        <w:jc w:val="both"/>
        <w:rPr>
          <w:rFonts w:ascii="Cambria" w:hAnsi="Cambria" w:cs="Arial"/>
          <w:sz w:val="22"/>
          <w:szCs w:val="22"/>
          <w:lang w:val="fr-FR"/>
        </w:rPr>
      </w:pPr>
      <w:r w:rsidRPr="001A3AB1">
        <w:rPr>
          <w:rFonts w:ascii="Cambria" w:hAnsi="Cambria" w:cs="Arial"/>
          <w:sz w:val="22"/>
          <w:szCs w:val="22"/>
          <w:lang w:val="fr-FR"/>
        </w:rPr>
        <w:t>Numéro d’identification fiscale</w:t>
      </w:r>
    </w:p>
    <w:p w14:paraId="2BF67E16" w14:textId="6A063388" w:rsidR="008738C7" w:rsidRPr="001A3AB1" w:rsidRDefault="008738C7" w:rsidP="008738C7">
      <w:pPr>
        <w:pStyle w:val="Paragraphedeliste"/>
        <w:numPr>
          <w:ilvl w:val="1"/>
          <w:numId w:val="2"/>
        </w:numPr>
        <w:spacing w:after="80"/>
        <w:ind w:left="851" w:hanging="426"/>
        <w:jc w:val="both"/>
        <w:rPr>
          <w:rFonts w:ascii="Cambria" w:hAnsi="Cambria" w:cs="Arial"/>
          <w:sz w:val="22"/>
          <w:szCs w:val="22"/>
          <w:lang w:val="fr-FR"/>
        </w:rPr>
      </w:pPr>
      <w:r w:rsidRPr="001A3AB1">
        <w:rPr>
          <w:rFonts w:ascii="Cambria" w:hAnsi="Cambria" w:cs="Arial"/>
          <w:sz w:val="22"/>
          <w:szCs w:val="22"/>
          <w:lang w:val="fr-FR"/>
        </w:rPr>
        <w:t xml:space="preserve">Relevé d’Identité Bancaire (RIB) ou Attestation de domiciliation </w:t>
      </w:r>
      <w:r w:rsidR="00067583" w:rsidRPr="001A3AB1">
        <w:rPr>
          <w:rFonts w:ascii="Cambria" w:hAnsi="Cambria" w:cs="Arial"/>
          <w:sz w:val="22"/>
          <w:szCs w:val="22"/>
          <w:lang w:val="fr-FR"/>
        </w:rPr>
        <w:t>bancaire ;</w:t>
      </w:r>
    </w:p>
    <w:p w14:paraId="2A4FE829" w14:textId="34796505" w:rsidR="008738C7" w:rsidRPr="00F31D38" w:rsidRDefault="008738C7" w:rsidP="00F31D38">
      <w:pPr>
        <w:pStyle w:val="Paragraphedeliste"/>
        <w:numPr>
          <w:ilvl w:val="1"/>
          <w:numId w:val="2"/>
        </w:numPr>
        <w:spacing w:after="80"/>
        <w:ind w:left="851" w:hanging="426"/>
        <w:jc w:val="both"/>
        <w:rPr>
          <w:rFonts w:ascii="Cambria" w:hAnsi="Cambria" w:cs="Arial"/>
          <w:sz w:val="22"/>
          <w:szCs w:val="22"/>
          <w:lang w:val="fr-FR"/>
        </w:rPr>
      </w:pPr>
      <w:r w:rsidRPr="001A3AB1">
        <w:rPr>
          <w:rFonts w:ascii="Cambria" w:hAnsi="Cambria" w:cs="Arial"/>
          <w:sz w:val="22"/>
          <w:szCs w:val="22"/>
          <w:lang w:val="fr-FR"/>
        </w:rPr>
        <w:t>Attestation fiscale</w:t>
      </w:r>
      <w:r w:rsidR="00F10AA2" w:rsidRPr="001A3AB1">
        <w:rPr>
          <w:rFonts w:ascii="Cambria" w:hAnsi="Cambria" w:cs="Arial"/>
          <w:sz w:val="22"/>
          <w:szCs w:val="22"/>
          <w:lang w:val="fr-FR"/>
        </w:rPr>
        <w:t xml:space="preserve"> </w:t>
      </w:r>
      <w:r w:rsidR="00F31D38">
        <w:rPr>
          <w:rFonts w:ascii="Cambria" w:hAnsi="Cambria" w:cs="Arial"/>
          <w:sz w:val="22"/>
          <w:szCs w:val="22"/>
          <w:lang w:val="fr-FR"/>
        </w:rPr>
        <w:t>‘</w:t>
      </w:r>
      <w:r w:rsidR="00F31D38" w:rsidRPr="00F31D38">
        <w:rPr>
          <w:rFonts w:ascii="Cambria" w:hAnsi="Cambria" w:cs="Arial"/>
          <w:b/>
          <w:bCs/>
          <w:sz w:val="22"/>
          <w:szCs w:val="22"/>
          <w:lang w:val="fr-FR"/>
        </w:rPr>
        <w:t>’Quitus Fiscal"</w:t>
      </w:r>
      <w:r w:rsidR="00F31D38">
        <w:rPr>
          <w:rFonts w:ascii="Cambria" w:hAnsi="Cambria" w:cs="Arial"/>
          <w:sz w:val="22"/>
          <w:szCs w:val="22"/>
          <w:lang w:val="fr-FR"/>
        </w:rPr>
        <w:t xml:space="preserve"> </w:t>
      </w:r>
      <w:r w:rsidRPr="00F31D38">
        <w:rPr>
          <w:rFonts w:ascii="Cambria" w:hAnsi="Cambria" w:cs="Arial"/>
          <w:sz w:val="22"/>
          <w:szCs w:val="22"/>
          <w:lang w:val="fr-FR"/>
        </w:rPr>
        <w:t>(TVA)</w:t>
      </w:r>
    </w:p>
    <w:p w14:paraId="0DD4C4A8" w14:textId="56312EA8" w:rsidR="00F8658F" w:rsidRPr="001A3AB1" w:rsidRDefault="00F8658F" w:rsidP="008738C7">
      <w:pPr>
        <w:pStyle w:val="Paragraphedeliste"/>
        <w:numPr>
          <w:ilvl w:val="1"/>
          <w:numId w:val="2"/>
        </w:numPr>
        <w:spacing w:after="80"/>
        <w:ind w:left="851" w:hanging="426"/>
        <w:jc w:val="both"/>
        <w:rPr>
          <w:rFonts w:ascii="Cambria" w:hAnsi="Cambria" w:cs="Arial"/>
          <w:sz w:val="22"/>
          <w:szCs w:val="22"/>
          <w:lang w:val="fr-FR"/>
        </w:rPr>
      </w:pPr>
      <w:r w:rsidRPr="001A3AB1">
        <w:rPr>
          <w:rFonts w:ascii="Cambria" w:hAnsi="Cambria" w:cs="Arial"/>
          <w:sz w:val="22"/>
          <w:szCs w:val="22"/>
          <w:lang w:val="fr-FR"/>
        </w:rPr>
        <w:t>Patente</w:t>
      </w:r>
    </w:p>
    <w:p w14:paraId="568A4263" w14:textId="7A6002BC" w:rsidR="008738C7" w:rsidRPr="001A3AB1" w:rsidRDefault="008738C7" w:rsidP="008738C7">
      <w:pPr>
        <w:pStyle w:val="Paragraphedeliste"/>
        <w:numPr>
          <w:ilvl w:val="1"/>
          <w:numId w:val="2"/>
        </w:numPr>
        <w:spacing w:after="80"/>
        <w:ind w:left="851" w:hanging="426"/>
        <w:jc w:val="both"/>
        <w:rPr>
          <w:rFonts w:ascii="Cambria" w:hAnsi="Cambria" w:cs="Arial"/>
          <w:sz w:val="22"/>
          <w:szCs w:val="22"/>
          <w:lang w:val="fr-FR"/>
        </w:rPr>
      </w:pPr>
      <w:r w:rsidRPr="001A3AB1">
        <w:rPr>
          <w:rFonts w:ascii="Cambria" w:hAnsi="Cambria" w:cs="Arial"/>
          <w:sz w:val="22"/>
          <w:szCs w:val="22"/>
          <w:lang w:val="fr-FR"/>
        </w:rPr>
        <w:t xml:space="preserve">Attestation de </w:t>
      </w:r>
      <w:r w:rsidR="00294578" w:rsidRPr="001A3AB1">
        <w:rPr>
          <w:rFonts w:ascii="Cambria" w:hAnsi="Cambria" w:cs="Arial"/>
          <w:sz w:val="22"/>
          <w:szCs w:val="22"/>
          <w:lang w:val="fr-FR"/>
        </w:rPr>
        <w:t>non-liquidation</w:t>
      </w:r>
      <w:r w:rsidRPr="001A3AB1">
        <w:rPr>
          <w:rFonts w:ascii="Cambria" w:hAnsi="Cambria" w:cs="Arial"/>
          <w:sz w:val="22"/>
          <w:szCs w:val="22"/>
          <w:lang w:val="fr-FR"/>
        </w:rPr>
        <w:t xml:space="preserve"> judiciaire ou non faillite</w:t>
      </w:r>
    </w:p>
    <w:p w14:paraId="1121B379" w14:textId="77777777" w:rsidR="008738C7" w:rsidRPr="001A3AB1" w:rsidRDefault="008738C7" w:rsidP="008738C7">
      <w:pPr>
        <w:pStyle w:val="Paragraphedeliste"/>
        <w:numPr>
          <w:ilvl w:val="0"/>
          <w:numId w:val="2"/>
        </w:numPr>
        <w:spacing w:after="80"/>
        <w:ind w:left="426" w:hanging="426"/>
        <w:contextualSpacing w:val="0"/>
        <w:jc w:val="both"/>
        <w:rPr>
          <w:rFonts w:ascii="Cambria" w:hAnsi="Cambria" w:cs="Arial"/>
          <w:sz w:val="22"/>
          <w:szCs w:val="22"/>
          <w:lang w:val="fr-FR"/>
        </w:rPr>
      </w:pPr>
      <w:r w:rsidRPr="001A3AB1">
        <w:rPr>
          <w:rFonts w:ascii="Cambria" w:hAnsi="Cambria" w:cs="Arial"/>
          <w:sz w:val="22"/>
          <w:szCs w:val="22"/>
          <w:lang w:val="fr-FR"/>
        </w:rPr>
        <w:t>Le(s) Formulaire(s) de réponse aux offres pour chaque lot (voir exemple en Annexe D)</w:t>
      </w:r>
    </w:p>
    <w:p w14:paraId="54EEE4D3" w14:textId="77777777" w:rsidR="008738C7" w:rsidRPr="001A3AB1" w:rsidRDefault="008738C7" w:rsidP="008738C7">
      <w:pPr>
        <w:pStyle w:val="Paragraphedeliste"/>
        <w:numPr>
          <w:ilvl w:val="0"/>
          <w:numId w:val="2"/>
        </w:numPr>
        <w:spacing w:after="80"/>
        <w:ind w:left="426" w:hanging="426"/>
        <w:contextualSpacing w:val="0"/>
        <w:jc w:val="both"/>
        <w:rPr>
          <w:rFonts w:ascii="Cambria" w:hAnsi="Cambria" w:cs="Arial"/>
          <w:sz w:val="22"/>
          <w:szCs w:val="22"/>
          <w:lang w:val="fr-FR"/>
        </w:rPr>
      </w:pPr>
      <w:r w:rsidRPr="001A3AB1">
        <w:rPr>
          <w:rFonts w:ascii="Cambria" w:hAnsi="Cambria" w:cs="Arial"/>
          <w:sz w:val="22"/>
          <w:szCs w:val="22"/>
          <w:lang w:val="fr-FR"/>
        </w:rPr>
        <w:t>Le questionnaire Fournisseur (Annexe E)</w:t>
      </w:r>
    </w:p>
    <w:p w14:paraId="6BCD5182" w14:textId="2CB7C866" w:rsidR="008738C7" w:rsidRPr="001A3AB1" w:rsidRDefault="00067583" w:rsidP="008738C7">
      <w:pPr>
        <w:pStyle w:val="Paragraphedeliste"/>
        <w:numPr>
          <w:ilvl w:val="0"/>
          <w:numId w:val="2"/>
        </w:numPr>
        <w:spacing w:after="80"/>
        <w:ind w:left="425" w:hanging="425"/>
        <w:contextualSpacing w:val="0"/>
        <w:jc w:val="both"/>
        <w:rPr>
          <w:rFonts w:ascii="Cambria" w:hAnsi="Cambria" w:cs="Arial"/>
          <w:sz w:val="22"/>
          <w:szCs w:val="22"/>
          <w:lang w:val="fr-FR"/>
        </w:rPr>
      </w:pPr>
      <w:r>
        <w:rPr>
          <w:rFonts w:ascii="Cambria" w:hAnsi="Cambria" w:cs="Arial"/>
          <w:sz w:val="22"/>
          <w:szCs w:val="22"/>
          <w:lang w:val="fr-FR"/>
        </w:rPr>
        <w:t>Modèle d</w:t>
      </w:r>
      <w:r w:rsidR="008738C7" w:rsidRPr="001A3AB1">
        <w:rPr>
          <w:rFonts w:ascii="Cambria" w:hAnsi="Cambria" w:cs="Arial"/>
          <w:sz w:val="22"/>
          <w:szCs w:val="22"/>
          <w:lang w:val="fr-FR"/>
        </w:rPr>
        <w:t xml:space="preserve">éclaration de non-exclusion (Annexe </w:t>
      </w:r>
      <w:r>
        <w:rPr>
          <w:rFonts w:ascii="Cambria" w:hAnsi="Cambria" w:cs="Arial"/>
          <w:sz w:val="22"/>
          <w:szCs w:val="22"/>
          <w:lang w:val="fr-FR"/>
        </w:rPr>
        <w:t>F</w:t>
      </w:r>
      <w:r w:rsidR="008738C7" w:rsidRPr="001A3AB1">
        <w:rPr>
          <w:rFonts w:ascii="Cambria" w:hAnsi="Cambria" w:cs="Arial"/>
          <w:sz w:val="22"/>
          <w:szCs w:val="22"/>
          <w:lang w:val="fr-FR"/>
        </w:rPr>
        <w:t xml:space="preserve">) </w:t>
      </w:r>
      <w:r>
        <w:rPr>
          <w:rFonts w:ascii="Cambria" w:hAnsi="Cambria" w:cs="Arial"/>
          <w:sz w:val="22"/>
          <w:szCs w:val="22"/>
          <w:lang w:val="fr-FR"/>
        </w:rPr>
        <w:t xml:space="preserve"> </w:t>
      </w:r>
    </w:p>
    <w:p w14:paraId="7BF4AF58" w14:textId="77777777" w:rsidR="00067583" w:rsidRDefault="008738C7" w:rsidP="00067583">
      <w:pPr>
        <w:pStyle w:val="Paragraphedeliste"/>
        <w:numPr>
          <w:ilvl w:val="0"/>
          <w:numId w:val="2"/>
        </w:numPr>
        <w:spacing w:after="80"/>
        <w:ind w:left="426" w:hanging="426"/>
        <w:contextualSpacing w:val="0"/>
        <w:jc w:val="both"/>
        <w:rPr>
          <w:rFonts w:ascii="Cambria" w:hAnsi="Cambria" w:cs="Arial"/>
          <w:sz w:val="22"/>
          <w:szCs w:val="22"/>
          <w:lang w:val="fr-FR"/>
        </w:rPr>
      </w:pPr>
      <w:r w:rsidRPr="001A3AB1">
        <w:rPr>
          <w:rFonts w:ascii="Cambria" w:hAnsi="Cambria" w:cs="Arial"/>
          <w:sz w:val="22"/>
          <w:szCs w:val="22"/>
          <w:lang w:val="fr-FR"/>
        </w:rPr>
        <w:t xml:space="preserve">Les Conditions générales d’achat d’Action Contre la Faim (Annexe </w:t>
      </w:r>
      <w:r w:rsidR="00067583">
        <w:rPr>
          <w:rFonts w:ascii="Cambria" w:hAnsi="Cambria" w:cs="Arial"/>
          <w:sz w:val="22"/>
          <w:szCs w:val="22"/>
          <w:lang w:val="fr-FR"/>
        </w:rPr>
        <w:t>G</w:t>
      </w:r>
      <w:r w:rsidRPr="001A3AB1">
        <w:rPr>
          <w:rFonts w:ascii="Cambria" w:hAnsi="Cambria" w:cs="Arial"/>
          <w:sz w:val="22"/>
          <w:szCs w:val="22"/>
          <w:lang w:val="fr-FR"/>
        </w:rPr>
        <w:t>)</w:t>
      </w:r>
    </w:p>
    <w:p w14:paraId="6FEE588D" w14:textId="3612EC09" w:rsidR="008738C7" w:rsidRDefault="00067583" w:rsidP="00067583">
      <w:pPr>
        <w:pStyle w:val="Paragraphedeliste"/>
        <w:numPr>
          <w:ilvl w:val="0"/>
          <w:numId w:val="2"/>
        </w:numPr>
        <w:spacing w:after="80"/>
        <w:ind w:left="426" w:hanging="426"/>
        <w:contextualSpacing w:val="0"/>
        <w:jc w:val="both"/>
        <w:rPr>
          <w:rFonts w:ascii="Cambria" w:hAnsi="Cambria" w:cs="Arial"/>
          <w:sz w:val="22"/>
          <w:szCs w:val="22"/>
          <w:lang w:val="fr-FR"/>
        </w:rPr>
      </w:pPr>
      <w:r w:rsidRPr="00067583">
        <w:rPr>
          <w:rFonts w:ascii="Cambria" w:hAnsi="Cambria" w:cs="Arial"/>
          <w:sz w:val="22"/>
          <w:szCs w:val="22"/>
          <w:lang w:val="fr-FR"/>
        </w:rPr>
        <w:t xml:space="preserve">Bonnes </w:t>
      </w:r>
      <w:r>
        <w:rPr>
          <w:rFonts w:ascii="Cambria" w:hAnsi="Cambria" w:cs="Arial"/>
          <w:sz w:val="22"/>
          <w:szCs w:val="22"/>
          <w:lang w:val="fr-FR"/>
        </w:rPr>
        <w:t>p</w:t>
      </w:r>
      <w:r w:rsidRPr="00067583">
        <w:rPr>
          <w:rFonts w:ascii="Cambria" w:hAnsi="Cambria" w:cs="Arial"/>
          <w:sz w:val="22"/>
          <w:szCs w:val="22"/>
          <w:lang w:val="fr-FR"/>
        </w:rPr>
        <w:t xml:space="preserve">ratiques </w:t>
      </w:r>
      <w:r>
        <w:rPr>
          <w:rFonts w:ascii="Cambria" w:hAnsi="Cambria" w:cs="Arial"/>
          <w:sz w:val="22"/>
          <w:szCs w:val="22"/>
          <w:lang w:val="fr-FR"/>
        </w:rPr>
        <w:t>c</w:t>
      </w:r>
      <w:r w:rsidRPr="00067583">
        <w:rPr>
          <w:rFonts w:ascii="Cambria" w:hAnsi="Cambria" w:cs="Arial"/>
          <w:sz w:val="22"/>
          <w:szCs w:val="22"/>
          <w:lang w:val="fr-FR"/>
        </w:rPr>
        <w:t xml:space="preserve">ommerciales </w:t>
      </w:r>
      <w:r>
        <w:rPr>
          <w:rFonts w:ascii="Cambria" w:hAnsi="Cambria" w:cs="Arial"/>
          <w:sz w:val="22"/>
          <w:szCs w:val="22"/>
          <w:lang w:val="fr-FR"/>
        </w:rPr>
        <w:t>d</w:t>
      </w:r>
      <w:r w:rsidRPr="00067583">
        <w:rPr>
          <w:rFonts w:ascii="Cambria" w:hAnsi="Cambria" w:cs="Arial"/>
          <w:sz w:val="22"/>
          <w:szCs w:val="22"/>
          <w:lang w:val="fr-FR"/>
        </w:rPr>
        <w:t xml:space="preserve">’action Contre La Faim (Annexe </w:t>
      </w:r>
      <w:r>
        <w:rPr>
          <w:rFonts w:ascii="Cambria" w:hAnsi="Cambria" w:cs="Arial"/>
          <w:sz w:val="22"/>
          <w:szCs w:val="22"/>
          <w:lang w:val="fr-FR"/>
        </w:rPr>
        <w:t>H</w:t>
      </w:r>
      <w:r w:rsidRPr="00067583">
        <w:rPr>
          <w:rFonts w:ascii="Cambria" w:hAnsi="Cambria" w:cs="Arial"/>
          <w:sz w:val="22"/>
          <w:szCs w:val="22"/>
          <w:lang w:val="fr-FR"/>
        </w:rPr>
        <w:t>)</w:t>
      </w:r>
    </w:p>
    <w:p w14:paraId="096A734D" w14:textId="38267908" w:rsidR="00067583" w:rsidRPr="00067583" w:rsidRDefault="00067583" w:rsidP="00067583">
      <w:pPr>
        <w:pStyle w:val="Paragraphedeliste"/>
        <w:numPr>
          <w:ilvl w:val="0"/>
          <w:numId w:val="2"/>
        </w:numPr>
        <w:spacing w:after="80"/>
        <w:ind w:left="426" w:hanging="426"/>
        <w:contextualSpacing w:val="0"/>
        <w:jc w:val="both"/>
        <w:rPr>
          <w:rFonts w:ascii="Cambria" w:hAnsi="Cambria" w:cs="Arial"/>
          <w:sz w:val="22"/>
          <w:szCs w:val="22"/>
          <w:lang w:val="fr-FR"/>
        </w:rPr>
      </w:pPr>
      <w:r w:rsidRPr="00067583">
        <w:rPr>
          <w:rFonts w:ascii="Cambria" w:hAnsi="Cambria" w:cs="Arial"/>
          <w:sz w:val="22"/>
          <w:szCs w:val="22"/>
          <w:lang w:val="fr-FR"/>
        </w:rPr>
        <w:t>Clause de sauvegarde pour les fournisseurs (vendeurs) et les prestataires de services</w:t>
      </w:r>
      <w:r>
        <w:rPr>
          <w:rFonts w:ascii="Cambria" w:hAnsi="Cambria" w:cs="Arial"/>
          <w:sz w:val="22"/>
          <w:szCs w:val="22"/>
          <w:lang w:val="fr-FR"/>
        </w:rPr>
        <w:t xml:space="preserve"> (Annexe I)</w:t>
      </w:r>
    </w:p>
    <w:p w14:paraId="25C80785" w14:textId="77777777" w:rsidR="008738C7" w:rsidRPr="001A3AB1" w:rsidRDefault="008738C7" w:rsidP="008738C7">
      <w:pPr>
        <w:pStyle w:val="Paragraphedeliste"/>
        <w:numPr>
          <w:ilvl w:val="0"/>
          <w:numId w:val="2"/>
        </w:numPr>
        <w:spacing w:after="80"/>
        <w:ind w:left="425" w:hanging="425"/>
        <w:contextualSpacing w:val="0"/>
        <w:rPr>
          <w:rFonts w:ascii="Cambria" w:hAnsi="Cambria" w:cs="Arial"/>
          <w:sz w:val="22"/>
          <w:szCs w:val="22"/>
          <w:lang w:val="fr-FR"/>
        </w:rPr>
      </w:pPr>
      <w:r w:rsidRPr="001A3AB1">
        <w:rPr>
          <w:rFonts w:ascii="Cambria" w:hAnsi="Cambria" w:cs="Arial"/>
          <w:sz w:val="22"/>
          <w:szCs w:val="22"/>
          <w:lang w:val="fr-FR"/>
        </w:rPr>
        <w:lastRenderedPageBreak/>
        <w:t>Au moins quatre (4) commandes / contrats de même nature ou d’attestations de bonne exécution des travaux/ service antérieurs (dans le cas des travaux, services) et similaires aux travaux/ services à réaliser (recevable sous forme de PV de réception finale)</w:t>
      </w:r>
    </w:p>
    <w:p w14:paraId="05D53B2F" w14:textId="77777777" w:rsidR="008738C7" w:rsidRPr="001A3AB1" w:rsidRDefault="008738C7" w:rsidP="008738C7">
      <w:pPr>
        <w:pStyle w:val="Paragraphedeliste"/>
        <w:numPr>
          <w:ilvl w:val="0"/>
          <w:numId w:val="2"/>
        </w:numPr>
        <w:spacing w:after="80"/>
        <w:ind w:left="425" w:hanging="425"/>
        <w:contextualSpacing w:val="0"/>
        <w:jc w:val="both"/>
        <w:rPr>
          <w:rFonts w:ascii="Cambria" w:hAnsi="Cambria" w:cs="Arial"/>
          <w:sz w:val="22"/>
          <w:szCs w:val="22"/>
          <w:lang w:val="fr-FR"/>
        </w:rPr>
      </w:pPr>
      <w:r w:rsidRPr="001A3AB1">
        <w:rPr>
          <w:rFonts w:ascii="Cambria" w:hAnsi="Cambria" w:cs="Arial"/>
          <w:sz w:val="22"/>
          <w:szCs w:val="22"/>
          <w:u w:val="single"/>
          <w:lang w:val="fr-FR"/>
        </w:rPr>
        <w:t>Optionnel </w:t>
      </w:r>
      <w:r w:rsidRPr="001A3AB1">
        <w:rPr>
          <w:rFonts w:ascii="Cambria" w:hAnsi="Cambria" w:cs="Arial"/>
          <w:sz w:val="22"/>
          <w:szCs w:val="22"/>
          <w:lang w:val="fr-FR"/>
        </w:rPr>
        <w:t>: les échantillons réclamés contre décharge de dépôt</w:t>
      </w:r>
    </w:p>
    <w:p w14:paraId="604C2096" w14:textId="77777777" w:rsidR="008738C7" w:rsidRPr="00067583" w:rsidRDefault="008738C7" w:rsidP="008738C7">
      <w:pPr>
        <w:spacing w:after="80"/>
        <w:jc w:val="both"/>
        <w:rPr>
          <w:rFonts w:ascii="Cambria" w:hAnsi="Cambria" w:cs="Arial"/>
          <w:sz w:val="22"/>
          <w:szCs w:val="22"/>
          <w:lang w:val="fr-FR"/>
        </w:rPr>
      </w:pPr>
    </w:p>
    <w:p w14:paraId="638B0244" w14:textId="77777777" w:rsidR="008738C7" w:rsidRPr="00067583" w:rsidRDefault="008738C7" w:rsidP="008738C7">
      <w:pPr>
        <w:spacing w:after="80"/>
        <w:jc w:val="both"/>
        <w:rPr>
          <w:rFonts w:ascii="Cambria" w:hAnsi="Cambria" w:cs="Arial"/>
          <w:sz w:val="22"/>
          <w:szCs w:val="22"/>
          <w:lang w:val="fr-FR"/>
        </w:rPr>
      </w:pPr>
      <w:r w:rsidRPr="00067583">
        <w:rPr>
          <w:rFonts w:ascii="Cambria" w:hAnsi="Cambria" w:cs="Arial"/>
          <w:sz w:val="22"/>
          <w:szCs w:val="22"/>
          <w:lang w:val="fr-FR"/>
        </w:rPr>
        <w:t>Si un soumissionnaire décide de répondre à plusieurs lots différents, il est toléré que les pièces ci-dessous ne soient remises qu’en un seul exemplaire (entendu 1 orignal et 2 copies) dans une enveloppe séparée :</w:t>
      </w:r>
    </w:p>
    <w:p w14:paraId="66E2DA7E" w14:textId="77777777" w:rsidR="008738C7" w:rsidRPr="00067583" w:rsidRDefault="008738C7" w:rsidP="00A64991">
      <w:pPr>
        <w:pStyle w:val="Paragraphedeliste"/>
        <w:numPr>
          <w:ilvl w:val="0"/>
          <w:numId w:val="12"/>
        </w:numPr>
        <w:spacing w:after="80"/>
        <w:ind w:left="284" w:hanging="284"/>
        <w:contextualSpacing w:val="0"/>
        <w:jc w:val="both"/>
        <w:rPr>
          <w:rFonts w:ascii="Cambria" w:hAnsi="Cambria" w:cs="Arial"/>
          <w:sz w:val="22"/>
          <w:szCs w:val="22"/>
          <w:lang w:val="fr-FR"/>
        </w:rPr>
      </w:pPr>
      <w:r w:rsidRPr="00067583">
        <w:rPr>
          <w:rFonts w:ascii="Cambria" w:hAnsi="Cambria" w:cs="Arial"/>
          <w:sz w:val="22"/>
          <w:szCs w:val="22"/>
          <w:lang w:val="fr-FR"/>
        </w:rPr>
        <w:t>Lettre de soumission signée (Annexe C)</w:t>
      </w:r>
    </w:p>
    <w:p w14:paraId="27E51447" w14:textId="77777777" w:rsidR="008738C7" w:rsidRPr="00067583" w:rsidRDefault="008738C7" w:rsidP="00A64991">
      <w:pPr>
        <w:pStyle w:val="Paragraphedeliste"/>
        <w:numPr>
          <w:ilvl w:val="0"/>
          <w:numId w:val="12"/>
        </w:numPr>
        <w:spacing w:after="80"/>
        <w:ind w:left="284" w:hanging="284"/>
        <w:contextualSpacing w:val="0"/>
        <w:jc w:val="both"/>
        <w:rPr>
          <w:rFonts w:ascii="Cambria" w:hAnsi="Cambria" w:cs="Arial"/>
          <w:sz w:val="22"/>
          <w:szCs w:val="22"/>
          <w:lang w:val="fr-FR"/>
        </w:rPr>
      </w:pPr>
      <w:r w:rsidRPr="00067583">
        <w:rPr>
          <w:rFonts w:ascii="Cambria" w:hAnsi="Cambria" w:cs="Arial"/>
          <w:sz w:val="22"/>
          <w:szCs w:val="22"/>
          <w:u w:val="single"/>
          <w:lang w:val="fr-FR"/>
        </w:rPr>
        <w:t>Documents administratifs et d’existence légale </w:t>
      </w:r>
      <w:r w:rsidRPr="00067583">
        <w:rPr>
          <w:rFonts w:ascii="Cambria" w:hAnsi="Cambria" w:cs="Arial"/>
          <w:sz w:val="22"/>
          <w:szCs w:val="22"/>
          <w:lang w:val="fr-FR"/>
        </w:rPr>
        <w:t>:</w:t>
      </w:r>
    </w:p>
    <w:p w14:paraId="1A47AEFA" w14:textId="77777777" w:rsidR="008738C7" w:rsidRPr="00067583" w:rsidRDefault="008738C7" w:rsidP="00A64991">
      <w:pPr>
        <w:pStyle w:val="Paragraphedeliste"/>
        <w:numPr>
          <w:ilvl w:val="1"/>
          <w:numId w:val="12"/>
        </w:numPr>
        <w:spacing w:after="80"/>
        <w:jc w:val="both"/>
        <w:rPr>
          <w:rFonts w:ascii="Cambria" w:hAnsi="Cambria" w:cs="Arial"/>
          <w:sz w:val="22"/>
          <w:szCs w:val="22"/>
          <w:lang w:val="fr-FR"/>
        </w:rPr>
      </w:pPr>
      <w:r w:rsidRPr="00067583">
        <w:rPr>
          <w:rFonts w:ascii="Cambria" w:hAnsi="Cambria" w:cs="Arial"/>
          <w:sz w:val="22"/>
          <w:szCs w:val="22"/>
          <w:lang w:val="fr-FR"/>
        </w:rPr>
        <w:t>Enregistrement au Registre de Commerce ;</w:t>
      </w:r>
    </w:p>
    <w:p w14:paraId="4B1075BA" w14:textId="77777777" w:rsidR="008738C7" w:rsidRPr="00067583" w:rsidRDefault="008738C7" w:rsidP="00A64991">
      <w:pPr>
        <w:pStyle w:val="Paragraphedeliste"/>
        <w:numPr>
          <w:ilvl w:val="1"/>
          <w:numId w:val="12"/>
        </w:numPr>
        <w:spacing w:after="80"/>
        <w:jc w:val="both"/>
        <w:rPr>
          <w:rFonts w:ascii="Cambria" w:hAnsi="Cambria" w:cs="Arial"/>
          <w:sz w:val="22"/>
          <w:szCs w:val="22"/>
          <w:lang w:val="fr-FR"/>
        </w:rPr>
      </w:pPr>
      <w:r w:rsidRPr="00067583">
        <w:rPr>
          <w:rFonts w:ascii="Cambria" w:hAnsi="Cambria" w:cs="Arial"/>
          <w:sz w:val="22"/>
          <w:szCs w:val="22"/>
          <w:lang w:val="fr-FR"/>
        </w:rPr>
        <w:t>Numéro d’identification fiscale</w:t>
      </w:r>
    </w:p>
    <w:p w14:paraId="5181304B" w14:textId="1C99CCEB" w:rsidR="008738C7" w:rsidRPr="00067583" w:rsidRDefault="008738C7" w:rsidP="00A64991">
      <w:pPr>
        <w:pStyle w:val="Paragraphedeliste"/>
        <w:numPr>
          <w:ilvl w:val="1"/>
          <w:numId w:val="12"/>
        </w:numPr>
        <w:spacing w:after="80"/>
        <w:jc w:val="both"/>
        <w:rPr>
          <w:rFonts w:ascii="Cambria" w:hAnsi="Cambria" w:cs="Arial"/>
          <w:sz w:val="22"/>
          <w:szCs w:val="22"/>
          <w:lang w:val="fr-FR"/>
        </w:rPr>
      </w:pPr>
      <w:r w:rsidRPr="00067583">
        <w:rPr>
          <w:rFonts w:ascii="Cambria" w:hAnsi="Cambria" w:cs="Arial"/>
          <w:sz w:val="22"/>
          <w:szCs w:val="22"/>
          <w:lang w:val="fr-FR"/>
        </w:rPr>
        <w:t xml:space="preserve">Relevé d’Identité Bancaire (RIB) ou Attestation de domiciliation </w:t>
      </w:r>
      <w:r w:rsidR="00294578" w:rsidRPr="00067583">
        <w:rPr>
          <w:rFonts w:ascii="Cambria" w:hAnsi="Cambria" w:cs="Arial"/>
          <w:sz w:val="22"/>
          <w:szCs w:val="22"/>
          <w:lang w:val="fr-FR"/>
        </w:rPr>
        <w:t>bancaire ;</w:t>
      </w:r>
    </w:p>
    <w:p w14:paraId="64269146" w14:textId="1CA80B67" w:rsidR="008738C7" w:rsidRPr="00F31D38" w:rsidRDefault="008738C7" w:rsidP="00F31D38">
      <w:pPr>
        <w:pStyle w:val="Paragraphedeliste"/>
        <w:numPr>
          <w:ilvl w:val="1"/>
          <w:numId w:val="12"/>
        </w:numPr>
        <w:spacing w:after="80"/>
        <w:jc w:val="both"/>
        <w:rPr>
          <w:rFonts w:ascii="Cambria" w:hAnsi="Cambria" w:cs="Arial"/>
          <w:sz w:val="22"/>
          <w:szCs w:val="22"/>
          <w:lang w:val="fr-FR"/>
        </w:rPr>
      </w:pPr>
      <w:r w:rsidRPr="00067583">
        <w:rPr>
          <w:rFonts w:ascii="Cambria" w:hAnsi="Cambria" w:cs="Arial"/>
          <w:sz w:val="22"/>
          <w:szCs w:val="22"/>
          <w:lang w:val="fr-FR"/>
        </w:rPr>
        <w:t>Attestation fiscale</w:t>
      </w:r>
      <w:r w:rsidR="00F31D38">
        <w:rPr>
          <w:rFonts w:ascii="Cambria" w:hAnsi="Cambria" w:cs="Arial"/>
          <w:sz w:val="22"/>
          <w:szCs w:val="22"/>
          <w:lang w:val="fr-FR"/>
        </w:rPr>
        <w:t xml:space="preserve"> </w:t>
      </w:r>
      <w:r w:rsidR="00F31D38" w:rsidRPr="00F31D38">
        <w:rPr>
          <w:rFonts w:ascii="Cambria" w:hAnsi="Cambria" w:cs="Arial"/>
          <w:b/>
          <w:bCs/>
          <w:sz w:val="22"/>
          <w:szCs w:val="22"/>
          <w:lang w:val="fr-FR"/>
        </w:rPr>
        <w:t>‘’Quitus Fiscal"</w:t>
      </w:r>
      <w:r w:rsidRPr="00F31D38">
        <w:rPr>
          <w:rFonts w:ascii="Cambria" w:hAnsi="Cambria" w:cs="Arial"/>
          <w:sz w:val="22"/>
          <w:szCs w:val="22"/>
          <w:lang w:val="fr-FR"/>
        </w:rPr>
        <w:t xml:space="preserve"> (TVA)</w:t>
      </w:r>
    </w:p>
    <w:p w14:paraId="3CE52553" w14:textId="15168618" w:rsidR="005D4DAB" w:rsidRPr="00067583" w:rsidRDefault="005D4DAB" w:rsidP="00A64991">
      <w:pPr>
        <w:pStyle w:val="Paragraphedeliste"/>
        <w:numPr>
          <w:ilvl w:val="1"/>
          <w:numId w:val="12"/>
        </w:numPr>
        <w:spacing w:after="80"/>
        <w:jc w:val="both"/>
        <w:rPr>
          <w:rFonts w:ascii="Cambria" w:hAnsi="Cambria" w:cs="Arial"/>
          <w:sz w:val="22"/>
          <w:szCs w:val="22"/>
          <w:lang w:val="fr-FR"/>
        </w:rPr>
      </w:pPr>
      <w:r w:rsidRPr="00067583">
        <w:rPr>
          <w:rFonts w:ascii="Cambria" w:hAnsi="Cambria" w:cs="Arial"/>
          <w:sz w:val="22"/>
          <w:szCs w:val="22"/>
          <w:lang w:val="fr-FR"/>
        </w:rPr>
        <w:t>Patente</w:t>
      </w:r>
    </w:p>
    <w:p w14:paraId="36A01714" w14:textId="4DEAB647" w:rsidR="008738C7" w:rsidRPr="00067583" w:rsidRDefault="008738C7" w:rsidP="00A64991">
      <w:pPr>
        <w:pStyle w:val="Paragraphedeliste"/>
        <w:numPr>
          <w:ilvl w:val="1"/>
          <w:numId w:val="12"/>
        </w:numPr>
        <w:spacing w:after="80"/>
        <w:jc w:val="both"/>
        <w:rPr>
          <w:rFonts w:ascii="Cambria" w:hAnsi="Cambria" w:cs="Arial"/>
          <w:sz w:val="22"/>
          <w:szCs w:val="22"/>
          <w:lang w:val="fr-FR"/>
        </w:rPr>
      </w:pPr>
      <w:r w:rsidRPr="00067583">
        <w:rPr>
          <w:rFonts w:ascii="Cambria" w:hAnsi="Cambria" w:cs="Arial"/>
          <w:sz w:val="22"/>
          <w:szCs w:val="22"/>
          <w:lang w:val="fr-FR"/>
        </w:rPr>
        <w:t xml:space="preserve">Attestation de </w:t>
      </w:r>
      <w:r w:rsidR="00294578" w:rsidRPr="00067583">
        <w:rPr>
          <w:rFonts w:ascii="Cambria" w:hAnsi="Cambria" w:cs="Arial"/>
          <w:sz w:val="22"/>
          <w:szCs w:val="22"/>
          <w:lang w:val="fr-FR"/>
        </w:rPr>
        <w:t>non-liquidation</w:t>
      </w:r>
      <w:r w:rsidRPr="00067583">
        <w:rPr>
          <w:rFonts w:ascii="Cambria" w:hAnsi="Cambria" w:cs="Arial"/>
          <w:sz w:val="22"/>
          <w:szCs w:val="22"/>
          <w:lang w:val="fr-FR"/>
        </w:rPr>
        <w:t xml:space="preserve"> judiciaire ou non faillite</w:t>
      </w:r>
    </w:p>
    <w:p w14:paraId="36A21C47" w14:textId="77777777" w:rsidR="008738C7" w:rsidRPr="00067583" w:rsidRDefault="008738C7" w:rsidP="00A64991">
      <w:pPr>
        <w:pStyle w:val="Paragraphedeliste"/>
        <w:numPr>
          <w:ilvl w:val="0"/>
          <w:numId w:val="13"/>
        </w:numPr>
        <w:spacing w:after="80"/>
        <w:ind w:left="284" w:hanging="284"/>
        <w:contextualSpacing w:val="0"/>
        <w:jc w:val="both"/>
        <w:rPr>
          <w:rFonts w:ascii="Cambria" w:hAnsi="Cambria" w:cs="Arial"/>
          <w:sz w:val="22"/>
          <w:szCs w:val="22"/>
          <w:lang w:val="fr-FR"/>
        </w:rPr>
      </w:pPr>
      <w:r w:rsidRPr="00067583">
        <w:rPr>
          <w:rFonts w:ascii="Cambria" w:hAnsi="Cambria" w:cs="Arial"/>
          <w:sz w:val="22"/>
          <w:szCs w:val="22"/>
          <w:lang w:val="fr-FR"/>
        </w:rPr>
        <w:t>Le questionnaire Fournisseur (Annexe E)</w:t>
      </w:r>
    </w:p>
    <w:p w14:paraId="0423AA9C" w14:textId="25E8A4E9" w:rsidR="008738C7" w:rsidRPr="00067583" w:rsidRDefault="00067583" w:rsidP="00A64991">
      <w:pPr>
        <w:pStyle w:val="Paragraphedeliste"/>
        <w:numPr>
          <w:ilvl w:val="0"/>
          <w:numId w:val="13"/>
        </w:numPr>
        <w:spacing w:after="80"/>
        <w:ind w:left="284" w:hanging="284"/>
        <w:contextualSpacing w:val="0"/>
        <w:jc w:val="both"/>
        <w:rPr>
          <w:rFonts w:ascii="Cambria" w:hAnsi="Cambria" w:cs="Arial"/>
          <w:sz w:val="22"/>
          <w:szCs w:val="22"/>
          <w:lang w:val="fr-FR"/>
        </w:rPr>
      </w:pPr>
      <w:r w:rsidRPr="00067583">
        <w:rPr>
          <w:rFonts w:ascii="Cambria" w:hAnsi="Cambria" w:cs="Arial"/>
          <w:sz w:val="22"/>
          <w:szCs w:val="22"/>
          <w:lang w:val="fr-FR"/>
        </w:rPr>
        <w:t xml:space="preserve">Modèle </w:t>
      </w:r>
      <w:r w:rsidR="008738C7" w:rsidRPr="00067583">
        <w:rPr>
          <w:rFonts w:ascii="Cambria" w:hAnsi="Cambria" w:cs="Arial"/>
          <w:sz w:val="22"/>
          <w:szCs w:val="22"/>
          <w:lang w:val="fr-FR"/>
        </w:rPr>
        <w:t xml:space="preserve">Déclaration de non-exclusion (Annexe </w:t>
      </w:r>
      <w:r w:rsidRPr="00067583">
        <w:rPr>
          <w:rFonts w:ascii="Cambria" w:hAnsi="Cambria" w:cs="Arial"/>
          <w:sz w:val="22"/>
          <w:szCs w:val="22"/>
          <w:lang w:val="fr-FR"/>
        </w:rPr>
        <w:t>F</w:t>
      </w:r>
      <w:r w:rsidR="008738C7" w:rsidRPr="00067583">
        <w:rPr>
          <w:rFonts w:ascii="Cambria" w:hAnsi="Cambria" w:cs="Arial"/>
          <w:sz w:val="22"/>
          <w:szCs w:val="22"/>
          <w:lang w:val="fr-FR"/>
        </w:rPr>
        <w:t xml:space="preserve">) </w:t>
      </w:r>
    </w:p>
    <w:p w14:paraId="28027F1A" w14:textId="77777777" w:rsidR="00067583" w:rsidRPr="00067583" w:rsidRDefault="008738C7" w:rsidP="00A64991">
      <w:pPr>
        <w:pStyle w:val="Paragraphedeliste"/>
        <w:numPr>
          <w:ilvl w:val="0"/>
          <w:numId w:val="13"/>
        </w:numPr>
        <w:spacing w:after="80"/>
        <w:ind w:left="284" w:hanging="284"/>
        <w:contextualSpacing w:val="0"/>
        <w:jc w:val="both"/>
        <w:rPr>
          <w:rFonts w:ascii="Cambria" w:hAnsi="Cambria" w:cs="Arial"/>
          <w:sz w:val="22"/>
          <w:szCs w:val="22"/>
          <w:lang w:val="fr-FR"/>
        </w:rPr>
      </w:pPr>
      <w:r w:rsidRPr="00067583">
        <w:rPr>
          <w:rFonts w:ascii="Cambria" w:hAnsi="Cambria" w:cs="Arial"/>
          <w:sz w:val="22"/>
          <w:szCs w:val="22"/>
          <w:lang w:val="fr-FR"/>
        </w:rPr>
        <w:t>Les Conditions générales d’achat d</w:t>
      </w:r>
      <w:r w:rsidR="00067583" w:rsidRPr="00067583">
        <w:rPr>
          <w:rFonts w:ascii="Cambria" w:hAnsi="Cambria" w:cs="Arial"/>
          <w:sz w:val="22"/>
          <w:szCs w:val="22"/>
          <w:lang w:val="fr-FR"/>
        </w:rPr>
        <w:t>’</w:t>
      </w:r>
      <w:r w:rsidR="00D91100" w:rsidRPr="00067583">
        <w:rPr>
          <w:rFonts w:ascii="Cambria" w:hAnsi="Cambria" w:cs="Arial"/>
          <w:sz w:val="22"/>
          <w:szCs w:val="22"/>
          <w:lang w:val="fr-FR"/>
        </w:rPr>
        <w:t>Action Contre la Faim</w:t>
      </w:r>
      <w:r w:rsidR="00067583" w:rsidRPr="00067583">
        <w:rPr>
          <w:rFonts w:ascii="Cambria" w:hAnsi="Cambria" w:cs="Arial"/>
          <w:sz w:val="22"/>
          <w:szCs w:val="22"/>
          <w:lang w:val="fr-FR"/>
        </w:rPr>
        <w:t xml:space="preserve"> </w:t>
      </w:r>
      <w:r w:rsidRPr="00067583">
        <w:rPr>
          <w:rFonts w:ascii="Cambria" w:hAnsi="Cambria" w:cs="Arial"/>
          <w:sz w:val="22"/>
          <w:szCs w:val="22"/>
          <w:lang w:val="fr-FR"/>
        </w:rPr>
        <w:t xml:space="preserve">(Annexe </w:t>
      </w:r>
      <w:r w:rsidR="00067583" w:rsidRPr="00067583">
        <w:rPr>
          <w:rFonts w:ascii="Cambria" w:hAnsi="Cambria" w:cs="Arial"/>
          <w:sz w:val="22"/>
          <w:szCs w:val="22"/>
          <w:lang w:val="fr-FR"/>
        </w:rPr>
        <w:t>G</w:t>
      </w:r>
      <w:r w:rsidRPr="00067583">
        <w:rPr>
          <w:rFonts w:ascii="Cambria" w:hAnsi="Cambria" w:cs="Arial"/>
          <w:sz w:val="22"/>
          <w:szCs w:val="22"/>
          <w:lang w:val="fr-FR"/>
        </w:rPr>
        <w:t>)</w:t>
      </w:r>
    </w:p>
    <w:p w14:paraId="46FB977D" w14:textId="228A2036" w:rsidR="00067583" w:rsidRDefault="00067583" w:rsidP="00A64991">
      <w:pPr>
        <w:pStyle w:val="Paragraphedeliste"/>
        <w:numPr>
          <w:ilvl w:val="0"/>
          <w:numId w:val="13"/>
        </w:numPr>
        <w:spacing w:after="80"/>
        <w:ind w:left="284" w:hanging="284"/>
        <w:contextualSpacing w:val="0"/>
        <w:jc w:val="both"/>
        <w:rPr>
          <w:rFonts w:ascii="Cambria" w:hAnsi="Cambria" w:cs="Arial"/>
          <w:sz w:val="22"/>
          <w:szCs w:val="22"/>
          <w:lang w:val="fr-FR"/>
        </w:rPr>
      </w:pPr>
      <w:r w:rsidRPr="003807D7">
        <w:rPr>
          <w:rFonts w:ascii="Cambria" w:hAnsi="Cambria" w:cs="Arial"/>
          <w:sz w:val="22"/>
          <w:szCs w:val="22"/>
          <w:lang w:val="fr-FR"/>
        </w:rPr>
        <w:t>Bonnes pratiques commerciales d’action Contre La Faim (Annexe H)</w:t>
      </w:r>
    </w:p>
    <w:p w14:paraId="5A4C536C" w14:textId="73D4E4A2" w:rsidR="00972DFF" w:rsidRPr="00972DFF" w:rsidRDefault="00972DFF" w:rsidP="00A64991">
      <w:pPr>
        <w:pStyle w:val="Paragraphedeliste"/>
        <w:numPr>
          <w:ilvl w:val="0"/>
          <w:numId w:val="13"/>
        </w:numPr>
        <w:spacing w:after="80"/>
        <w:ind w:left="284" w:hanging="284"/>
        <w:contextualSpacing w:val="0"/>
        <w:jc w:val="both"/>
        <w:rPr>
          <w:rFonts w:ascii="Cambria" w:hAnsi="Cambria" w:cs="Arial"/>
          <w:bCs/>
          <w:sz w:val="22"/>
          <w:szCs w:val="22"/>
          <w:lang w:val="fr-FR"/>
        </w:rPr>
      </w:pPr>
      <w:r w:rsidRPr="00972DFF">
        <w:rPr>
          <w:rFonts w:ascii="Cambria" w:hAnsi="Cambria" w:cs="Arial"/>
          <w:bCs/>
          <w:sz w:val="22"/>
          <w:szCs w:val="22"/>
          <w:lang w:val="fr-FR"/>
        </w:rPr>
        <w:t>Clause de sauvegarde pour les fournisseurs (vendeurs) et les prestataires de services</w:t>
      </w:r>
      <w:r>
        <w:rPr>
          <w:rFonts w:ascii="Cambria" w:hAnsi="Cambria" w:cs="Arial"/>
          <w:bCs/>
          <w:sz w:val="22"/>
          <w:szCs w:val="22"/>
          <w:lang w:val="fr-FR"/>
        </w:rPr>
        <w:t xml:space="preserve"> (Annexe I)</w:t>
      </w:r>
    </w:p>
    <w:p w14:paraId="5ACC2E66" w14:textId="77777777" w:rsidR="008738C7" w:rsidRPr="00711D60" w:rsidRDefault="008738C7" w:rsidP="008738C7">
      <w:pPr>
        <w:spacing w:after="80"/>
        <w:jc w:val="both"/>
        <w:rPr>
          <w:rFonts w:ascii="Cambria" w:hAnsi="Cambria" w:cs="Arial"/>
          <w:sz w:val="22"/>
          <w:szCs w:val="22"/>
          <w:lang w:val="fr-FR"/>
        </w:rPr>
      </w:pPr>
    </w:p>
    <w:p w14:paraId="661CE9C0" w14:textId="77777777" w:rsidR="008738C7" w:rsidRPr="00711D60" w:rsidRDefault="008738C7" w:rsidP="008738C7">
      <w:pPr>
        <w:jc w:val="both"/>
        <w:rPr>
          <w:rFonts w:ascii="Cambria" w:hAnsi="Cambria" w:cs="Arial"/>
          <w:sz w:val="22"/>
          <w:szCs w:val="22"/>
          <w:lang w:val="fr-FR"/>
        </w:rPr>
      </w:pPr>
      <w:r w:rsidRPr="00711D60">
        <w:rPr>
          <w:rFonts w:ascii="Cambria" w:hAnsi="Cambria" w:cs="Arial"/>
          <w:sz w:val="22"/>
          <w:szCs w:val="22"/>
          <w:lang w:val="fr-FR"/>
        </w:rPr>
        <w:t>Les autres documents présentent des particularités et des aspects qui varient en fonction de chaque lot et qui par conséquent doivent être remis pour chaque lot (entendu 1 original et 2 copies).</w:t>
      </w:r>
    </w:p>
    <w:p w14:paraId="7E405DC3" w14:textId="77777777" w:rsidR="008738C7" w:rsidRPr="00711D60" w:rsidRDefault="008738C7" w:rsidP="008738C7">
      <w:pPr>
        <w:rPr>
          <w:rFonts w:ascii="Cambria" w:hAnsi="Cambria" w:cs="Arial"/>
          <w:sz w:val="24"/>
          <w:szCs w:val="24"/>
          <w:lang w:val="fr-FR"/>
        </w:rPr>
      </w:pPr>
    </w:p>
    <w:p w14:paraId="0659FB14" w14:textId="77777777" w:rsidR="008738C7" w:rsidRPr="00711D60" w:rsidRDefault="008738C7" w:rsidP="00A64991">
      <w:pPr>
        <w:pStyle w:val="Paragraphedeliste"/>
        <w:keepNext/>
        <w:numPr>
          <w:ilvl w:val="0"/>
          <w:numId w:val="3"/>
        </w:numPr>
        <w:spacing w:after="120"/>
        <w:ind w:left="510" w:hanging="510"/>
        <w:jc w:val="both"/>
        <w:outlineLvl w:val="0"/>
        <w:rPr>
          <w:rFonts w:ascii="Cambria" w:hAnsi="Cambria" w:cs="Arial"/>
          <w:b/>
          <w:sz w:val="24"/>
          <w:szCs w:val="24"/>
          <w:lang w:val="fr-FR" w:eastAsia="it-IT"/>
        </w:rPr>
      </w:pPr>
      <w:bookmarkStart w:id="27" w:name="_Toc479366403"/>
      <w:r w:rsidRPr="00711D60">
        <w:rPr>
          <w:rFonts w:ascii="Cambria" w:hAnsi="Cambria" w:cs="Arial"/>
          <w:b/>
          <w:sz w:val="24"/>
          <w:szCs w:val="24"/>
          <w:lang w:val="fr-FR" w:eastAsia="it-IT"/>
        </w:rPr>
        <w:t>Informations complémentaires avant la date limite de remise des offres</w:t>
      </w:r>
      <w:bookmarkEnd w:id="27"/>
    </w:p>
    <w:p w14:paraId="4501DDD8" w14:textId="77777777" w:rsidR="008738C7" w:rsidRPr="00711D60" w:rsidRDefault="008738C7" w:rsidP="008738C7">
      <w:pPr>
        <w:spacing w:after="80"/>
        <w:jc w:val="both"/>
        <w:rPr>
          <w:rFonts w:ascii="Cambria" w:hAnsi="Cambria" w:cs="Arial"/>
          <w:sz w:val="22"/>
          <w:szCs w:val="22"/>
          <w:lang w:val="fr-FR"/>
        </w:rPr>
      </w:pPr>
      <w:r w:rsidRPr="00711D60">
        <w:rPr>
          <w:rFonts w:ascii="Cambria" w:hAnsi="Cambria" w:cs="Arial"/>
          <w:sz w:val="22"/>
          <w:szCs w:val="22"/>
          <w:lang w:val="fr-FR"/>
        </w:rPr>
        <w:t>Le dossier d'appel d'offres doit être suffisamment clair afin d'éviter autant que possible que des informations complémentaires ne soient réclamées en cours de procédure par les fournisseurs et/ou prestataires de services invités à soumissionner. Si Action Contre la Faim, sur sa propre initiative ou en réponse à la demande d'un soumissionnaire potentiel, fournit des informations complémentaires sur le dossier d'appel d'offres, elle communiquera ces informations par écrit et simultanément à tous les autres soumissionnaires potentiels.</w:t>
      </w:r>
    </w:p>
    <w:p w14:paraId="73A88E6B" w14:textId="6249BB96" w:rsidR="008738C7" w:rsidRPr="00711D60" w:rsidRDefault="008738C7" w:rsidP="008738C7">
      <w:pPr>
        <w:spacing w:after="80"/>
        <w:jc w:val="both"/>
        <w:rPr>
          <w:rFonts w:ascii="Cambria" w:hAnsi="Cambria" w:cs="Arial"/>
          <w:sz w:val="22"/>
          <w:szCs w:val="22"/>
          <w:lang w:val="fr-FR"/>
        </w:rPr>
      </w:pPr>
      <w:r w:rsidRPr="00711D60">
        <w:rPr>
          <w:rFonts w:ascii="Cambria" w:hAnsi="Cambria" w:cs="Arial"/>
          <w:sz w:val="22"/>
          <w:szCs w:val="22"/>
          <w:lang w:val="fr-FR"/>
        </w:rPr>
        <w:t xml:space="preserve">Les soumissionnaires peuvent envoyer leurs questions par écrit à l’un des bureaux de représentation </w:t>
      </w:r>
      <w:r w:rsidRPr="003807D7">
        <w:rPr>
          <w:rFonts w:ascii="Cambria" w:hAnsi="Cambria" w:cs="Arial"/>
          <w:sz w:val="22"/>
          <w:szCs w:val="22"/>
          <w:lang w:val="fr-FR"/>
        </w:rPr>
        <w:t xml:space="preserve">d’Action Contre la </w:t>
      </w:r>
      <w:r w:rsidR="00294578" w:rsidRPr="003807D7">
        <w:rPr>
          <w:rFonts w:ascii="Cambria" w:hAnsi="Cambria" w:cs="Arial"/>
          <w:sz w:val="22"/>
          <w:szCs w:val="22"/>
          <w:lang w:val="fr-FR"/>
        </w:rPr>
        <w:t>Faim au</w:t>
      </w:r>
      <w:r w:rsidRPr="003807D7">
        <w:rPr>
          <w:rFonts w:ascii="Cambria" w:hAnsi="Cambria" w:cs="Arial"/>
          <w:b/>
          <w:sz w:val="22"/>
          <w:szCs w:val="22"/>
          <w:lang w:val="fr-FR"/>
        </w:rPr>
        <w:t xml:space="preserve"> plus tard le </w:t>
      </w:r>
      <w:r w:rsidR="007877BF">
        <w:rPr>
          <w:rFonts w:ascii="Cambria" w:hAnsi="Cambria" w:cs="Arial"/>
          <w:b/>
          <w:sz w:val="22"/>
          <w:szCs w:val="22"/>
          <w:lang w:val="fr-FR"/>
        </w:rPr>
        <w:t>20</w:t>
      </w:r>
      <w:r w:rsidR="003807D7" w:rsidRPr="003807D7">
        <w:rPr>
          <w:rFonts w:ascii="Cambria" w:hAnsi="Cambria" w:cs="Arial"/>
          <w:b/>
          <w:sz w:val="22"/>
          <w:szCs w:val="22"/>
          <w:lang w:val="fr-FR"/>
        </w:rPr>
        <w:t xml:space="preserve">/11/2025 </w:t>
      </w:r>
      <w:r w:rsidRPr="003807D7">
        <w:rPr>
          <w:rFonts w:ascii="Cambria" w:hAnsi="Cambria" w:cs="Arial"/>
          <w:b/>
          <w:sz w:val="22"/>
          <w:szCs w:val="22"/>
          <w:lang w:val="fr-FR"/>
        </w:rPr>
        <w:t>à 1</w:t>
      </w:r>
      <w:r w:rsidR="005D4DAB" w:rsidRPr="003807D7">
        <w:rPr>
          <w:rFonts w:ascii="Cambria" w:hAnsi="Cambria" w:cs="Arial"/>
          <w:b/>
          <w:sz w:val="22"/>
          <w:szCs w:val="22"/>
          <w:lang w:val="fr-FR"/>
        </w:rPr>
        <w:t>1</w:t>
      </w:r>
      <w:r w:rsidRPr="003807D7">
        <w:rPr>
          <w:rFonts w:ascii="Cambria" w:hAnsi="Cambria" w:cs="Arial"/>
          <w:b/>
          <w:sz w:val="22"/>
          <w:szCs w:val="22"/>
          <w:lang w:val="fr-FR"/>
        </w:rPr>
        <w:t>h</w:t>
      </w:r>
      <w:r w:rsidRPr="003807D7">
        <w:rPr>
          <w:rFonts w:ascii="Cambria" w:hAnsi="Cambria" w:cs="Arial"/>
          <w:sz w:val="22"/>
          <w:szCs w:val="22"/>
          <w:lang w:val="fr-FR"/>
        </w:rPr>
        <w:t>, en précisant la référence de publication et l'intitulé</w:t>
      </w:r>
      <w:r w:rsidRPr="00711D60">
        <w:rPr>
          <w:rFonts w:ascii="Cambria" w:hAnsi="Cambria" w:cs="Arial"/>
          <w:sz w:val="22"/>
          <w:szCs w:val="22"/>
          <w:lang w:val="fr-FR"/>
        </w:rPr>
        <w:t xml:space="preserve"> du marché ou communiquer aux personnels d’Action Contre la Faim</w:t>
      </w:r>
      <w:r w:rsidR="00572A52" w:rsidRPr="00711D60">
        <w:rPr>
          <w:rFonts w:ascii="Cambria" w:hAnsi="Cambria" w:cs="Arial"/>
          <w:sz w:val="22"/>
          <w:szCs w:val="22"/>
          <w:lang w:val="fr-FR"/>
        </w:rPr>
        <w:t>,</w:t>
      </w:r>
      <w:r w:rsidRPr="00711D60">
        <w:rPr>
          <w:rFonts w:ascii="Cambria" w:hAnsi="Cambria" w:cs="Arial"/>
          <w:sz w:val="22"/>
          <w:szCs w:val="22"/>
          <w:lang w:val="fr-FR"/>
        </w:rPr>
        <w:t xml:space="preserve"> suivant :</w:t>
      </w:r>
    </w:p>
    <w:p w14:paraId="246C8EBE" w14:textId="41AE54CA" w:rsidR="008738C7" w:rsidRPr="00BF4AA3" w:rsidRDefault="008738C7" w:rsidP="008738C7">
      <w:pPr>
        <w:jc w:val="both"/>
        <w:rPr>
          <w:rFonts w:ascii="Cambria" w:eastAsia="Calibri" w:hAnsi="Cambria" w:cs="Arial"/>
          <w:b/>
          <w:bCs/>
          <w:sz w:val="22"/>
          <w:szCs w:val="22"/>
          <w:lang w:val="fr-FR" w:eastAsia="en-GB"/>
        </w:rPr>
      </w:pPr>
      <w:r w:rsidRPr="00BF4AA3">
        <w:rPr>
          <w:rFonts w:ascii="Cambria" w:eastAsia="Calibri" w:hAnsi="Cambria" w:cs="Arial"/>
          <w:b/>
          <w:bCs/>
          <w:sz w:val="22"/>
          <w:szCs w:val="22"/>
          <w:lang w:val="fr-FR" w:eastAsia="en-GB"/>
        </w:rPr>
        <w:t>Abdallah Ben Mansour</w:t>
      </w:r>
      <w:ins w:id="28" w:author="jb bove" w:date="2022-01-20T10:54:00Z">
        <w:r w:rsidRPr="00BF4AA3">
          <w:rPr>
            <w:rFonts w:ascii="Cambria" w:eastAsia="Calibri" w:hAnsi="Cambria" w:cs="Arial"/>
            <w:b/>
            <w:bCs/>
            <w:sz w:val="22"/>
            <w:szCs w:val="22"/>
            <w:lang w:val="fr-FR" w:eastAsia="en-GB"/>
          </w:rPr>
          <w:t xml:space="preserve"> </w:t>
        </w:r>
      </w:ins>
      <w:r w:rsidRPr="00BF4AA3">
        <w:rPr>
          <w:rFonts w:ascii="Cambria" w:eastAsia="Calibri" w:hAnsi="Cambria" w:cs="Arial"/>
          <w:b/>
          <w:bCs/>
          <w:sz w:val="22"/>
          <w:szCs w:val="22"/>
          <w:lang w:val="fr-FR" w:eastAsia="en-GB"/>
        </w:rPr>
        <w:t>| Responsable Département Logistique</w:t>
      </w:r>
      <w:r w:rsidR="00BF4AA3">
        <w:rPr>
          <w:rFonts w:ascii="Cambria" w:eastAsia="Calibri" w:hAnsi="Cambria" w:cs="Arial"/>
          <w:b/>
          <w:bCs/>
          <w:sz w:val="22"/>
          <w:szCs w:val="22"/>
          <w:lang w:val="fr-FR" w:eastAsia="en-GB"/>
        </w:rPr>
        <w:t xml:space="preserve"> Port au Prince</w:t>
      </w:r>
    </w:p>
    <w:p w14:paraId="37AF4B2D" w14:textId="009FD12E" w:rsidR="00BF4AA3" w:rsidRDefault="008738C7" w:rsidP="00BF4AA3">
      <w:pPr>
        <w:jc w:val="both"/>
        <w:rPr>
          <w:rFonts w:ascii="Cambria" w:eastAsia="Calibri" w:hAnsi="Cambria" w:cs="Arial"/>
          <w:b/>
          <w:bCs/>
          <w:sz w:val="22"/>
          <w:szCs w:val="22"/>
          <w:lang w:val="fr-FR" w:eastAsia="en-GB"/>
        </w:rPr>
      </w:pPr>
      <w:r w:rsidRPr="00BF4AA3">
        <w:rPr>
          <w:rFonts w:ascii="Cambria" w:eastAsia="Calibri" w:hAnsi="Cambria" w:cs="Arial"/>
          <w:b/>
          <w:bCs/>
          <w:sz w:val="22"/>
          <w:szCs w:val="22"/>
          <w:lang w:val="fr-FR" w:eastAsia="en-GB"/>
        </w:rPr>
        <w:t>Email</w:t>
      </w:r>
      <w:r w:rsidR="00BF4AA3">
        <w:rPr>
          <w:rFonts w:ascii="Cambria" w:eastAsia="Calibri" w:hAnsi="Cambria" w:cs="Arial"/>
          <w:b/>
          <w:bCs/>
          <w:sz w:val="22"/>
          <w:szCs w:val="22"/>
          <w:lang w:val="fr-FR" w:eastAsia="en-GB"/>
        </w:rPr>
        <w:t xml:space="preserve"> </w:t>
      </w:r>
      <w:r w:rsidRPr="00BF4AA3">
        <w:rPr>
          <w:rFonts w:ascii="Cambria" w:eastAsia="Calibri" w:hAnsi="Cambria" w:cs="Arial"/>
          <w:b/>
          <w:bCs/>
          <w:sz w:val="22"/>
          <w:szCs w:val="22"/>
          <w:lang w:val="fr-FR" w:eastAsia="en-GB"/>
        </w:rPr>
        <w:t xml:space="preserve">: </w:t>
      </w:r>
      <w:hyperlink r:id="rId8" w:history="1">
        <w:r w:rsidR="00BF4AA3" w:rsidRPr="00BF4AA3">
          <w:rPr>
            <w:rStyle w:val="Lienhypertexte"/>
            <w:rFonts w:ascii="Cambria" w:eastAsia="Calibri" w:hAnsi="Cambria" w:cs="Arial"/>
            <w:sz w:val="22"/>
            <w:szCs w:val="22"/>
            <w:lang w:val="fr-FR" w:eastAsia="en-GB"/>
          </w:rPr>
          <w:t>abenmansour@ht-actioncontrelafaim.org</w:t>
        </w:r>
      </w:hyperlink>
    </w:p>
    <w:p w14:paraId="1265D45A" w14:textId="77777777" w:rsidR="00BF4AA3" w:rsidRDefault="00BF4AA3" w:rsidP="00BF4AA3">
      <w:pPr>
        <w:jc w:val="both"/>
        <w:rPr>
          <w:rFonts w:ascii="Cambria" w:eastAsia="Calibri" w:hAnsi="Cambria" w:cs="Arial"/>
          <w:b/>
          <w:bCs/>
          <w:sz w:val="22"/>
          <w:szCs w:val="22"/>
          <w:lang w:val="fr-FR" w:eastAsia="en-GB"/>
        </w:rPr>
      </w:pPr>
    </w:p>
    <w:p w14:paraId="2E0B3C6E" w14:textId="7F604E41" w:rsidR="00BF4AA3" w:rsidRDefault="00BF4AA3" w:rsidP="00BF4AA3">
      <w:pPr>
        <w:jc w:val="both"/>
        <w:rPr>
          <w:rFonts w:ascii="Cambria" w:eastAsia="Calibri" w:hAnsi="Cambria" w:cs="Arial"/>
          <w:b/>
          <w:bCs/>
          <w:sz w:val="22"/>
          <w:szCs w:val="22"/>
          <w:lang w:val="fr-FR" w:eastAsia="en-GB"/>
        </w:rPr>
      </w:pPr>
      <w:r>
        <w:rPr>
          <w:rFonts w:ascii="Cambria" w:eastAsia="Calibri" w:hAnsi="Cambria" w:cs="Arial"/>
          <w:b/>
          <w:bCs/>
          <w:sz w:val="22"/>
          <w:szCs w:val="22"/>
          <w:lang w:val="fr-FR" w:eastAsia="en-GB"/>
        </w:rPr>
        <w:t>Smith Felix, Charge de la Logistique Port au Prince</w:t>
      </w:r>
    </w:p>
    <w:p w14:paraId="1FC17555" w14:textId="24558A1A" w:rsidR="00BF4AA3" w:rsidRPr="00BF4AA3" w:rsidRDefault="00BF4AA3" w:rsidP="00BF4AA3">
      <w:pPr>
        <w:jc w:val="both"/>
        <w:rPr>
          <w:rFonts w:ascii="Cambria" w:eastAsia="Calibri" w:hAnsi="Cambria" w:cs="Arial"/>
          <w:sz w:val="22"/>
          <w:szCs w:val="22"/>
          <w:lang w:val="fr-FR" w:eastAsia="en-GB"/>
        </w:rPr>
      </w:pPr>
      <w:r>
        <w:rPr>
          <w:rFonts w:ascii="Cambria" w:eastAsia="Calibri" w:hAnsi="Cambria" w:cs="Arial"/>
          <w:b/>
          <w:bCs/>
          <w:sz w:val="22"/>
          <w:szCs w:val="22"/>
          <w:lang w:val="fr-FR" w:eastAsia="en-GB"/>
        </w:rPr>
        <w:t>Mobile :</w:t>
      </w:r>
      <w:r w:rsidRPr="00BF4AA3">
        <w:rPr>
          <w:lang w:val="fr-FR"/>
        </w:rPr>
        <w:t xml:space="preserve"> + </w:t>
      </w:r>
      <w:r w:rsidRPr="00BF4AA3">
        <w:rPr>
          <w:rFonts w:ascii="Cambria" w:eastAsia="Calibri" w:hAnsi="Cambria" w:cs="Arial"/>
          <w:sz w:val="22"/>
          <w:szCs w:val="22"/>
          <w:lang w:val="fr-FR" w:eastAsia="en-GB"/>
        </w:rPr>
        <w:t>509 3791 4434</w:t>
      </w:r>
    </w:p>
    <w:p w14:paraId="6B7CBDC9" w14:textId="3D348300" w:rsidR="00BF4AA3" w:rsidRDefault="00BF4AA3" w:rsidP="00BF4AA3">
      <w:pPr>
        <w:jc w:val="both"/>
        <w:rPr>
          <w:rFonts w:ascii="Cambria" w:eastAsia="Calibri" w:hAnsi="Cambria" w:cs="Arial"/>
          <w:b/>
          <w:bCs/>
          <w:sz w:val="22"/>
          <w:szCs w:val="22"/>
          <w:lang w:val="fr-FR" w:eastAsia="en-GB"/>
        </w:rPr>
      </w:pPr>
      <w:r>
        <w:rPr>
          <w:rFonts w:ascii="Cambria" w:eastAsia="Calibri" w:hAnsi="Cambria" w:cs="Arial"/>
          <w:b/>
          <w:bCs/>
          <w:sz w:val="22"/>
          <w:szCs w:val="22"/>
          <w:lang w:val="fr-FR" w:eastAsia="en-GB"/>
        </w:rPr>
        <w:t xml:space="preserve">Email : </w:t>
      </w:r>
      <w:hyperlink r:id="rId9" w:history="1">
        <w:r w:rsidRPr="00BF4AA3">
          <w:rPr>
            <w:rStyle w:val="Lienhypertexte"/>
            <w:rFonts w:ascii="Cambria" w:eastAsia="Calibri" w:hAnsi="Cambria" w:cs="Arial"/>
            <w:sz w:val="22"/>
            <w:szCs w:val="22"/>
            <w:lang w:val="fr-FR" w:eastAsia="en-GB"/>
          </w:rPr>
          <w:t>support-pap@ht-actioncontrelafaim.org</w:t>
        </w:r>
      </w:hyperlink>
    </w:p>
    <w:p w14:paraId="08864CAA" w14:textId="77777777" w:rsidR="008738C7" w:rsidRPr="00711D60" w:rsidRDefault="008738C7" w:rsidP="008738C7">
      <w:pPr>
        <w:jc w:val="both"/>
        <w:rPr>
          <w:rFonts w:ascii="Cambria" w:eastAsia="Calibri" w:hAnsi="Cambria" w:cs="Arial"/>
          <w:b/>
          <w:bCs/>
          <w:sz w:val="22"/>
          <w:szCs w:val="22"/>
          <w:highlight w:val="yellow"/>
          <w:lang w:val="fr-FR" w:eastAsia="en-GB"/>
        </w:rPr>
      </w:pPr>
    </w:p>
    <w:p w14:paraId="2337BBF9" w14:textId="3A195A68" w:rsidR="008738C7" w:rsidRPr="00294578" w:rsidRDefault="00294578" w:rsidP="008738C7">
      <w:pPr>
        <w:jc w:val="both"/>
        <w:rPr>
          <w:rFonts w:ascii="Cambria" w:eastAsia="Calibri" w:hAnsi="Cambria" w:cs="Arial"/>
          <w:b/>
          <w:bCs/>
          <w:sz w:val="22"/>
          <w:szCs w:val="22"/>
          <w:lang w:val="it-IT" w:eastAsia="en-GB"/>
        </w:rPr>
      </w:pPr>
      <w:r w:rsidRPr="00294578">
        <w:rPr>
          <w:rFonts w:ascii="Cambria" w:eastAsia="Calibri" w:hAnsi="Cambria" w:cs="Arial"/>
          <w:b/>
          <w:bCs/>
          <w:sz w:val="22"/>
          <w:szCs w:val="22"/>
          <w:lang w:val="it-IT" w:eastAsia="en-GB"/>
        </w:rPr>
        <w:t>DORRELUS Marckencia</w:t>
      </w:r>
      <w:r w:rsidR="00BF4AA3">
        <w:rPr>
          <w:rFonts w:ascii="Cambria" w:eastAsia="Calibri" w:hAnsi="Cambria" w:cs="Arial"/>
          <w:b/>
          <w:bCs/>
          <w:sz w:val="22"/>
          <w:szCs w:val="22"/>
          <w:lang w:val="it-IT" w:eastAsia="en-GB"/>
        </w:rPr>
        <w:t>, Charge de la Logistique Gonaive</w:t>
      </w:r>
    </w:p>
    <w:p w14:paraId="2321D45F" w14:textId="55C60AAE" w:rsidR="008738C7" w:rsidRPr="00294578" w:rsidRDefault="00294578" w:rsidP="008738C7">
      <w:pPr>
        <w:jc w:val="both"/>
        <w:rPr>
          <w:rFonts w:ascii="Cambria" w:eastAsia="Calibri" w:hAnsi="Cambria" w:cs="Arial"/>
          <w:b/>
          <w:bCs/>
          <w:sz w:val="22"/>
          <w:szCs w:val="22"/>
          <w:lang w:val="fr-FR" w:eastAsia="en-GB"/>
        </w:rPr>
      </w:pPr>
      <w:r w:rsidRPr="00294578">
        <w:rPr>
          <w:rFonts w:ascii="Cambria" w:eastAsia="Calibri" w:hAnsi="Cambria" w:cs="Arial"/>
          <w:b/>
          <w:bCs/>
          <w:sz w:val="22"/>
          <w:szCs w:val="22"/>
          <w:lang w:val="fr-FR" w:eastAsia="en-GB"/>
        </w:rPr>
        <w:t>Mobile :</w:t>
      </w:r>
      <w:r w:rsidR="008738C7" w:rsidRPr="00294578">
        <w:rPr>
          <w:rFonts w:ascii="Cambria" w:eastAsia="Calibri" w:hAnsi="Cambria" w:cs="Arial"/>
          <w:b/>
          <w:bCs/>
          <w:sz w:val="22"/>
          <w:szCs w:val="22"/>
          <w:lang w:val="fr-FR" w:eastAsia="en-GB"/>
        </w:rPr>
        <w:t xml:space="preserve"> </w:t>
      </w:r>
      <w:r w:rsidRPr="00BF4AA3">
        <w:rPr>
          <w:rFonts w:ascii="Cambria" w:eastAsia="Calibri" w:hAnsi="Cambria" w:cs="Arial"/>
          <w:sz w:val="22"/>
          <w:szCs w:val="22"/>
          <w:lang w:val="fr-FR" w:eastAsia="en-GB"/>
        </w:rPr>
        <w:t>+509 31 17 35 83</w:t>
      </w:r>
    </w:p>
    <w:p w14:paraId="63DD0F1C" w14:textId="47336EE9" w:rsidR="008738C7" w:rsidRPr="00711D60" w:rsidRDefault="00294578" w:rsidP="008738C7">
      <w:pPr>
        <w:jc w:val="both"/>
        <w:rPr>
          <w:rFonts w:ascii="Cambria" w:eastAsia="Calibri" w:hAnsi="Cambria" w:cs="Arial"/>
          <w:b/>
          <w:bCs/>
          <w:sz w:val="22"/>
          <w:szCs w:val="22"/>
          <w:lang w:val="fr-FR" w:eastAsia="en-GB"/>
        </w:rPr>
      </w:pPr>
      <w:r w:rsidRPr="00294578">
        <w:rPr>
          <w:rFonts w:ascii="Cambria" w:eastAsia="Calibri" w:hAnsi="Cambria" w:cs="Arial"/>
          <w:b/>
          <w:bCs/>
          <w:sz w:val="22"/>
          <w:szCs w:val="22"/>
          <w:lang w:val="fr-FR" w:eastAsia="en-GB"/>
        </w:rPr>
        <w:t>Email :</w:t>
      </w:r>
      <w:r w:rsidR="008738C7" w:rsidRPr="00294578">
        <w:rPr>
          <w:rFonts w:ascii="Cambria" w:eastAsia="Calibri" w:hAnsi="Cambria" w:cs="Arial"/>
          <w:b/>
          <w:bCs/>
          <w:sz w:val="22"/>
          <w:szCs w:val="22"/>
          <w:lang w:val="fr-FR" w:eastAsia="en-GB"/>
        </w:rPr>
        <w:t xml:space="preserve"> </w:t>
      </w:r>
      <w:hyperlink r:id="rId10" w:history="1">
        <w:r w:rsidRPr="00BF4AA3">
          <w:rPr>
            <w:rStyle w:val="Lienhypertexte"/>
            <w:rFonts w:ascii="Cambria" w:eastAsia="Calibri" w:hAnsi="Cambria" w:cs="Arial"/>
            <w:sz w:val="22"/>
            <w:szCs w:val="22"/>
            <w:lang w:val="fr-FR" w:eastAsia="en-GB"/>
          </w:rPr>
          <w:t>dpierremarckensia@ht-actioncontrelafaim.org</w:t>
        </w:r>
      </w:hyperlink>
      <w:r w:rsidRPr="00BF4AA3">
        <w:rPr>
          <w:rFonts w:ascii="Cambria" w:eastAsia="Calibri" w:hAnsi="Cambria" w:cs="Arial"/>
          <w:sz w:val="22"/>
          <w:szCs w:val="22"/>
          <w:lang w:val="fr-FR" w:eastAsia="en-GB"/>
        </w:rPr>
        <w:t>;</w:t>
      </w:r>
      <w:r>
        <w:rPr>
          <w:rFonts w:ascii="Cambria" w:eastAsia="Calibri" w:hAnsi="Cambria" w:cs="Arial"/>
          <w:b/>
          <w:bCs/>
          <w:sz w:val="22"/>
          <w:szCs w:val="22"/>
          <w:lang w:val="fr-FR" w:eastAsia="en-GB"/>
        </w:rPr>
        <w:t xml:space="preserve"> </w:t>
      </w:r>
    </w:p>
    <w:p w14:paraId="3299A227" w14:textId="77777777" w:rsidR="008738C7" w:rsidRPr="00711D60" w:rsidRDefault="008738C7" w:rsidP="008738C7">
      <w:pPr>
        <w:jc w:val="both"/>
        <w:rPr>
          <w:rFonts w:ascii="Cambria" w:eastAsia="Calibri" w:hAnsi="Cambria" w:cs="Arial"/>
          <w:sz w:val="22"/>
          <w:szCs w:val="22"/>
          <w:lang w:val="fr-FR" w:eastAsia="en-GB"/>
        </w:rPr>
      </w:pPr>
    </w:p>
    <w:p w14:paraId="4AEE8B1C" w14:textId="77777777" w:rsidR="008738C7" w:rsidRPr="00711D60" w:rsidRDefault="008738C7" w:rsidP="008738C7">
      <w:pPr>
        <w:spacing w:after="80"/>
        <w:jc w:val="both"/>
        <w:rPr>
          <w:rFonts w:ascii="Cambria" w:hAnsi="Cambria" w:cs="Arial"/>
          <w:sz w:val="22"/>
          <w:szCs w:val="22"/>
          <w:lang w:val="fr-FR"/>
        </w:rPr>
      </w:pPr>
      <w:r w:rsidRPr="00711D60">
        <w:rPr>
          <w:rFonts w:ascii="Cambria" w:hAnsi="Cambria" w:cs="Arial"/>
          <w:sz w:val="22"/>
          <w:szCs w:val="22"/>
          <w:lang w:val="fr-FR"/>
        </w:rPr>
        <w:t>Les points d’éclaircissement abordés durant ces échanges seront résumés et transmis à l’ensemble des soumissionnaires ayant reçu le dossier de consultation.</w:t>
      </w:r>
    </w:p>
    <w:p w14:paraId="3C5B7BF3" w14:textId="77777777" w:rsidR="008738C7" w:rsidRPr="00711D60" w:rsidRDefault="008738C7" w:rsidP="008738C7">
      <w:pPr>
        <w:spacing w:after="80"/>
        <w:jc w:val="both"/>
        <w:rPr>
          <w:rFonts w:ascii="Cambria" w:hAnsi="Cambria" w:cs="Arial"/>
          <w:sz w:val="22"/>
          <w:szCs w:val="22"/>
          <w:lang w:val="fr-FR"/>
        </w:rPr>
      </w:pPr>
      <w:r w:rsidRPr="00711D60">
        <w:rPr>
          <w:rFonts w:ascii="Cambria" w:hAnsi="Cambria" w:cs="Arial"/>
          <w:sz w:val="22"/>
          <w:szCs w:val="22"/>
          <w:lang w:val="fr-FR"/>
        </w:rPr>
        <w:t>Action Contre la Faim n'a aucune obligation de fournir des éclaircissements après cette date.</w:t>
      </w:r>
    </w:p>
    <w:p w14:paraId="1CAEFDC2" w14:textId="77777777" w:rsidR="008738C7" w:rsidRPr="00711D60" w:rsidRDefault="008738C7" w:rsidP="008738C7">
      <w:pPr>
        <w:rPr>
          <w:rFonts w:ascii="Cambria" w:hAnsi="Cambria" w:cs="Arial"/>
          <w:sz w:val="22"/>
          <w:szCs w:val="22"/>
          <w:lang w:val="fr-FR"/>
        </w:rPr>
      </w:pPr>
    </w:p>
    <w:p w14:paraId="7C6D557C" w14:textId="77777777" w:rsidR="00D66226" w:rsidRPr="00711D60" w:rsidRDefault="008738C7" w:rsidP="00A64991">
      <w:pPr>
        <w:pStyle w:val="Paragraphedeliste"/>
        <w:keepNext/>
        <w:numPr>
          <w:ilvl w:val="0"/>
          <w:numId w:val="3"/>
        </w:numPr>
        <w:spacing w:after="120"/>
        <w:ind w:left="510" w:hanging="510"/>
        <w:jc w:val="both"/>
        <w:outlineLvl w:val="0"/>
        <w:rPr>
          <w:rFonts w:ascii="Cambria" w:hAnsi="Cambria" w:cs="Arial"/>
          <w:b/>
          <w:sz w:val="24"/>
          <w:szCs w:val="24"/>
          <w:lang w:val="fr-FR" w:eastAsia="it-IT" w:bidi="fr-FR"/>
        </w:rPr>
      </w:pPr>
      <w:bookmarkStart w:id="29" w:name="_Toc479366404"/>
      <w:r w:rsidRPr="00711D60">
        <w:rPr>
          <w:rFonts w:ascii="Cambria" w:hAnsi="Cambria" w:cs="Arial"/>
          <w:b/>
          <w:sz w:val="24"/>
          <w:szCs w:val="24"/>
          <w:lang w:val="fr-FR" w:eastAsia="it-IT"/>
        </w:rPr>
        <w:lastRenderedPageBreak/>
        <w:t>Modification ou retrait des offres</w:t>
      </w:r>
      <w:bookmarkEnd w:id="29"/>
    </w:p>
    <w:p w14:paraId="5F0FF2F3" w14:textId="7DB8CC71" w:rsidR="00D66226" w:rsidRPr="00711D60" w:rsidRDefault="00137B48" w:rsidP="00A64991">
      <w:pPr>
        <w:pStyle w:val="Paragraphedeliste"/>
        <w:keepNext/>
        <w:numPr>
          <w:ilvl w:val="1"/>
          <w:numId w:val="20"/>
        </w:numPr>
        <w:spacing w:after="120"/>
        <w:jc w:val="both"/>
        <w:outlineLvl w:val="0"/>
        <w:rPr>
          <w:rFonts w:ascii="Cambria" w:hAnsi="Cambria" w:cs="Arial"/>
          <w:b/>
          <w:sz w:val="24"/>
          <w:szCs w:val="24"/>
          <w:lang w:val="fr-FR" w:eastAsia="it-IT" w:bidi="fr-FR"/>
        </w:rPr>
      </w:pPr>
      <w:r w:rsidRPr="00137B48">
        <w:rPr>
          <w:rFonts w:ascii="Cambria" w:hAnsi="Cambria"/>
          <w:sz w:val="22"/>
          <w:szCs w:val="22"/>
          <w:lang w:val="fr-FR" w:eastAsia="it-IT"/>
        </w:rPr>
        <w:t xml:space="preserve">Les soumissionnaires peuvent modifier leur offre au plus tard le </w:t>
      </w:r>
      <w:r w:rsidR="007877BF">
        <w:rPr>
          <w:rFonts w:ascii="Cambria" w:hAnsi="Cambria"/>
          <w:b/>
          <w:bCs/>
          <w:sz w:val="22"/>
          <w:szCs w:val="22"/>
          <w:lang w:val="fr-FR" w:eastAsia="it-IT"/>
        </w:rPr>
        <w:t>2</w:t>
      </w:r>
      <w:r w:rsidR="000532DC">
        <w:rPr>
          <w:rFonts w:ascii="Cambria" w:hAnsi="Cambria"/>
          <w:b/>
          <w:bCs/>
          <w:sz w:val="22"/>
          <w:szCs w:val="22"/>
          <w:lang w:val="fr-FR" w:eastAsia="it-IT"/>
        </w:rPr>
        <w:t>5</w:t>
      </w:r>
      <w:r w:rsidRPr="00137B48">
        <w:rPr>
          <w:rFonts w:ascii="Cambria" w:hAnsi="Cambria"/>
          <w:b/>
          <w:bCs/>
          <w:sz w:val="22"/>
          <w:szCs w:val="22"/>
          <w:lang w:val="fr-FR" w:eastAsia="it-IT"/>
        </w:rPr>
        <w:t xml:space="preserve"> novembre 2025 à </w:t>
      </w:r>
      <w:r w:rsidR="000532DC">
        <w:rPr>
          <w:rFonts w:ascii="Cambria" w:hAnsi="Cambria"/>
          <w:b/>
          <w:bCs/>
          <w:sz w:val="22"/>
          <w:szCs w:val="22"/>
          <w:lang w:val="fr-FR" w:eastAsia="it-IT"/>
        </w:rPr>
        <w:t>09</w:t>
      </w:r>
      <w:r w:rsidRPr="00137B48">
        <w:rPr>
          <w:rFonts w:ascii="Cambria" w:hAnsi="Cambria"/>
          <w:b/>
          <w:bCs/>
          <w:sz w:val="22"/>
          <w:szCs w:val="22"/>
          <w:lang w:val="fr-FR" w:eastAsia="it-IT"/>
        </w:rPr>
        <w:t xml:space="preserve"> h</w:t>
      </w:r>
      <w:r w:rsidRPr="00137B48">
        <w:rPr>
          <w:rFonts w:ascii="Cambria" w:hAnsi="Cambria"/>
          <w:sz w:val="22"/>
          <w:szCs w:val="22"/>
          <w:lang w:val="fr-FR" w:eastAsia="it-IT"/>
        </w:rPr>
        <w:t>. Aucune offre ne pourra être modifiée après cette date. Les retraits de dossiers mentionnés ci-dessus sont inconditionnels et mettent fin à toute participation à la procédure d’appel d’offres</w:t>
      </w:r>
      <w:r w:rsidR="008738C7" w:rsidRPr="00711D60">
        <w:rPr>
          <w:rFonts w:ascii="Cambria" w:hAnsi="Cambria"/>
          <w:sz w:val="22"/>
          <w:szCs w:val="22"/>
          <w:lang w:val="fr-FR" w:eastAsia="it-IT"/>
        </w:rPr>
        <w:t>.</w:t>
      </w:r>
    </w:p>
    <w:p w14:paraId="45B0AA61" w14:textId="77777777" w:rsidR="00D66226" w:rsidRPr="00711D60" w:rsidRDefault="00D66226" w:rsidP="00D66226">
      <w:pPr>
        <w:pStyle w:val="Paragraphedeliste"/>
        <w:keepNext/>
        <w:spacing w:after="120"/>
        <w:ind w:left="420"/>
        <w:jc w:val="both"/>
        <w:outlineLvl w:val="0"/>
        <w:rPr>
          <w:rFonts w:ascii="Cambria" w:hAnsi="Cambria" w:cs="Arial"/>
          <w:b/>
          <w:sz w:val="24"/>
          <w:szCs w:val="24"/>
          <w:lang w:val="fr-FR" w:eastAsia="it-IT" w:bidi="fr-FR"/>
        </w:rPr>
      </w:pPr>
    </w:p>
    <w:p w14:paraId="17C0BCD1" w14:textId="3E378DCC" w:rsidR="00D66226" w:rsidRPr="00711D60" w:rsidRDefault="008738C7" w:rsidP="00A64991">
      <w:pPr>
        <w:pStyle w:val="Paragraphedeliste"/>
        <w:keepNext/>
        <w:numPr>
          <w:ilvl w:val="1"/>
          <w:numId w:val="20"/>
        </w:numPr>
        <w:spacing w:after="120"/>
        <w:jc w:val="both"/>
        <w:outlineLvl w:val="0"/>
        <w:rPr>
          <w:rFonts w:ascii="Cambria" w:hAnsi="Cambria" w:cs="Arial"/>
          <w:b/>
          <w:sz w:val="24"/>
          <w:szCs w:val="24"/>
          <w:lang w:val="fr-FR" w:eastAsia="it-IT" w:bidi="fr-FR"/>
        </w:rPr>
      </w:pPr>
      <w:r w:rsidRPr="00711D60">
        <w:rPr>
          <w:rFonts w:ascii="Cambria" w:hAnsi="Cambria"/>
          <w:sz w:val="22"/>
          <w:szCs w:val="22"/>
          <w:lang w:val="fr-FR" w:eastAsia="it-IT"/>
        </w:rPr>
        <w:t xml:space="preserve">Toute notification de modification ou de retrait sera préparée et présentée conformément à l'article </w:t>
      </w:r>
      <w:r w:rsidR="00137B48">
        <w:rPr>
          <w:rFonts w:ascii="Cambria" w:hAnsi="Cambria"/>
          <w:sz w:val="22"/>
          <w:szCs w:val="22"/>
          <w:lang w:val="fr-FR" w:eastAsia="it-IT"/>
        </w:rPr>
        <w:t>13</w:t>
      </w:r>
      <w:r w:rsidRPr="00711D60">
        <w:rPr>
          <w:rFonts w:ascii="Cambria" w:hAnsi="Cambria"/>
          <w:sz w:val="22"/>
          <w:szCs w:val="22"/>
          <w:lang w:val="fr-FR" w:eastAsia="it-IT"/>
        </w:rPr>
        <w:t>. L'enveloppe extérieure devra être revêtue de la mention</w:t>
      </w:r>
      <w:r w:rsidR="004C5B33" w:rsidRPr="00711D60">
        <w:rPr>
          <w:rFonts w:ascii="Cambria" w:hAnsi="Cambria"/>
          <w:sz w:val="22"/>
          <w:szCs w:val="22"/>
          <w:lang w:val="fr-FR" w:eastAsia="it-IT"/>
        </w:rPr>
        <w:t xml:space="preserve"> « Modification »</w:t>
      </w:r>
      <w:r w:rsidRPr="00711D60">
        <w:rPr>
          <w:rFonts w:ascii="Cambria" w:hAnsi="Cambria"/>
          <w:sz w:val="22"/>
          <w:szCs w:val="22"/>
          <w:lang w:val="fr-FR" w:eastAsia="it-IT"/>
        </w:rPr>
        <w:t xml:space="preserve"> ou</w:t>
      </w:r>
      <w:r w:rsidR="004C5B33" w:rsidRPr="00711D60">
        <w:rPr>
          <w:rFonts w:ascii="Cambria" w:hAnsi="Cambria"/>
          <w:sz w:val="22"/>
          <w:szCs w:val="22"/>
          <w:lang w:val="fr-FR" w:eastAsia="it-IT"/>
        </w:rPr>
        <w:t xml:space="preserve"> « Retrait »</w:t>
      </w:r>
      <w:r w:rsidRPr="00711D60">
        <w:rPr>
          <w:rFonts w:ascii="Cambria" w:hAnsi="Cambria"/>
          <w:sz w:val="22"/>
          <w:szCs w:val="22"/>
          <w:lang w:val="fr-FR" w:eastAsia="it-IT"/>
        </w:rPr>
        <w:t>, selon le cas.</w:t>
      </w:r>
    </w:p>
    <w:p w14:paraId="58184D0E" w14:textId="77777777" w:rsidR="00D66226" w:rsidRPr="00711D60" w:rsidRDefault="00D66226" w:rsidP="00D66226">
      <w:pPr>
        <w:pStyle w:val="Paragraphedeliste"/>
        <w:rPr>
          <w:rFonts w:ascii="Cambria" w:hAnsi="Cambria"/>
          <w:sz w:val="22"/>
          <w:szCs w:val="22"/>
          <w:lang w:val="fr-FR" w:eastAsia="it-IT"/>
        </w:rPr>
      </w:pPr>
    </w:p>
    <w:p w14:paraId="6D2213A9" w14:textId="4B00746C" w:rsidR="008738C7" w:rsidRPr="00711D60" w:rsidRDefault="008738C7" w:rsidP="00A64991">
      <w:pPr>
        <w:pStyle w:val="Paragraphedeliste"/>
        <w:keepNext/>
        <w:numPr>
          <w:ilvl w:val="1"/>
          <w:numId w:val="20"/>
        </w:numPr>
        <w:spacing w:after="120"/>
        <w:jc w:val="both"/>
        <w:outlineLvl w:val="0"/>
        <w:rPr>
          <w:rFonts w:ascii="Cambria" w:hAnsi="Cambria"/>
          <w:sz w:val="22"/>
          <w:szCs w:val="22"/>
          <w:lang w:val="fr-FR" w:eastAsia="it-IT"/>
        </w:rPr>
      </w:pPr>
      <w:r w:rsidRPr="00711D60">
        <w:rPr>
          <w:rFonts w:ascii="Cambria" w:hAnsi="Cambria"/>
          <w:sz w:val="22"/>
          <w:szCs w:val="22"/>
          <w:lang w:val="fr-FR" w:eastAsia="it-IT"/>
        </w:rPr>
        <w:t xml:space="preserve">Il ne peut être procédé au retrait d'une offre dans l'intervalle de temps courant entre la date limite de remise des offres mentionnée à l'article 10.2 et l'expiration de la période de validité de l'offre. </w:t>
      </w:r>
    </w:p>
    <w:p w14:paraId="7BA612B0" w14:textId="77777777" w:rsidR="004C5B33" w:rsidRPr="00711D60" w:rsidRDefault="004C5B33" w:rsidP="004C5B33">
      <w:pPr>
        <w:pStyle w:val="Paragraphedeliste"/>
        <w:rPr>
          <w:rFonts w:ascii="Cambria" w:hAnsi="Cambria"/>
          <w:sz w:val="22"/>
          <w:szCs w:val="22"/>
          <w:lang w:val="fr-FR" w:eastAsia="it-IT"/>
        </w:rPr>
      </w:pPr>
    </w:p>
    <w:p w14:paraId="0175F502" w14:textId="77777777" w:rsidR="004C5B33" w:rsidRPr="00711D60" w:rsidRDefault="004C5B33" w:rsidP="004C5B33">
      <w:pPr>
        <w:pStyle w:val="Paragraphedeliste"/>
        <w:keepNext/>
        <w:spacing w:after="120"/>
        <w:ind w:left="420"/>
        <w:jc w:val="both"/>
        <w:outlineLvl w:val="0"/>
        <w:rPr>
          <w:rFonts w:ascii="Cambria" w:hAnsi="Cambria"/>
          <w:sz w:val="22"/>
          <w:szCs w:val="22"/>
          <w:lang w:val="fr-FR" w:eastAsia="it-IT"/>
        </w:rPr>
      </w:pPr>
    </w:p>
    <w:p w14:paraId="4F59271D" w14:textId="26D4F457" w:rsidR="008738C7" w:rsidRPr="00711D60" w:rsidRDefault="008738C7" w:rsidP="00A64991">
      <w:pPr>
        <w:pStyle w:val="Paragraphedeliste"/>
        <w:keepNext/>
        <w:numPr>
          <w:ilvl w:val="0"/>
          <w:numId w:val="3"/>
        </w:numPr>
        <w:spacing w:after="120"/>
        <w:ind w:left="567"/>
        <w:jc w:val="both"/>
        <w:outlineLvl w:val="0"/>
        <w:rPr>
          <w:rFonts w:ascii="Cambria" w:hAnsi="Cambria" w:cs="Arial"/>
          <w:b/>
          <w:sz w:val="24"/>
          <w:szCs w:val="24"/>
          <w:lang w:val="fr-FR" w:eastAsia="it-IT"/>
        </w:rPr>
      </w:pPr>
      <w:bookmarkStart w:id="30" w:name="_Toc479366405"/>
      <w:r w:rsidRPr="00711D60">
        <w:rPr>
          <w:rFonts w:ascii="Cambria" w:hAnsi="Cambria" w:cs="Arial"/>
          <w:b/>
          <w:sz w:val="24"/>
          <w:szCs w:val="24"/>
          <w:lang w:val="fr-FR" w:eastAsia="it-IT"/>
        </w:rPr>
        <w:t>Propriété des offres</w:t>
      </w:r>
      <w:bookmarkEnd w:id="30"/>
    </w:p>
    <w:p w14:paraId="2A3E72F5" w14:textId="3A9687C8" w:rsidR="008738C7" w:rsidRPr="00711D60" w:rsidRDefault="008738C7" w:rsidP="008738C7">
      <w:pPr>
        <w:jc w:val="both"/>
        <w:rPr>
          <w:rFonts w:ascii="Cambria" w:eastAsia="Calibri" w:hAnsi="Cambria" w:cs="Arial"/>
          <w:color w:val="000000"/>
          <w:sz w:val="22"/>
          <w:szCs w:val="22"/>
          <w:lang w:val="fr-FR" w:eastAsia="it-IT" w:bidi="fr-FR"/>
        </w:rPr>
      </w:pPr>
      <w:r w:rsidRPr="00711D60">
        <w:rPr>
          <w:rFonts w:ascii="Cambria" w:eastAsia="Calibri" w:hAnsi="Cambria" w:cs="Arial"/>
          <w:color w:val="000000"/>
          <w:sz w:val="22"/>
          <w:szCs w:val="22"/>
          <w:lang w:val="fr-FR" w:eastAsia="it-IT" w:bidi="fr-FR"/>
        </w:rPr>
        <w:t xml:space="preserve">Action Contre la Faim conserve la propriété de toutes les offres reçues dans le cadre de la présente procédure d'Appel d'offres </w:t>
      </w:r>
      <w:r w:rsidR="004C5B33" w:rsidRPr="00711D60">
        <w:rPr>
          <w:rFonts w:ascii="Cambria" w:eastAsia="Calibri" w:hAnsi="Cambria" w:cs="Arial"/>
          <w:color w:val="000000"/>
          <w:sz w:val="22"/>
          <w:szCs w:val="22"/>
          <w:lang w:val="fr-FR" w:eastAsia="it-IT" w:bidi="fr-FR"/>
        </w:rPr>
        <w:t>à</w:t>
      </w:r>
      <w:r w:rsidRPr="00711D60">
        <w:rPr>
          <w:rFonts w:ascii="Cambria" w:eastAsia="Calibri" w:hAnsi="Cambria" w:cs="Arial"/>
          <w:color w:val="000000"/>
          <w:sz w:val="22"/>
          <w:szCs w:val="22"/>
          <w:lang w:val="fr-FR" w:eastAsia="it-IT" w:bidi="fr-FR"/>
        </w:rPr>
        <w:t xml:space="preserve"> l’exception</w:t>
      </w:r>
      <w:r w:rsidR="004C5B33" w:rsidRPr="00711D60">
        <w:rPr>
          <w:rFonts w:ascii="Cambria" w:eastAsia="Calibri" w:hAnsi="Cambria" w:cs="Arial"/>
          <w:color w:val="000000"/>
          <w:sz w:val="22"/>
          <w:szCs w:val="22"/>
          <w:lang w:val="fr-FR" w:eastAsia="it-IT" w:bidi="fr-FR"/>
        </w:rPr>
        <w:t>,</w:t>
      </w:r>
      <w:r w:rsidRPr="00711D60">
        <w:rPr>
          <w:rFonts w:ascii="Cambria" w:eastAsia="Calibri" w:hAnsi="Cambria" w:cs="Arial"/>
          <w:color w:val="000000"/>
          <w:sz w:val="22"/>
          <w:szCs w:val="22"/>
          <w:lang w:val="fr-FR" w:eastAsia="it-IT" w:bidi="fr-FR"/>
        </w:rPr>
        <w:t xml:space="preserve"> le cas échéant des clefs USB</w:t>
      </w:r>
      <w:r w:rsidR="004C5B33" w:rsidRPr="00711D60">
        <w:rPr>
          <w:rFonts w:ascii="Cambria" w:eastAsia="Calibri" w:hAnsi="Cambria" w:cs="Arial"/>
          <w:color w:val="000000"/>
          <w:sz w:val="22"/>
          <w:szCs w:val="22"/>
          <w:lang w:val="fr-FR" w:eastAsia="it-IT" w:bidi="fr-FR"/>
        </w:rPr>
        <w:t xml:space="preserve"> si celle-ci ont été</w:t>
      </w:r>
      <w:r w:rsidRPr="00711D60">
        <w:rPr>
          <w:rFonts w:ascii="Cambria" w:eastAsia="Calibri" w:hAnsi="Cambria" w:cs="Arial"/>
          <w:color w:val="000000"/>
          <w:sz w:val="22"/>
          <w:szCs w:val="22"/>
          <w:lang w:val="fr-FR" w:eastAsia="it-IT" w:bidi="fr-FR"/>
        </w:rPr>
        <w:t xml:space="preserve"> remis</w:t>
      </w:r>
      <w:r w:rsidR="004C5B33" w:rsidRPr="00711D60">
        <w:rPr>
          <w:rFonts w:ascii="Cambria" w:eastAsia="Calibri" w:hAnsi="Cambria" w:cs="Arial"/>
          <w:color w:val="000000"/>
          <w:sz w:val="22"/>
          <w:szCs w:val="22"/>
          <w:lang w:val="fr-FR" w:eastAsia="it-IT" w:bidi="fr-FR"/>
        </w:rPr>
        <w:t>e</w:t>
      </w:r>
      <w:r w:rsidRPr="00711D60">
        <w:rPr>
          <w:rFonts w:ascii="Cambria" w:eastAsia="Calibri" w:hAnsi="Cambria" w:cs="Arial"/>
          <w:color w:val="000000"/>
          <w:sz w:val="22"/>
          <w:szCs w:val="22"/>
          <w:lang w:val="fr-FR" w:eastAsia="it-IT" w:bidi="fr-FR"/>
        </w:rPr>
        <w:t xml:space="preserve"> par certains fournisseurs. En conséquence, les soumissionnaires ne peuvent exiger que leur offre leur soit renvoyée. Action Contre la Faim</w:t>
      </w:r>
      <w:r w:rsidRPr="00711D60">
        <w:rPr>
          <w:rFonts w:ascii="Cambria" w:eastAsia="Calibri" w:hAnsi="Cambria" w:cs="Arial"/>
          <w:b/>
          <w:color w:val="000000"/>
          <w:sz w:val="22"/>
          <w:szCs w:val="22"/>
          <w:lang w:val="fr-FR" w:eastAsia="it-IT" w:bidi="fr-FR"/>
        </w:rPr>
        <w:t xml:space="preserve"> gardera confidentielles les informations transmises par les soumissionnaires.</w:t>
      </w:r>
    </w:p>
    <w:p w14:paraId="38CCD84D" w14:textId="77777777" w:rsidR="008738C7" w:rsidRPr="00711D60" w:rsidRDefault="008738C7" w:rsidP="008738C7">
      <w:pPr>
        <w:keepNext/>
        <w:jc w:val="both"/>
        <w:outlineLvl w:val="2"/>
        <w:rPr>
          <w:rFonts w:ascii="Cambria" w:eastAsia="Calibri" w:hAnsi="Cambria" w:cs="Arial"/>
          <w:color w:val="000000"/>
          <w:sz w:val="22"/>
          <w:szCs w:val="22"/>
          <w:lang w:val="fr-FR" w:eastAsia="it-IT" w:bidi="fr-FR"/>
        </w:rPr>
      </w:pPr>
    </w:p>
    <w:p w14:paraId="2592DDC3" w14:textId="77777777" w:rsidR="008738C7" w:rsidRPr="00711D60" w:rsidRDefault="008738C7" w:rsidP="00A64991">
      <w:pPr>
        <w:pStyle w:val="Paragraphedeliste"/>
        <w:keepNext/>
        <w:numPr>
          <w:ilvl w:val="0"/>
          <w:numId w:val="3"/>
        </w:numPr>
        <w:spacing w:after="120"/>
        <w:ind w:left="510" w:hanging="510"/>
        <w:jc w:val="both"/>
        <w:outlineLvl w:val="0"/>
        <w:rPr>
          <w:rFonts w:ascii="Cambria" w:hAnsi="Cambria" w:cs="Arial"/>
          <w:b/>
          <w:sz w:val="24"/>
          <w:szCs w:val="24"/>
          <w:lang w:val="fr-FR" w:eastAsia="it-IT"/>
        </w:rPr>
      </w:pPr>
      <w:bookmarkStart w:id="31" w:name="_Toc42488093"/>
      <w:bookmarkStart w:id="32" w:name="_Toc479366406"/>
      <w:r w:rsidRPr="00711D60">
        <w:rPr>
          <w:rFonts w:ascii="Cambria" w:hAnsi="Cambria" w:cs="Arial"/>
          <w:b/>
          <w:sz w:val="24"/>
          <w:szCs w:val="24"/>
          <w:lang w:val="fr-FR" w:eastAsia="it-IT"/>
        </w:rPr>
        <w:t>Annulation de la procédure d'appel d'offres</w:t>
      </w:r>
      <w:bookmarkEnd w:id="31"/>
      <w:bookmarkEnd w:id="32"/>
    </w:p>
    <w:p w14:paraId="0E5248E0" w14:textId="0F867520" w:rsidR="008738C7" w:rsidRPr="00711D60" w:rsidRDefault="008738C7" w:rsidP="008738C7">
      <w:pPr>
        <w:jc w:val="both"/>
        <w:rPr>
          <w:rFonts w:ascii="Cambria" w:eastAsia="Calibri" w:hAnsi="Cambria" w:cs="Arial"/>
          <w:color w:val="000000"/>
          <w:sz w:val="22"/>
          <w:szCs w:val="22"/>
          <w:lang w:val="fr-FR" w:eastAsia="it-IT" w:bidi="fr-FR"/>
        </w:rPr>
      </w:pPr>
      <w:r w:rsidRPr="00711D60">
        <w:rPr>
          <w:rFonts w:ascii="Cambria" w:eastAsia="Calibri" w:hAnsi="Cambria" w:cs="Arial"/>
          <w:color w:val="000000"/>
          <w:sz w:val="22"/>
          <w:szCs w:val="22"/>
          <w:lang w:val="fr-FR" w:eastAsia="it-IT" w:bidi="fr-FR"/>
        </w:rPr>
        <w:t xml:space="preserve">En cas d'annulation d'un appel d'offres, les soumissionnaires </w:t>
      </w:r>
      <w:r w:rsidR="004C5B33" w:rsidRPr="00711D60">
        <w:rPr>
          <w:rFonts w:ascii="Cambria" w:eastAsia="Calibri" w:hAnsi="Cambria" w:cs="Arial"/>
          <w:color w:val="000000"/>
          <w:sz w:val="22"/>
          <w:szCs w:val="22"/>
          <w:lang w:val="fr-FR" w:eastAsia="it-IT" w:bidi="fr-FR"/>
        </w:rPr>
        <w:t>seront</w:t>
      </w:r>
      <w:r w:rsidRPr="00711D60">
        <w:rPr>
          <w:rFonts w:ascii="Cambria" w:eastAsia="Calibri" w:hAnsi="Cambria" w:cs="Arial"/>
          <w:color w:val="000000"/>
          <w:sz w:val="22"/>
          <w:szCs w:val="22"/>
          <w:lang w:val="fr-FR" w:eastAsia="it-IT" w:bidi="fr-FR"/>
        </w:rPr>
        <w:t xml:space="preserve"> avertis </w:t>
      </w:r>
      <w:r w:rsidR="00294578" w:rsidRPr="00711D60">
        <w:rPr>
          <w:rFonts w:ascii="Cambria" w:eastAsia="Calibri" w:hAnsi="Cambria" w:cs="Arial"/>
          <w:color w:val="000000"/>
          <w:sz w:val="22"/>
          <w:szCs w:val="22"/>
          <w:lang w:val="fr-FR" w:eastAsia="it-IT" w:bidi="fr-FR"/>
        </w:rPr>
        <w:t>de son</w:t>
      </w:r>
      <w:r w:rsidR="004C5B33" w:rsidRPr="00711D60">
        <w:rPr>
          <w:rFonts w:ascii="Cambria" w:eastAsia="Calibri" w:hAnsi="Cambria" w:cs="Arial"/>
          <w:color w:val="000000"/>
          <w:sz w:val="22"/>
          <w:szCs w:val="22"/>
          <w:lang w:val="fr-FR" w:eastAsia="it-IT" w:bidi="fr-FR"/>
        </w:rPr>
        <w:t xml:space="preserve"> </w:t>
      </w:r>
      <w:r w:rsidRPr="00711D60">
        <w:rPr>
          <w:rFonts w:ascii="Cambria" w:eastAsia="Calibri" w:hAnsi="Cambria" w:cs="Arial"/>
          <w:color w:val="000000"/>
          <w:sz w:val="22"/>
          <w:szCs w:val="22"/>
          <w:lang w:val="fr-FR" w:eastAsia="it-IT" w:bidi="fr-FR"/>
        </w:rPr>
        <w:t>annulation par Action Contre la Faim. Lorsque l'appel d'offres est annulé avant la séance d’ouverture des offres, les enveloppes non ouvertes et scellées seront retournées aux soumissionnaires.</w:t>
      </w:r>
    </w:p>
    <w:p w14:paraId="05C27459" w14:textId="77777777" w:rsidR="008738C7" w:rsidRPr="00711D60" w:rsidRDefault="008738C7" w:rsidP="008738C7">
      <w:pPr>
        <w:spacing w:after="80"/>
        <w:jc w:val="both"/>
        <w:rPr>
          <w:rFonts w:ascii="Cambria" w:eastAsia="Calibri" w:hAnsi="Cambria" w:cs="Arial"/>
          <w:color w:val="000000"/>
          <w:sz w:val="22"/>
          <w:szCs w:val="22"/>
          <w:lang w:val="fr-FR" w:eastAsia="it-IT" w:bidi="fr-FR"/>
        </w:rPr>
      </w:pPr>
      <w:r w:rsidRPr="00711D60">
        <w:rPr>
          <w:rFonts w:ascii="Cambria" w:eastAsia="Calibri" w:hAnsi="Cambria" w:cs="Arial"/>
          <w:color w:val="000000"/>
          <w:sz w:val="22"/>
          <w:szCs w:val="22"/>
          <w:lang w:val="fr-FR" w:eastAsia="it-IT" w:bidi="fr-FR"/>
        </w:rPr>
        <w:t>L'annulation peut, par exemple, intervenir dans les cas suivants :</w:t>
      </w:r>
    </w:p>
    <w:p w14:paraId="0FF62BF0" w14:textId="77777777" w:rsidR="008738C7" w:rsidRPr="00711D60" w:rsidRDefault="008738C7" w:rsidP="00A64991">
      <w:pPr>
        <w:pStyle w:val="Paragraphedeliste"/>
        <w:numPr>
          <w:ilvl w:val="0"/>
          <w:numId w:val="11"/>
        </w:numPr>
        <w:jc w:val="both"/>
        <w:rPr>
          <w:rFonts w:ascii="Cambria" w:eastAsia="Calibri" w:hAnsi="Cambria" w:cs="Arial"/>
          <w:color w:val="000000"/>
          <w:sz w:val="22"/>
          <w:szCs w:val="22"/>
          <w:lang w:val="fr-FR" w:eastAsia="it-IT" w:bidi="fr-FR"/>
        </w:rPr>
      </w:pPr>
      <w:r w:rsidRPr="00711D60">
        <w:rPr>
          <w:rFonts w:ascii="Cambria" w:eastAsia="Calibri" w:hAnsi="Cambria" w:cs="Arial"/>
          <w:color w:val="000000"/>
          <w:sz w:val="22"/>
          <w:szCs w:val="22"/>
          <w:lang w:val="fr-FR" w:eastAsia="it-IT" w:bidi="fr-FR"/>
        </w:rPr>
        <w:t>Lorsque l’appel d’offres est infructueux, c’est-à-dire lorsqu’aucune offre adéquate ni qualitativement ou financièrement acceptable n’a été reçue ou lorsqu’il n’y a pas eu de réponse valable ;</w:t>
      </w:r>
    </w:p>
    <w:p w14:paraId="7200531A" w14:textId="77777777" w:rsidR="008738C7" w:rsidRPr="00711D60" w:rsidRDefault="008738C7" w:rsidP="00A64991">
      <w:pPr>
        <w:pStyle w:val="Paragraphedeliste"/>
        <w:numPr>
          <w:ilvl w:val="0"/>
          <w:numId w:val="11"/>
        </w:numPr>
        <w:jc w:val="both"/>
        <w:rPr>
          <w:rFonts w:ascii="Cambria" w:eastAsia="Calibri" w:hAnsi="Cambria" w:cs="Arial"/>
          <w:color w:val="000000"/>
          <w:sz w:val="22"/>
          <w:szCs w:val="22"/>
          <w:lang w:val="fr-FR" w:eastAsia="it-IT" w:bidi="fr-FR"/>
        </w:rPr>
      </w:pPr>
      <w:r w:rsidRPr="00711D60">
        <w:rPr>
          <w:rFonts w:ascii="Cambria" w:eastAsia="Calibri" w:hAnsi="Cambria" w:cs="Arial"/>
          <w:color w:val="000000"/>
          <w:sz w:val="22"/>
          <w:szCs w:val="22"/>
          <w:lang w:val="fr-FR" w:eastAsia="it-IT" w:bidi="fr-FR"/>
        </w:rPr>
        <w:t>Lorsque les éléments techniques ou économiques du projet ont été fondamentalement modifiés ;</w:t>
      </w:r>
    </w:p>
    <w:p w14:paraId="11810023" w14:textId="77777777" w:rsidR="008738C7" w:rsidRPr="00711D60" w:rsidRDefault="008738C7" w:rsidP="00A64991">
      <w:pPr>
        <w:pStyle w:val="Paragraphedeliste"/>
        <w:numPr>
          <w:ilvl w:val="0"/>
          <w:numId w:val="11"/>
        </w:numPr>
        <w:jc w:val="both"/>
        <w:rPr>
          <w:rFonts w:ascii="Cambria" w:eastAsia="Calibri" w:hAnsi="Cambria" w:cs="Arial"/>
          <w:color w:val="000000"/>
          <w:sz w:val="22"/>
          <w:szCs w:val="22"/>
          <w:lang w:val="fr-FR" w:eastAsia="it-IT" w:bidi="fr-FR"/>
        </w:rPr>
      </w:pPr>
      <w:r w:rsidRPr="00711D60">
        <w:rPr>
          <w:rFonts w:ascii="Cambria" w:eastAsia="Calibri" w:hAnsi="Cambria" w:cs="Arial"/>
          <w:color w:val="000000"/>
          <w:sz w:val="22"/>
          <w:szCs w:val="22"/>
          <w:lang w:val="fr-FR" w:eastAsia="it-IT" w:bidi="fr-FR"/>
        </w:rPr>
        <w:t>Lorsque des circonstances exceptionnelles ou un cas de force majeure rendent impossible la mise en œuvre normale du projet ;</w:t>
      </w:r>
    </w:p>
    <w:p w14:paraId="1CEF0394" w14:textId="77777777" w:rsidR="008738C7" w:rsidRPr="00711D60" w:rsidRDefault="008738C7" w:rsidP="00A64991">
      <w:pPr>
        <w:pStyle w:val="Paragraphedeliste"/>
        <w:numPr>
          <w:ilvl w:val="0"/>
          <w:numId w:val="11"/>
        </w:numPr>
        <w:jc w:val="both"/>
        <w:rPr>
          <w:rFonts w:ascii="Cambria" w:eastAsia="Calibri" w:hAnsi="Cambria" w:cs="Arial"/>
          <w:color w:val="000000"/>
          <w:sz w:val="22"/>
          <w:szCs w:val="22"/>
          <w:lang w:val="fr-FR" w:eastAsia="it-IT" w:bidi="fr-FR"/>
        </w:rPr>
      </w:pPr>
      <w:r w:rsidRPr="00711D60">
        <w:rPr>
          <w:rFonts w:ascii="Cambria" w:eastAsia="Calibri" w:hAnsi="Cambria" w:cs="Arial"/>
          <w:color w:val="000000"/>
          <w:sz w:val="22"/>
          <w:szCs w:val="22"/>
          <w:lang w:val="fr-FR" w:eastAsia="it-IT" w:bidi="fr-FR"/>
        </w:rPr>
        <w:t>Lorsque toutes les offres techniquement acceptables excèdent les ressources financières disponibles ;</w:t>
      </w:r>
    </w:p>
    <w:p w14:paraId="1868F579" w14:textId="77777777" w:rsidR="008738C7" w:rsidRPr="00711D60" w:rsidRDefault="008738C7" w:rsidP="00A64991">
      <w:pPr>
        <w:pStyle w:val="Paragraphedeliste"/>
        <w:numPr>
          <w:ilvl w:val="0"/>
          <w:numId w:val="11"/>
        </w:numPr>
        <w:jc w:val="both"/>
        <w:rPr>
          <w:rFonts w:ascii="Cambria" w:eastAsia="Calibri" w:hAnsi="Cambria" w:cs="Arial"/>
          <w:color w:val="000000"/>
          <w:sz w:val="22"/>
          <w:szCs w:val="22"/>
          <w:lang w:val="fr-FR" w:eastAsia="it-IT" w:bidi="fr-FR"/>
        </w:rPr>
      </w:pPr>
      <w:r w:rsidRPr="00711D60">
        <w:rPr>
          <w:rFonts w:ascii="Cambria" w:eastAsia="Calibri" w:hAnsi="Cambria" w:cs="Arial"/>
          <w:color w:val="000000"/>
          <w:sz w:val="22"/>
          <w:szCs w:val="22"/>
          <w:lang w:val="fr-FR" w:eastAsia="it-IT" w:bidi="fr-FR"/>
        </w:rPr>
        <w:t>Lorsque des erreurs substantielles, des irrégularités ou des actes de fraude au cours de la procédure ont été constatés, notamment lorsqu'elles ont empêché une concurrence loyale ;</w:t>
      </w:r>
    </w:p>
    <w:p w14:paraId="0D9DD8FC" w14:textId="77777777" w:rsidR="008738C7" w:rsidRPr="00711D60" w:rsidRDefault="008738C7" w:rsidP="00A64991">
      <w:pPr>
        <w:pStyle w:val="Paragraphedeliste"/>
        <w:numPr>
          <w:ilvl w:val="0"/>
          <w:numId w:val="11"/>
        </w:numPr>
        <w:jc w:val="both"/>
        <w:rPr>
          <w:rFonts w:ascii="Cambria" w:eastAsia="Calibri" w:hAnsi="Cambria" w:cs="Arial"/>
          <w:color w:val="000000"/>
          <w:sz w:val="22"/>
          <w:szCs w:val="22"/>
          <w:lang w:val="fr-FR" w:eastAsia="it-IT" w:bidi="fr-FR"/>
        </w:rPr>
      </w:pPr>
      <w:r w:rsidRPr="00711D60">
        <w:rPr>
          <w:rFonts w:ascii="Cambria" w:eastAsia="Calibri" w:hAnsi="Cambria" w:cs="Arial"/>
          <w:color w:val="000000"/>
          <w:sz w:val="22"/>
          <w:szCs w:val="22"/>
          <w:lang w:val="fr-FR" w:eastAsia="it-IT" w:bidi="fr-FR"/>
        </w:rPr>
        <w:t>Lorsque l'adjudication du marché ne respecte pas la bonne gestion financière, à savoir les principes d'économie, d'efficience et d'efficacité (par exemple le prix proposé par le soumissionnaire à qui le marché doit être attribué est objectivement disproportionné par rapport au prix du marché).</w:t>
      </w:r>
    </w:p>
    <w:p w14:paraId="7B99ED98" w14:textId="77777777" w:rsidR="008738C7" w:rsidRPr="00711D60" w:rsidRDefault="008738C7" w:rsidP="008738C7">
      <w:pPr>
        <w:rPr>
          <w:rFonts w:ascii="Cambria" w:eastAsia="Calibri" w:hAnsi="Cambria" w:cs="Arial"/>
          <w:color w:val="000000"/>
          <w:sz w:val="22"/>
          <w:szCs w:val="22"/>
          <w:lang w:val="fr-FR" w:eastAsia="it-IT" w:bidi="fr-FR"/>
        </w:rPr>
      </w:pPr>
    </w:p>
    <w:p w14:paraId="5B3CED4F" w14:textId="77777777" w:rsidR="008738C7" w:rsidRPr="00711D60" w:rsidRDefault="008738C7" w:rsidP="008738C7">
      <w:pPr>
        <w:jc w:val="both"/>
        <w:rPr>
          <w:rFonts w:ascii="Cambria" w:eastAsia="Calibri" w:hAnsi="Cambria" w:cs="Arial"/>
          <w:b/>
          <w:color w:val="000000"/>
          <w:sz w:val="22"/>
          <w:szCs w:val="22"/>
          <w:lang w:val="fr-FR" w:eastAsia="it-IT" w:bidi="fr-FR"/>
        </w:rPr>
      </w:pPr>
      <w:r w:rsidRPr="00711D60">
        <w:rPr>
          <w:rFonts w:ascii="Cambria" w:eastAsia="Calibri" w:hAnsi="Cambria" w:cs="Arial"/>
          <w:b/>
          <w:color w:val="000000"/>
          <w:sz w:val="22"/>
          <w:szCs w:val="22"/>
          <w:lang w:val="fr-FR" w:eastAsia="it-IT" w:bidi="fr-FR"/>
        </w:rPr>
        <w:t>Action Contre la Faim ne sera en aucun cas tenu de verser des dommages-intérêts, quelle que soit leur nature (y compris, sans restriction, des dommages-intérêts pour manque à gagner) et quel que soit leur rapport avec l'annulation d'une procédure d'appel d'offres, et ce quand bien même le pouvoir adjudicateur aurait été informé de la possibilité de dommages-intérêts. La publication d'un avis d'appel d'offres n'engage nullement le pouvoir adjudicateur à mettre en œuvre le programme ou le projet annoncé.</w:t>
      </w:r>
    </w:p>
    <w:p w14:paraId="4B68CABD" w14:textId="77777777" w:rsidR="008738C7" w:rsidRPr="00711D60" w:rsidRDefault="008738C7" w:rsidP="008738C7">
      <w:pPr>
        <w:keepNext/>
        <w:jc w:val="both"/>
        <w:outlineLvl w:val="2"/>
        <w:rPr>
          <w:rFonts w:ascii="Cambria" w:eastAsia="Calibri" w:hAnsi="Cambria" w:cs="Arial"/>
          <w:color w:val="000000"/>
          <w:sz w:val="22"/>
          <w:szCs w:val="22"/>
          <w:lang w:val="fr-FR" w:eastAsia="it-IT" w:bidi="fr-FR"/>
        </w:rPr>
      </w:pPr>
    </w:p>
    <w:p w14:paraId="0E3682BD" w14:textId="77777777" w:rsidR="008738C7" w:rsidRPr="00711D60" w:rsidRDefault="008738C7" w:rsidP="00A64991">
      <w:pPr>
        <w:pStyle w:val="Paragraphedeliste"/>
        <w:keepNext/>
        <w:numPr>
          <w:ilvl w:val="0"/>
          <w:numId w:val="3"/>
        </w:numPr>
        <w:spacing w:after="120"/>
        <w:ind w:left="510" w:hanging="510"/>
        <w:jc w:val="both"/>
        <w:outlineLvl w:val="0"/>
        <w:rPr>
          <w:rFonts w:ascii="Cambria" w:hAnsi="Cambria" w:cs="Arial"/>
          <w:b/>
          <w:sz w:val="24"/>
          <w:szCs w:val="24"/>
          <w:lang w:val="fr-FR" w:eastAsia="it-IT"/>
        </w:rPr>
      </w:pPr>
      <w:bookmarkStart w:id="33" w:name="_Toc479366407"/>
      <w:r w:rsidRPr="00711D60">
        <w:rPr>
          <w:rFonts w:ascii="Cambria" w:hAnsi="Cambria" w:cs="Arial"/>
          <w:b/>
          <w:sz w:val="24"/>
          <w:szCs w:val="24"/>
          <w:lang w:val="fr-FR" w:eastAsia="it-IT"/>
        </w:rPr>
        <w:t>Ouverture des offres</w:t>
      </w:r>
      <w:bookmarkEnd w:id="33"/>
    </w:p>
    <w:p w14:paraId="5C424A79" w14:textId="3966A3E9" w:rsidR="008738C7" w:rsidRPr="00711D60" w:rsidRDefault="00D66226" w:rsidP="00B51E90">
      <w:pPr>
        <w:pStyle w:val="Default"/>
        <w:spacing w:after="80"/>
        <w:jc w:val="both"/>
        <w:rPr>
          <w:rFonts w:ascii="Cambria" w:hAnsi="Cambria"/>
          <w:sz w:val="22"/>
          <w:szCs w:val="22"/>
        </w:rPr>
      </w:pPr>
      <w:r w:rsidRPr="00711D60">
        <w:rPr>
          <w:rFonts w:ascii="Cambria" w:hAnsi="Cambria"/>
          <w:sz w:val="22"/>
          <w:szCs w:val="22"/>
        </w:rPr>
        <w:t xml:space="preserve">17.1 </w:t>
      </w:r>
      <w:r w:rsidR="00B51E90" w:rsidRPr="00711D60">
        <w:rPr>
          <w:rFonts w:ascii="Cambria" w:hAnsi="Cambria"/>
          <w:sz w:val="22"/>
          <w:szCs w:val="22"/>
        </w:rPr>
        <w:t xml:space="preserve">   </w:t>
      </w:r>
      <w:r w:rsidR="008738C7" w:rsidRPr="00711D60">
        <w:rPr>
          <w:rFonts w:ascii="Cambria" w:hAnsi="Cambria"/>
          <w:sz w:val="22"/>
          <w:szCs w:val="22"/>
        </w:rPr>
        <w:t>L'ouverture et le dépouillement des offres ont pour objet de vérifier si les soumissions sont complètes, si les documents ont été dûment inclus et si les soumissions sont, d'une manière générale, en ordre.</w:t>
      </w:r>
    </w:p>
    <w:p w14:paraId="3E94C5E4" w14:textId="3661A623" w:rsidR="00B51E90" w:rsidRPr="00711D60" w:rsidRDefault="008738C7" w:rsidP="00A64991">
      <w:pPr>
        <w:pStyle w:val="Default"/>
        <w:numPr>
          <w:ilvl w:val="1"/>
          <w:numId w:val="21"/>
        </w:numPr>
        <w:spacing w:after="80"/>
        <w:jc w:val="both"/>
        <w:rPr>
          <w:rFonts w:ascii="Cambria" w:hAnsi="Cambria"/>
          <w:sz w:val="22"/>
          <w:szCs w:val="22"/>
        </w:rPr>
      </w:pPr>
      <w:r w:rsidRPr="00711D60">
        <w:rPr>
          <w:rFonts w:ascii="Cambria" w:hAnsi="Cambria"/>
          <w:sz w:val="22"/>
          <w:szCs w:val="22"/>
        </w:rPr>
        <w:t xml:space="preserve">Les offres seront </w:t>
      </w:r>
      <w:r w:rsidR="001477B5" w:rsidRPr="00711D60">
        <w:rPr>
          <w:rFonts w:ascii="Cambria" w:hAnsi="Cambria"/>
          <w:sz w:val="22"/>
          <w:szCs w:val="22"/>
        </w:rPr>
        <w:t xml:space="preserve">ouvertes </w:t>
      </w:r>
      <w:r w:rsidR="001477B5">
        <w:rPr>
          <w:rFonts w:ascii="Cambria" w:hAnsi="Cambria"/>
          <w:sz w:val="22"/>
          <w:szCs w:val="22"/>
        </w:rPr>
        <w:t>à</w:t>
      </w:r>
      <w:r w:rsidR="00137B48">
        <w:rPr>
          <w:rFonts w:ascii="Cambria" w:hAnsi="Cambria"/>
          <w:sz w:val="22"/>
          <w:szCs w:val="22"/>
        </w:rPr>
        <w:t xml:space="preserve"> partir du 2</w:t>
      </w:r>
      <w:r w:rsidR="000532DC">
        <w:rPr>
          <w:rFonts w:ascii="Cambria" w:hAnsi="Cambria"/>
          <w:sz w:val="22"/>
          <w:szCs w:val="22"/>
        </w:rPr>
        <w:t>7</w:t>
      </w:r>
      <w:r w:rsidR="00137B48">
        <w:rPr>
          <w:rFonts w:ascii="Cambria" w:hAnsi="Cambria"/>
          <w:sz w:val="22"/>
          <w:szCs w:val="22"/>
        </w:rPr>
        <w:t>/11/2025</w:t>
      </w:r>
      <w:r w:rsidRPr="00711D60">
        <w:rPr>
          <w:rFonts w:ascii="Cambria" w:hAnsi="Cambria"/>
          <w:sz w:val="22"/>
          <w:szCs w:val="22"/>
        </w:rPr>
        <w:t xml:space="preserve"> </w:t>
      </w:r>
      <w:r w:rsidRPr="00711D60">
        <w:rPr>
          <w:rFonts w:ascii="Cambria" w:hAnsi="Cambria"/>
          <w:b/>
          <w:sz w:val="22"/>
          <w:szCs w:val="22"/>
        </w:rPr>
        <w:t>dans l</w:t>
      </w:r>
      <w:r w:rsidR="00AF3590">
        <w:rPr>
          <w:rFonts w:ascii="Cambria" w:hAnsi="Cambria"/>
          <w:b/>
          <w:sz w:val="22"/>
          <w:szCs w:val="22"/>
        </w:rPr>
        <w:t>es</w:t>
      </w:r>
      <w:r w:rsidRPr="00711D60">
        <w:rPr>
          <w:rFonts w:ascii="Cambria" w:hAnsi="Cambria"/>
          <w:b/>
          <w:sz w:val="22"/>
          <w:szCs w:val="22"/>
        </w:rPr>
        <w:t xml:space="preserve"> salle</w:t>
      </w:r>
      <w:r w:rsidR="00AF3590">
        <w:rPr>
          <w:rFonts w:ascii="Cambria" w:hAnsi="Cambria"/>
          <w:b/>
          <w:sz w:val="22"/>
          <w:szCs w:val="22"/>
        </w:rPr>
        <w:t>s</w:t>
      </w:r>
      <w:r w:rsidRPr="00711D60">
        <w:rPr>
          <w:rFonts w:ascii="Cambria" w:hAnsi="Cambria"/>
          <w:b/>
          <w:sz w:val="22"/>
          <w:szCs w:val="22"/>
        </w:rPr>
        <w:t xml:space="preserve"> de réunion du bureau d’Action Contre la Faim Port </w:t>
      </w:r>
      <w:r w:rsidR="000532DC" w:rsidRPr="00711D60">
        <w:rPr>
          <w:rFonts w:ascii="Cambria" w:hAnsi="Cambria"/>
          <w:b/>
          <w:sz w:val="22"/>
          <w:szCs w:val="22"/>
        </w:rPr>
        <w:t>à</w:t>
      </w:r>
      <w:r w:rsidRPr="00711D60">
        <w:rPr>
          <w:rFonts w:ascii="Cambria" w:hAnsi="Cambria"/>
          <w:b/>
          <w:sz w:val="22"/>
          <w:szCs w:val="22"/>
        </w:rPr>
        <w:t xml:space="preserve"> Prince</w:t>
      </w:r>
      <w:r w:rsidR="00AF3590">
        <w:rPr>
          <w:rFonts w:ascii="Cambria" w:hAnsi="Cambria"/>
          <w:b/>
          <w:sz w:val="22"/>
          <w:szCs w:val="22"/>
        </w:rPr>
        <w:t xml:space="preserve"> et </w:t>
      </w:r>
      <w:r w:rsidR="000532DC">
        <w:rPr>
          <w:rFonts w:ascii="Cambria" w:hAnsi="Cambria"/>
          <w:b/>
          <w:sz w:val="22"/>
          <w:szCs w:val="22"/>
        </w:rPr>
        <w:t>à</w:t>
      </w:r>
      <w:r w:rsidR="00AF3590">
        <w:rPr>
          <w:rFonts w:ascii="Cambria" w:hAnsi="Cambria"/>
          <w:b/>
          <w:sz w:val="22"/>
          <w:szCs w:val="22"/>
        </w:rPr>
        <w:t xml:space="preserve"> </w:t>
      </w:r>
      <w:r w:rsidR="001477B5">
        <w:rPr>
          <w:rFonts w:ascii="Cambria" w:hAnsi="Cambria"/>
          <w:b/>
          <w:sz w:val="22"/>
          <w:szCs w:val="22"/>
        </w:rPr>
        <w:t>Gonaïves</w:t>
      </w:r>
      <w:r w:rsidRPr="00711D60">
        <w:rPr>
          <w:rFonts w:ascii="Cambria" w:hAnsi="Cambria"/>
          <w:b/>
          <w:sz w:val="22"/>
          <w:szCs w:val="22"/>
        </w:rPr>
        <w:t xml:space="preserve"> par</w:t>
      </w:r>
      <w:r w:rsidRPr="00711D60">
        <w:rPr>
          <w:rFonts w:ascii="Cambria" w:hAnsi="Cambria"/>
          <w:sz w:val="22"/>
          <w:szCs w:val="22"/>
        </w:rPr>
        <w:t xml:space="preserve"> le comité désigné à cet effet. Un procès-verbal sera rédigé par le comité et sera disponible sur demande.</w:t>
      </w:r>
    </w:p>
    <w:p w14:paraId="1ADF6B85" w14:textId="77777777" w:rsidR="00B51E90" w:rsidRPr="00711D60" w:rsidRDefault="008738C7" w:rsidP="00A64991">
      <w:pPr>
        <w:pStyle w:val="Default"/>
        <w:numPr>
          <w:ilvl w:val="1"/>
          <w:numId w:val="21"/>
        </w:numPr>
        <w:spacing w:after="80"/>
        <w:jc w:val="both"/>
        <w:rPr>
          <w:rFonts w:ascii="Cambria" w:hAnsi="Cambria"/>
          <w:sz w:val="22"/>
          <w:szCs w:val="22"/>
        </w:rPr>
      </w:pPr>
      <w:r w:rsidRPr="00711D60">
        <w:rPr>
          <w:rFonts w:ascii="Cambria" w:hAnsi="Cambria"/>
          <w:sz w:val="22"/>
          <w:szCs w:val="22"/>
        </w:rPr>
        <w:t>Lors de l'ouverture des offres, les noms des soumissionnaires, les éventuels rabais accordés, les avis écrits de modification et de retrait, et toute autre information qu’Action Contre la Faim estime appropriée peuvent être annoncés.</w:t>
      </w:r>
    </w:p>
    <w:p w14:paraId="5F124D48" w14:textId="77777777" w:rsidR="00B51E90" w:rsidRPr="00711D60" w:rsidRDefault="008738C7" w:rsidP="00A64991">
      <w:pPr>
        <w:pStyle w:val="Default"/>
        <w:numPr>
          <w:ilvl w:val="1"/>
          <w:numId w:val="21"/>
        </w:numPr>
        <w:spacing w:after="80"/>
        <w:jc w:val="both"/>
        <w:rPr>
          <w:rFonts w:ascii="Cambria" w:hAnsi="Cambria"/>
          <w:sz w:val="22"/>
          <w:szCs w:val="22"/>
        </w:rPr>
      </w:pPr>
      <w:r w:rsidRPr="00711D60">
        <w:rPr>
          <w:rFonts w:ascii="Cambria" w:hAnsi="Cambria"/>
          <w:sz w:val="22"/>
          <w:szCs w:val="22"/>
        </w:rPr>
        <w:lastRenderedPageBreak/>
        <w:t>Après l'ouverture des offres, aucune information relative au dépouillement, à la clarification, à l'évaluation et à la comparaison des offres, ainsi qu'aux recommandations concernant l'attribution du marché, n'est divulguée jusqu'à ce que les marchés aient été attribué</w:t>
      </w:r>
    </w:p>
    <w:p w14:paraId="71263F2C" w14:textId="0F050148" w:rsidR="00B51E90" w:rsidRPr="00711D60" w:rsidRDefault="008738C7" w:rsidP="00A64991">
      <w:pPr>
        <w:pStyle w:val="Default"/>
        <w:numPr>
          <w:ilvl w:val="1"/>
          <w:numId w:val="21"/>
        </w:numPr>
        <w:spacing w:after="80"/>
        <w:jc w:val="both"/>
        <w:rPr>
          <w:rFonts w:ascii="Cambria" w:hAnsi="Cambria"/>
          <w:sz w:val="22"/>
          <w:szCs w:val="22"/>
        </w:rPr>
      </w:pPr>
      <w:r w:rsidRPr="00711D60">
        <w:rPr>
          <w:rFonts w:ascii="Cambria" w:hAnsi="Cambria"/>
          <w:sz w:val="22"/>
          <w:szCs w:val="22"/>
        </w:rPr>
        <w:t>Toute tentative d'un soumissionnaire visant à influencer le comité d'évaluation dans la procédure d'examen, de clarification, d'évaluation et de comparaison des offres ou visant à obtenir des informations sur le déroulement de la procédure ou à influencer le pouvoir adjudicateur dans sa décision relative à l'attribution du marché entraîne</w:t>
      </w:r>
      <w:r w:rsidR="004C5B33" w:rsidRPr="00711D60">
        <w:rPr>
          <w:rFonts w:ascii="Cambria" w:hAnsi="Cambria"/>
          <w:sz w:val="22"/>
          <w:szCs w:val="22"/>
        </w:rPr>
        <w:t>ra</w:t>
      </w:r>
      <w:r w:rsidRPr="00711D60">
        <w:rPr>
          <w:rFonts w:ascii="Cambria" w:hAnsi="Cambria"/>
          <w:sz w:val="22"/>
          <w:szCs w:val="22"/>
        </w:rPr>
        <w:t xml:space="preserve"> le rejet immédiat de son offre.</w:t>
      </w:r>
    </w:p>
    <w:p w14:paraId="5DFB8463" w14:textId="29EC35C7" w:rsidR="008738C7" w:rsidRPr="00711D60" w:rsidRDefault="008738C7" w:rsidP="00A64991">
      <w:pPr>
        <w:pStyle w:val="Default"/>
        <w:numPr>
          <w:ilvl w:val="1"/>
          <w:numId w:val="21"/>
        </w:numPr>
        <w:spacing w:after="80"/>
        <w:jc w:val="both"/>
        <w:rPr>
          <w:rFonts w:ascii="Cambria" w:hAnsi="Cambria"/>
          <w:sz w:val="22"/>
          <w:szCs w:val="22"/>
        </w:rPr>
      </w:pPr>
      <w:r w:rsidRPr="00711D60">
        <w:rPr>
          <w:rFonts w:ascii="Cambria" w:hAnsi="Cambria"/>
          <w:sz w:val="22"/>
          <w:szCs w:val="22"/>
        </w:rPr>
        <w:t>Toutes les offres reçues après la date limite de soumission des offres indiquées dans l’avis de marché ou les présentes instructions seront conservées par le pouvoir adjudicateur. Aucune responsabilité ne peut être acceptée pour la délivrance tardive des offres. Les offres tardives seront rejetées et ne seront pas ouvertes.</w:t>
      </w:r>
    </w:p>
    <w:p w14:paraId="1512A12F" w14:textId="77777777" w:rsidR="008738C7" w:rsidRPr="00711D60" w:rsidRDefault="008738C7" w:rsidP="008738C7">
      <w:pPr>
        <w:rPr>
          <w:rFonts w:ascii="Cambria" w:hAnsi="Cambria"/>
          <w:lang w:val="fr-FR"/>
        </w:rPr>
      </w:pPr>
    </w:p>
    <w:p w14:paraId="06BE4C0A" w14:textId="48F97611" w:rsidR="008738C7" w:rsidRPr="00711D60" w:rsidRDefault="008738C7" w:rsidP="00A64991">
      <w:pPr>
        <w:pStyle w:val="Paragraphedeliste"/>
        <w:keepNext/>
        <w:numPr>
          <w:ilvl w:val="0"/>
          <w:numId w:val="21"/>
        </w:numPr>
        <w:spacing w:after="120"/>
        <w:jc w:val="both"/>
        <w:outlineLvl w:val="0"/>
        <w:rPr>
          <w:rFonts w:ascii="Cambria" w:hAnsi="Cambria" w:cs="Arial"/>
          <w:b/>
          <w:sz w:val="24"/>
          <w:szCs w:val="24"/>
          <w:lang w:val="fr-FR" w:eastAsia="it-IT"/>
        </w:rPr>
      </w:pPr>
      <w:bookmarkStart w:id="34" w:name="_Toc479366408"/>
      <w:r w:rsidRPr="00711D60">
        <w:rPr>
          <w:rFonts w:ascii="Cambria" w:hAnsi="Cambria" w:cs="Arial"/>
          <w:b/>
          <w:sz w:val="24"/>
          <w:szCs w:val="24"/>
          <w:lang w:val="fr-FR" w:eastAsia="it-IT"/>
        </w:rPr>
        <w:t>Évaluation des offres</w:t>
      </w:r>
      <w:bookmarkEnd w:id="34"/>
    </w:p>
    <w:p w14:paraId="65F30B3B" w14:textId="6902C9DA" w:rsidR="00801827" w:rsidRPr="00711D60" w:rsidRDefault="008738C7" w:rsidP="00801827">
      <w:pPr>
        <w:pStyle w:val="Default"/>
        <w:jc w:val="both"/>
        <w:rPr>
          <w:rFonts w:ascii="Cambria" w:hAnsi="Cambria"/>
          <w:sz w:val="22"/>
          <w:szCs w:val="22"/>
        </w:rPr>
      </w:pPr>
      <w:r w:rsidRPr="00711D60">
        <w:rPr>
          <w:rFonts w:ascii="Cambria" w:hAnsi="Cambria"/>
          <w:sz w:val="22"/>
          <w:szCs w:val="22"/>
        </w:rPr>
        <w:t>L’évaluation des offres, basée sur des critères administratifs, techniques et financiers, sera effectuée par un comité interne d’Action Contre la Faim. Elle a pour objet de vérifier si les dossiers de soumission sont complets, si les documents ont été dûment inclus et si les soumissions sont, d'une manière générale, en ordre. À la suite de l’étude des offres, Action Contre la Faim pourra demander aux soumissionnaires des compléments d’information si nécessaire.</w:t>
      </w:r>
    </w:p>
    <w:p w14:paraId="04F918C4" w14:textId="77777777" w:rsidR="00801827" w:rsidRPr="00711D60" w:rsidRDefault="00801827" w:rsidP="00801827">
      <w:pPr>
        <w:pStyle w:val="Default"/>
        <w:jc w:val="both"/>
        <w:rPr>
          <w:rFonts w:ascii="Cambria" w:hAnsi="Cambria"/>
          <w:sz w:val="22"/>
          <w:szCs w:val="22"/>
        </w:rPr>
      </w:pPr>
    </w:p>
    <w:p w14:paraId="1D3679F7" w14:textId="583982A4" w:rsidR="008738C7" w:rsidRPr="00711D60" w:rsidRDefault="00801827" w:rsidP="00801827">
      <w:pPr>
        <w:pStyle w:val="Default"/>
        <w:jc w:val="both"/>
        <w:rPr>
          <w:rFonts w:ascii="Cambria" w:hAnsi="Cambria"/>
          <w:sz w:val="22"/>
          <w:szCs w:val="22"/>
        </w:rPr>
      </w:pPr>
      <w:r w:rsidRPr="00711D60">
        <w:rPr>
          <w:rFonts w:ascii="Cambria" w:hAnsi="Cambria"/>
          <w:sz w:val="22"/>
          <w:szCs w:val="22"/>
        </w:rPr>
        <w:t>1</w:t>
      </w:r>
      <w:r w:rsidR="00B51E90" w:rsidRPr="00711D60">
        <w:rPr>
          <w:rFonts w:ascii="Cambria" w:hAnsi="Cambria"/>
          <w:sz w:val="22"/>
          <w:szCs w:val="22"/>
        </w:rPr>
        <w:t>8</w:t>
      </w:r>
      <w:r w:rsidRPr="00711D60">
        <w:rPr>
          <w:rFonts w:ascii="Cambria" w:hAnsi="Cambria"/>
          <w:sz w:val="22"/>
          <w:szCs w:val="22"/>
        </w:rPr>
        <w:t xml:space="preserve">.1 </w:t>
      </w:r>
      <w:r w:rsidR="008738C7" w:rsidRPr="00711D60">
        <w:rPr>
          <w:rFonts w:ascii="Cambria" w:hAnsi="Cambria"/>
          <w:sz w:val="22"/>
          <w:szCs w:val="22"/>
          <w:u w:val="single"/>
        </w:rPr>
        <w:t>Examen de la conformité administrative des offres</w:t>
      </w:r>
      <w:r w:rsidR="008738C7" w:rsidRPr="00711D60">
        <w:rPr>
          <w:rFonts w:ascii="Cambria" w:hAnsi="Cambria"/>
          <w:sz w:val="22"/>
          <w:szCs w:val="22"/>
        </w:rPr>
        <w:t>. Il prend en compte :</w:t>
      </w:r>
    </w:p>
    <w:p w14:paraId="4DF1BCFD" w14:textId="77777777" w:rsidR="008738C7" w:rsidRPr="00711D60" w:rsidRDefault="008738C7" w:rsidP="00A64991">
      <w:pPr>
        <w:pStyle w:val="Paragraphedeliste"/>
        <w:numPr>
          <w:ilvl w:val="0"/>
          <w:numId w:val="4"/>
        </w:numPr>
        <w:spacing w:after="200" w:line="276" w:lineRule="auto"/>
        <w:ind w:left="867" w:hanging="357"/>
        <w:jc w:val="both"/>
        <w:rPr>
          <w:rFonts w:ascii="Cambria" w:hAnsi="Cambria" w:cs="Arial"/>
          <w:sz w:val="22"/>
          <w:szCs w:val="22"/>
          <w:lang w:val="fr-FR"/>
        </w:rPr>
      </w:pPr>
      <w:r w:rsidRPr="00711D60">
        <w:rPr>
          <w:rFonts w:ascii="Cambria" w:hAnsi="Cambria" w:cs="Arial"/>
          <w:sz w:val="22"/>
          <w:szCs w:val="22"/>
          <w:lang w:val="fr-FR"/>
        </w:rPr>
        <w:t>La conformité des pièces demandées au dossier d’appel à soumission ;</w:t>
      </w:r>
    </w:p>
    <w:p w14:paraId="4DEC21F5" w14:textId="77777777" w:rsidR="008738C7" w:rsidRPr="00711D60" w:rsidRDefault="008738C7" w:rsidP="00A64991">
      <w:pPr>
        <w:pStyle w:val="Paragraphedeliste"/>
        <w:numPr>
          <w:ilvl w:val="0"/>
          <w:numId w:val="4"/>
        </w:numPr>
        <w:spacing w:after="200" w:line="276" w:lineRule="auto"/>
        <w:ind w:left="867" w:hanging="357"/>
        <w:jc w:val="both"/>
        <w:rPr>
          <w:rFonts w:ascii="Cambria" w:hAnsi="Cambria" w:cs="Arial"/>
          <w:sz w:val="22"/>
          <w:szCs w:val="22"/>
          <w:lang w:val="fr-FR"/>
        </w:rPr>
      </w:pPr>
      <w:r w:rsidRPr="00711D60">
        <w:rPr>
          <w:rFonts w:ascii="Cambria" w:hAnsi="Cambria" w:cs="Arial"/>
          <w:sz w:val="22"/>
          <w:szCs w:val="22"/>
          <w:lang w:val="fr-FR"/>
        </w:rPr>
        <w:t>Le respect des échéances de dépôt des documents telles que spécifiées dans l’appel à soumission ;</w:t>
      </w:r>
    </w:p>
    <w:p w14:paraId="76DF8AFE" w14:textId="77777777" w:rsidR="008738C7" w:rsidRPr="00711D60" w:rsidRDefault="008738C7" w:rsidP="00A64991">
      <w:pPr>
        <w:pStyle w:val="Paragraphedeliste"/>
        <w:numPr>
          <w:ilvl w:val="0"/>
          <w:numId w:val="4"/>
        </w:numPr>
        <w:spacing w:after="80"/>
        <w:ind w:left="867" w:hanging="357"/>
        <w:jc w:val="both"/>
        <w:rPr>
          <w:rFonts w:ascii="Cambria" w:hAnsi="Cambria" w:cs="Arial"/>
          <w:sz w:val="22"/>
          <w:szCs w:val="22"/>
          <w:lang w:val="fr-FR"/>
        </w:rPr>
      </w:pPr>
      <w:r w:rsidRPr="00711D60">
        <w:rPr>
          <w:rFonts w:ascii="Cambria" w:hAnsi="Cambria" w:cs="Arial"/>
          <w:sz w:val="22"/>
          <w:szCs w:val="22"/>
          <w:lang w:val="fr-FR"/>
        </w:rPr>
        <w:t>La mise à disposition des documents.</w:t>
      </w:r>
    </w:p>
    <w:p w14:paraId="78E42E0D" w14:textId="77777777" w:rsidR="008738C7" w:rsidRPr="00711D60" w:rsidRDefault="008738C7" w:rsidP="008738C7">
      <w:pPr>
        <w:spacing w:after="80"/>
        <w:ind w:left="510"/>
        <w:jc w:val="both"/>
        <w:rPr>
          <w:rFonts w:ascii="Cambria" w:hAnsi="Cambria" w:cs="Arial"/>
          <w:sz w:val="22"/>
          <w:szCs w:val="22"/>
          <w:lang w:val="fr-FR"/>
        </w:rPr>
      </w:pPr>
      <w:r w:rsidRPr="00711D60">
        <w:rPr>
          <w:rFonts w:ascii="Cambria" w:hAnsi="Cambria" w:cs="Arial"/>
          <w:sz w:val="22"/>
          <w:szCs w:val="22"/>
          <w:lang w:val="fr-FR"/>
        </w:rPr>
        <w:t>Cette phase a pour objet de vérifier si l'offre est conforme, quant au fond, aux prescriptions du dossier d'appel d'offres. Une offre est conforme lorsqu'elle respecte toutes les conditions, modalités et spécifications contenues dans le dossier d'appel d'offres, sans déviation ni restriction importante.</w:t>
      </w:r>
    </w:p>
    <w:p w14:paraId="64C7AB9F" w14:textId="77777777" w:rsidR="008738C7" w:rsidRPr="00711D60" w:rsidRDefault="008738C7" w:rsidP="008738C7">
      <w:pPr>
        <w:spacing w:after="80"/>
        <w:ind w:left="510"/>
        <w:jc w:val="both"/>
        <w:rPr>
          <w:rFonts w:ascii="Cambria" w:hAnsi="Cambria" w:cs="Arial"/>
          <w:sz w:val="22"/>
          <w:szCs w:val="22"/>
          <w:lang w:val="fr-FR"/>
        </w:rPr>
      </w:pPr>
      <w:r w:rsidRPr="00711D60">
        <w:rPr>
          <w:rFonts w:ascii="Cambria" w:hAnsi="Cambria" w:cs="Arial"/>
          <w:sz w:val="22"/>
          <w:szCs w:val="22"/>
          <w:lang w:val="fr-FR"/>
        </w:rPr>
        <w:t>Les déviations ou restrictions importantes sont celles qui affectent le champ, la qualité ou l'exécution du marché ou qui, d'une manière substantielle, s'écartent du dossier d'appel d'offres ou limitent les droits du pouvoir adjudicateur ou les obligations du soumissionnaire au titre du marché et portent atteinte à la situation, au regard de la concurrence, des soumissionnaires ayant présenté des offres conformes. Cette classification des offres administrativement non conformes devra être dûment justifiée dans le procès-verbal d'évaluation.</w:t>
      </w:r>
    </w:p>
    <w:p w14:paraId="5B0FD930" w14:textId="77777777" w:rsidR="008738C7" w:rsidRPr="00711D60" w:rsidRDefault="008738C7" w:rsidP="008738C7">
      <w:pPr>
        <w:spacing w:after="80"/>
        <w:ind w:left="567"/>
        <w:jc w:val="both"/>
        <w:rPr>
          <w:rFonts w:ascii="Cambria" w:hAnsi="Cambria" w:cs="Arial"/>
          <w:sz w:val="22"/>
          <w:szCs w:val="22"/>
          <w:lang w:val="fr-FR"/>
        </w:rPr>
      </w:pPr>
      <w:r w:rsidRPr="00711D60">
        <w:rPr>
          <w:rFonts w:ascii="Cambria" w:hAnsi="Cambria" w:cs="Arial"/>
          <w:sz w:val="22"/>
          <w:szCs w:val="22"/>
          <w:lang w:val="fr-FR"/>
        </w:rPr>
        <w:t xml:space="preserve">Parmi les pièces et documents constitutifs du dossier de remise des offres, certaines doivent </w:t>
      </w:r>
      <w:r w:rsidRPr="00711D60">
        <w:rPr>
          <w:rFonts w:ascii="Cambria" w:hAnsi="Cambria" w:cs="Arial"/>
          <w:b/>
          <w:sz w:val="22"/>
          <w:szCs w:val="22"/>
          <w:u w:val="single"/>
          <w:lang w:val="fr-FR"/>
        </w:rPr>
        <w:t>impérativement être présentées</w:t>
      </w:r>
      <w:r w:rsidRPr="00711D60">
        <w:rPr>
          <w:rFonts w:ascii="Cambria" w:hAnsi="Cambria" w:cs="Arial"/>
          <w:sz w:val="22"/>
          <w:szCs w:val="22"/>
          <w:lang w:val="fr-FR"/>
        </w:rPr>
        <w:t>, sous peine de rejet immédiat et annoncé lors de la séance d’ouverture des offres, et dont la liste est la suivante :</w:t>
      </w:r>
    </w:p>
    <w:p w14:paraId="0A0BEBE5" w14:textId="77777777" w:rsidR="008738C7" w:rsidRPr="00AF3590" w:rsidRDefault="008738C7" w:rsidP="00A64991">
      <w:pPr>
        <w:pStyle w:val="Paragraphedeliste"/>
        <w:numPr>
          <w:ilvl w:val="0"/>
          <w:numId w:val="15"/>
        </w:numPr>
        <w:spacing w:after="80"/>
        <w:ind w:left="993" w:hanging="426"/>
        <w:contextualSpacing w:val="0"/>
        <w:jc w:val="both"/>
        <w:rPr>
          <w:rFonts w:ascii="Cambria" w:hAnsi="Cambria" w:cs="Arial"/>
          <w:sz w:val="22"/>
          <w:szCs w:val="22"/>
          <w:lang w:val="fr-FR"/>
        </w:rPr>
      </w:pPr>
      <w:r w:rsidRPr="00AF3590">
        <w:rPr>
          <w:rFonts w:ascii="Cambria" w:hAnsi="Cambria" w:cs="Arial"/>
          <w:sz w:val="22"/>
          <w:szCs w:val="22"/>
          <w:u w:val="single"/>
          <w:lang w:val="fr-FR"/>
        </w:rPr>
        <w:t>Documents administratifs et d’existence légale </w:t>
      </w:r>
      <w:r w:rsidRPr="00AF3590">
        <w:rPr>
          <w:rFonts w:ascii="Cambria" w:hAnsi="Cambria" w:cs="Arial"/>
          <w:sz w:val="22"/>
          <w:szCs w:val="22"/>
          <w:lang w:val="fr-FR"/>
        </w:rPr>
        <w:t>:</w:t>
      </w:r>
    </w:p>
    <w:p w14:paraId="0665616C" w14:textId="77777777" w:rsidR="008738C7" w:rsidRPr="00AF3590" w:rsidRDefault="008738C7" w:rsidP="00A64991">
      <w:pPr>
        <w:pStyle w:val="Paragraphedeliste"/>
        <w:numPr>
          <w:ilvl w:val="1"/>
          <w:numId w:val="15"/>
        </w:numPr>
        <w:spacing w:after="80"/>
        <w:jc w:val="both"/>
        <w:rPr>
          <w:rFonts w:ascii="Cambria" w:hAnsi="Cambria" w:cs="Arial"/>
          <w:sz w:val="22"/>
          <w:szCs w:val="22"/>
          <w:lang w:val="fr-FR"/>
        </w:rPr>
      </w:pPr>
      <w:r w:rsidRPr="00AF3590">
        <w:rPr>
          <w:rFonts w:ascii="Cambria" w:hAnsi="Cambria" w:cs="Arial"/>
          <w:sz w:val="22"/>
          <w:szCs w:val="22"/>
          <w:lang w:val="fr-FR"/>
        </w:rPr>
        <w:t>Enregistrement au Registre de Commerce ;</w:t>
      </w:r>
    </w:p>
    <w:p w14:paraId="7A572CAB" w14:textId="77777777" w:rsidR="008738C7" w:rsidRPr="00AF3590" w:rsidRDefault="008738C7" w:rsidP="00A64991">
      <w:pPr>
        <w:pStyle w:val="Paragraphedeliste"/>
        <w:numPr>
          <w:ilvl w:val="1"/>
          <w:numId w:val="15"/>
        </w:numPr>
        <w:spacing w:after="80"/>
        <w:jc w:val="both"/>
        <w:rPr>
          <w:rFonts w:ascii="Cambria" w:hAnsi="Cambria" w:cs="Arial"/>
          <w:sz w:val="22"/>
          <w:szCs w:val="22"/>
          <w:lang w:val="fr-FR"/>
        </w:rPr>
      </w:pPr>
      <w:r w:rsidRPr="00AF3590">
        <w:rPr>
          <w:rFonts w:ascii="Cambria" w:hAnsi="Cambria" w:cs="Arial"/>
          <w:sz w:val="22"/>
          <w:szCs w:val="22"/>
          <w:lang w:val="fr-FR"/>
        </w:rPr>
        <w:t>Numéro d’identification fiscale</w:t>
      </w:r>
    </w:p>
    <w:p w14:paraId="7D59A46A" w14:textId="77777777" w:rsidR="008738C7" w:rsidRPr="00AF3590" w:rsidRDefault="008738C7" w:rsidP="00A64991">
      <w:pPr>
        <w:pStyle w:val="Paragraphedeliste"/>
        <w:numPr>
          <w:ilvl w:val="1"/>
          <w:numId w:val="15"/>
        </w:numPr>
        <w:spacing w:after="80"/>
        <w:jc w:val="both"/>
        <w:rPr>
          <w:rFonts w:ascii="Cambria" w:hAnsi="Cambria" w:cs="Arial"/>
          <w:sz w:val="22"/>
          <w:szCs w:val="22"/>
          <w:lang w:val="fr-FR"/>
        </w:rPr>
      </w:pPr>
      <w:r w:rsidRPr="00AF3590">
        <w:rPr>
          <w:rFonts w:ascii="Cambria" w:hAnsi="Cambria" w:cs="Arial"/>
          <w:sz w:val="22"/>
          <w:szCs w:val="22"/>
          <w:lang w:val="fr-FR"/>
        </w:rPr>
        <w:t>Relevé d’Identité Bancaire (RIB) ou Attestation de domiciliation bancaire ;</w:t>
      </w:r>
    </w:p>
    <w:p w14:paraId="73055FEE" w14:textId="5246BBF0" w:rsidR="008738C7" w:rsidRPr="00AF3590" w:rsidRDefault="008738C7" w:rsidP="00A64991">
      <w:pPr>
        <w:pStyle w:val="Paragraphedeliste"/>
        <w:numPr>
          <w:ilvl w:val="1"/>
          <w:numId w:val="15"/>
        </w:numPr>
        <w:spacing w:after="80"/>
        <w:jc w:val="both"/>
        <w:rPr>
          <w:rFonts w:ascii="Cambria" w:hAnsi="Cambria" w:cs="Arial"/>
          <w:sz w:val="22"/>
          <w:szCs w:val="22"/>
          <w:lang w:val="fr-FR"/>
        </w:rPr>
      </w:pPr>
      <w:r w:rsidRPr="00AF3590">
        <w:rPr>
          <w:rFonts w:ascii="Cambria" w:hAnsi="Cambria" w:cs="Arial"/>
          <w:sz w:val="22"/>
          <w:szCs w:val="22"/>
          <w:lang w:val="fr-FR"/>
        </w:rPr>
        <w:t xml:space="preserve">Attestation fiscale </w:t>
      </w:r>
      <w:r w:rsidR="00F31D38">
        <w:rPr>
          <w:rFonts w:ascii="Cambria" w:hAnsi="Cambria" w:cs="Arial"/>
          <w:sz w:val="22"/>
          <w:szCs w:val="22"/>
          <w:lang w:val="fr-FR"/>
        </w:rPr>
        <w:t>‘</w:t>
      </w:r>
      <w:r w:rsidR="00F31D38" w:rsidRPr="00F31D38">
        <w:rPr>
          <w:rFonts w:ascii="Cambria" w:hAnsi="Cambria" w:cs="Arial"/>
          <w:b/>
          <w:bCs/>
          <w:sz w:val="22"/>
          <w:szCs w:val="22"/>
          <w:lang w:val="fr-FR"/>
        </w:rPr>
        <w:t>’ Quitus Fiscal’’</w:t>
      </w:r>
      <w:r w:rsidRPr="00AF3590">
        <w:rPr>
          <w:rFonts w:ascii="Cambria" w:hAnsi="Cambria" w:cs="Arial"/>
          <w:sz w:val="22"/>
          <w:szCs w:val="22"/>
          <w:lang w:val="fr-FR"/>
        </w:rPr>
        <w:t>(TVA)</w:t>
      </w:r>
    </w:p>
    <w:p w14:paraId="2AFB744B" w14:textId="5695DA0B" w:rsidR="005D4DAB" w:rsidRPr="00AF3590" w:rsidRDefault="005D4DAB" w:rsidP="00A64991">
      <w:pPr>
        <w:pStyle w:val="Paragraphedeliste"/>
        <w:numPr>
          <w:ilvl w:val="1"/>
          <w:numId w:val="15"/>
        </w:numPr>
        <w:spacing w:after="80"/>
        <w:jc w:val="both"/>
        <w:rPr>
          <w:rFonts w:ascii="Cambria" w:hAnsi="Cambria" w:cs="Arial"/>
          <w:sz w:val="22"/>
          <w:szCs w:val="22"/>
          <w:lang w:val="fr-FR"/>
        </w:rPr>
      </w:pPr>
      <w:r w:rsidRPr="00AF3590">
        <w:rPr>
          <w:rFonts w:ascii="Cambria" w:hAnsi="Cambria" w:cs="Arial"/>
          <w:sz w:val="22"/>
          <w:szCs w:val="22"/>
          <w:lang w:val="fr-FR"/>
        </w:rPr>
        <w:t>Patente</w:t>
      </w:r>
    </w:p>
    <w:p w14:paraId="303E1D2E" w14:textId="3BC0EC18" w:rsidR="008738C7" w:rsidRPr="00AF3590" w:rsidRDefault="008738C7" w:rsidP="00A64991">
      <w:pPr>
        <w:pStyle w:val="Paragraphedeliste"/>
        <w:numPr>
          <w:ilvl w:val="1"/>
          <w:numId w:val="15"/>
        </w:numPr>
        <w:spacing w:after="80"/>
        <w:jc w:val="both"/>
        <w:rPr>
          <w:rFonts w:ascii="Cambria" w:hAnsi="Cambria" w:cs="Arial"/>
          <w:sz w:val="22"/>
          <w:szCs w:val="22"/>
          <w:lang w:val="fr-FR"/>
        </w:rPr>
      </w:pPr>
      <w:r w:rsidRPr="00AF3590">
        <w:rPr>
          <w:rFonts w:ascii="Cambria" w:hAnsi="Cambria" w:cs="Arial"/>
          <w:sz w:val="22"/>
          <w:szCs w:val="22"/>
          <w:lang w:val="fr-FR"/>
        </w:rPr>
        <w:t xml:space="preserve">Attestation de </w:t>
      </w:r>
      <w:r w:rsidR="001477B5" w:rsidRPr="00AF3590">
        <w:rPr>
          <w:rFonts w:ascii="Cambria" w:hAnsi="Cambria" w:cs="Arial"/>
          <w:sz w:val="22"/>
          <w:szCs w:val="22"/>
          <w:lang w:val="fr-FR"/>
        </w:rPr>
        <w:t>non-liquidation</w:t>
      </w:r>
      <w:r w:rsidRPr="00AF3590">
        <w:rPr>
          <w:rFonts w:ascii="Cambria" w:hAnsi="Cambria" w:cs="Arial"/>
          <w:sz w:val="22"/>
          <w:szCs w:val="22"/>
          <w:lang w:val="fr-FR"/>
        </w:rPr>
        <w:t xml:space="preserve"> judiciaire ou non faillite</w:t>
      </w:r>
    </w:p>
    <w:p w14:paraId="59F240F4" w14:textId="129DFCCA" w:rsidR="008738C7" w:rsidRPr="00AF3590" w:rsidRDefault="008738C7" w:rsidP="00A64991">
      <w:pPr>
        <w:pStyle w:val="Paragraphedeliste"/>
        <w:numPr>
          <w:ilvl w:val="0"/>
          <w:numId w:val="15"/>
        </w:numPr>
        <w:spacing w:after="80"/>
        <w:ind w:left="993" w:hanging="426"/>
        <w:contextualSpacing w:val="0"/>
        <w:jc w:val="both"/>
        <w:rPr>
          <w:rFonts w:ascii="Cambria" w:hAnsi="Cambria" w:cs="Arial"/>
          <w:sz w:val="22"/>
          <w:szCs w:val="22"/>
          <w:lang w:val="fr-FR"/>
        </w:rPr>
      </w:pPr>
      <w:r w:rsidRPr="00AF3590">
        <w:rPr>
          <w:rFonts w:ascii="Cambria" w:hAnsi="Cambria" w:cs="Arial"/>
          <w:sz w:val="22"/>
          <w:szCs w:val="22"/>
          <w:lang w:val="fr-FR"/>
        </w:rPr>
        <w:t xml:space="preserve">Le(s) Formulaire(s) de réponse aux offres pour chaque lot (voir exemple en Annexe </w:t>
      </w:r>
      <w:r w:rsidR="00AF3590" w:rsidRPr="00AF3590">
        <w:rPr>
          <w:rFonts w:ascii="Cambria" w:hAnsi="Cambria" w:cs="Arial"/>
          <w:sz w:val="22"/>
          <w:szCs w:val="22"/>
          <w:lang w:val="fr-FR"/>
        </w:rPr>
        <w:t>D</w:t>
      </w:r>
      <w:r w:rsidRPr="00AF3590">
        <w:rPr>
          <w:rFonts w:ascii="Cambria" w:hAnsi="Cambria" w:cs="Arial"/>
          <w:sz w:val="22"/>
          <w:szCs w:val="22"/>
          <w:lang w:val="fr-FR"/>
        </w:rPr>
        <w:t>)</w:t>
      </w:r>
    </w:p>
    <w:p w14:paraId="269B72CA" w14:textId="77777777" w:rsidR="00801827" w:rsidRPr="00711D60" w:rsidRDefault="00801827" w:rsidP="00801827">
      <w:pPr>
        <w:rPr>
          <w:rFonts w:ascii="Cambria" w:hAnsi="Cambria"/>
          <w:sz w:val="22"/>
          <w:szCs w:val="22"/>
          <w:u w:val="single"/>
          <w:lang w:val="fr-FR"/>
        </w:rPr>
      </w:pPr>
    </w:p>
    <w:p w14:paraId="0EE06D35" w14:textId="7E7B764D" w:rsidR="008738C7" w:rsidRPr="00711D60" w:rsidRDefault="00801827" w:rsidP="00A64991">
      <w:pPr>
        <w:pStyle w:val="Paragraphedeliste"/>
        <w:numPr>
          <w:ilvl w:val="1"/>
          <w:numId w:val="21"/>
        </w:numPr>
        <w:rPr>
          <w:rFonts w:ascii="Cambria" w:eastAsia="Calibri" w:hAnsi="Cambria" w:cs="Arial"/>
          <w:color w:val="000000"/>
          <w:sz w:val="22"/>
          <w:szCs w:val="22"/>
          <w:lang w:val="fr-FR" w:eastAsia="en-GB"/>
        </w:rPr>
      </w:pPr>
      <w:r w:rsidRPr="00711D60">
        <w:rPr>
          <w:rFonts w:ascii="Cambria" w:hAnsi="Cambria"/>
          <w:sz w:val="22"/>
          <w:szCs w:val="22"/>
        </w:rPr>
        <w:t>Evaluation</w:t>
      </w:r>
      <w:r w:rsidR="008738C7" w:rsidRPr="00711D60">
        <w:rPr>
          <w:rFonts w:ascii="Cambria" w:hAnsi="Cambria"/>
          <w:sz w:val="22"/>
          <w:szCs w:val="22"/>
        </w:rPr>
        <w:t xml:space="preserve"> technique</w:t>
      </w:r>
    </w:p>
    <w:p w14:paraId="31369417" w14:textId="77777777" w:rsidR="00801827" w:rsidRPr="00711D60" w:rsidRDefault="00801827" w:rsidP="00801827">
      <w:pPr>
        <w:pStyle w:val="Paragraphedeliste"/>
        <w:ind w:left="420"/>
        <w:rPr>
          <w:rFonts w:ascii="Cambria" w:eastAsia="Calibri" w:hAnsi="Cambria" w:cs="Arial"/>
          <w:b/>
          <w:bCs/>
          <w:color w:val="000000"/>
          <w:sz w:val="22"/>
          <w:szCs w:val="22"/>
          <w:u w:val="single"/>
          <w:lang w:val="fr-FR" w:eastAsia="en-GB"/>
        </w:rPr>
      </w:pPr>
    </w:p>
    <w:p w14:paraId="52CA3783" w14:textId="4095B006" w:rsidR="008738C7" w:rsidRPr="00711D60" w:rsidRDefault="008738C7" w:rsidP="008738C7">
      <w:pPr>
        <w:ind w:left="510"/>
        <w:jc w:val="both"/>
        <w:rPr>
          <w:rFonts w:ascii="Cambria" w:hAnsi="Cambria" w:cs="Arial"/>
          <w:sz w:val="22"/>
          <w:szCs w:val="22"/>
          <w:lang w:val="fr-FR"/>
        </w:rPr>
      </w:pPr>
      <w:r w:rsidRPr="00711D60">
        <w:rPr>
          <w:rFonts w:ascii="Cambria" w:hAnsi="Cambria" w:cs="Arial"/>
          <w:sz w:val="22"/>
          <w:szCs w:val="22"/>
          <w:lang w:val="fr-FR"/>
        </w:rPr>
        <w:t>Les offres techniques sont évaluées selon entre autres, les capacités humaines et matérielles, l’expérience professionnelle (minimum 4 livraisons avec les organisations avec preuve de commande à l’appui) sur des prestations de services ou   travaux similaires ainsi que les délais d’exécution.</w:t>
      </w:r>
    </w:p>
    <w:p w14:paraId="32C06B57" w14:textId="77777777" w:rsidR="008738C7" w:rsidRPr="00711D60" w:rsidRDefault="008738C7" w:rsidP="008738C7">
      <w:pPr>
        <w:ind w:left="510"/>
        <w:jc w:val="both"/>
        <w:rPr>
          <w:rFonts w:ascii="Cambria" w:hAnsi="Cambria" w:cs="Arial"/>
          <w:sz w:val="22"/>
          <w:szCs w:val="22"/>
          <w:lang w:val="fr-FR"/>
        </w:rPr>
      </w:pPr>
    </w:p>
    <w:p w14:paraId="1AE2BEC7" w14:textId="47750CA4" w:rsidR="008738C7" w:rsidRPr="00711D60" w:rsidRDefault="008738C7" w:rsidP="00A64991">
      <w:pPr>
        <w:pStyle w:val="Default"/>
        <w:numPr>
          <w:ilvl w:val="1"/>
          <w:numId w:val="21"/>
        </w:numPr>
        <w:spacing w:after="80"/>
        <w:jc w:val="both"/>
        <w:rPr>
          <w:rFonts w:ascii="Cambria" w:hAnsi="Cambria"/>
          <w:sz w:val="22"/>
          <w:szCs w:val="22"/>
        </w:rPr>
      </w:pPr>
      <w:r w:rsidRPr="00711D60">
        <w:rPr>
          <w:rFonts w:ascii="Cambria" w:hAnsi="Cambria"/>
          <w:sz w:val="22"/>
          <w:szCs w:val="22"/>
        </w:rPr>
        <w:t>Évaluation financière</w:t>
      </w:r>
    </w:p>
    <w:p w14:paraId="07BD876D" w14:textId="7FAD90B3" w:rsidR="008738C7" w:rsidRPr="00711D60" w:rsidRDefault="008738C7" w:rsidP="008738C7">
      <w:pPr>
        <w:tabs>
          <w:tab w:val="left" w:pos="851"/>
        </w:tabs>
        <w:ind w:left="851" w:hanging="284"/>
        <w:jc w:val="both"/>
        <w:rPr>
          <w:rFonts w:ascii="Cambria" w:hAnsi="Cambria" w:cs="Arial"/>
          <w:sz w:val="22"/>
          <w:szCs w:val="22"/>
          <w:lang w:val="fr-FR"/>
        </w:rPr>
      </w:pPr>
      <w:r w:rsidRPr="00711D60">
        <w:rPr>
          <w:rFonts w:ascii="Cambria" w:hAnsi="Cambria" w:cs="Arial"/>
          <w:sz w:val="22"/>
          <w:szCs w:val="22"/>
          <w:lang w:val="fr-FR"/>
        </w:rPr>
        <w:lastRenderedPageBreak/>
        <w:t>a)</w:t>
      </w:r>
      <w:r w:rsidRPr="00711D60">
        <w:rPr>
          <w:rFonts w:ascii="Cambria" w:hAnsi="Cambria" w:cs="Arial"/>
          <w:sz w:val="22"/>
          <w:szCs w:val="22"/>
          <w:lang w:val="fr-FR"/>
        </w:rPr>
        <w:tab/>
        <w:t>Les offres jugées techniquement conformes s</w:t>
      </w:r>
      <w:r w:rsidR="004B5F21" w:rsidRPr="00711D60">
        <w:rPr>
          <w:rFonts w:ascii="Cambria" w:hAnsi="Cambria" w:cs="Arial"/>
          <w:sz w:val="22"/>
          <w:szCs w:val="22"/>
          <w:lang w:val="fr-FR"/>
        </w:rPr>
        <w:t>eront</w:t>
      </w:r>
      <w:r w:rsidRPr="00711D60">
        <w:rPr>
          <w:rFonts w:ascii="Cambria" w:hAnsi="Cambria" w:cs="Arial"/>
          <w:sz w:val="22"/>
          <w:szCs w:val="22"/>
          <w:lang w:val="fr-FR"/>
        </w:rPr>
        <w:t xml:space="preserve"> soumises à une vérification visant à déceler d'éventuelles erreurs arithmétiques dans les calculs et les totaux. Les erreurs sont corrigées par le comité d'évaluation de la manière suivante :</w:t>
      </w:r>
    </w:p>
    <w:p w14:paraId="0D011DBE" w14:textId="77777777" w:rsidR="008738C7" w:rsidRPr="00711D60" w:rsidRDefault="008738C7" w:rsidP="008738C7">
      <w:pPr>
        <w:tabs>
          <w:tab w:val="left" w:pos="1418"/>
        </w:tabs>
        <w:ind w:left="1418" w:hanging="284"/>
        <w:jc w:val="both"/>
        <w:rPr>
          <w:rFonts w:ascii="Cambria" w:hAnsi="Cambria" w:cs="Arial"/>
          <w:sz w:val="22"/>
          <w:szCs w:val="22"/>
          <w:lang w:val="fr-FR"/>
        </w:rPr>
      </w:pPr>
      <w:r w:rsidRPr="00711D60">
        <w:rPr>
          <w:rFonts w:ascii="Cambria" w:hAnsi="Cambria" w:cs="Arial"/>
          <w:sz w:val="22"/>
          <w:szCs w:val="22"/>
          <w:lang w:val="fr-FR"/>
        </w:rPr>
        <w:t>-</w:t>
      </w:r>
      <w:r w:rsidRPr="00711D60">
        <w:rPr>
          <w:rFonts w:ascii="Cambria" w:hAnsi="Cambria" w:cs="Arial"/>
          <w:sz w:val="22"/>
          <w:szCs w:val="22"/>
          <w:lang w:val="fr-FR"/>
        </w:rPr>
        <w:tab/>
        <w:t>lorsqu'il y a une divergence entre le montant indiqué en chiffres et celui indiqué en toutes lettres, le montant en toutes lettres prévaut ;</w:t>
      </w:r>
    </w:p>
    <w:p w14:paraId="7EDEBDE3" w14:textId="77777777" w:rsidR="008738C7" w:rsidRPr="00711D60" w:rsidRDefault="008738C7" w:rsidP="008738C7">
      <w:pPr>
        <w:tabs>
          <w:tab w:val="left" w:pos="1418"/>
        </w:tabs>
        <w:ind w:left="1418" w:hanging="284"/>
        <w:jc w:val="both"/>
        <w:rPr>
          <w:rFonts w:ascii="Cambria" w:hAnsi="Cambria" w:cs="Arial"/>
          <w:sz w:val="22"/>
          <w:szCs w:val="22"/>
          <w:lang w:val="fr-FR"/>
        </w:rPr>
      </w:pPr>
      <w:r w:rsidRPr="00711D60">
        <w:rPr>
          <w:rFonts w:ascii="Cambria" w:hAnsi="Cambria" w:cs="Arial"/>
          <w:sz w:val="22"/>
          <w:szCs w:val="22"/>
          <w:lang w:val="fr-FR"/>
        </w:rPr>
        <w:t>-</w:t>
      </w:r>
      <w:r w:rsidRPr="00711D60">
        <w:rPr>
          <w:rFonts w:ascii="Cambria" w:hAnsi="Cambria" w:cs="Arial"/>
          <w:sz w:val="22"/>
          <w:szCs w:val="22"/>
          <w:lang w:val="fr-FR"/>
        </w:rPr>
        <w:tab/>
        <w:t>sauf pour les marchés à forfait, lorsqu'il y a une divergence entre un prix unitaire et le montant total obtenu en multipliant ce prix unitaire par la quantité, le prix unitaire indiqué prévaut.</w:t>
      </w:r>
    </w:p>
    <w:p w14:paraId="4227B2B0" w14:textId="701916E4" w:rsidR="008738C7" w:rsidRPr="00711D60" w:rsidRDefault="008738C7" w:rsidP="008738C7">
      <w:pPr>
        <w:tabs>
          <w:tab w:val="left" w:pos="851"/>
        </w:tabs>
        <w:ind w:left="851" w:hanging="284"/>
        <w:jc w:val="both"/>
        <w:rPr>
          <w:rFonts w:ascii="Cambria" w:hAnsi="Cambria" w:cs="Arial"/>
          <w:sz w:val="22"/>
          <w:szCs w:val="22"/>
          <w:lang w:val="fr-FR"/>
        </w:rPr>
      </w:pPr>
      <w:r w:rsidRPr="00711D60">
        <w:rPr>
          <w:rFonts w:ascii="Cambria" w:hAnsi="Cambria" w:cs="Arial"/>
          <w:sz w:val="22"/>
          <w:szCs w:val="22"/>
          <w:lang w:val="fr-FR"/>
        </w:rPr>
        <w:t>b)</w:t>
      </w:r>
      <w:r w:rsidRPr="00711D60">
        <w:rPr>
          <w:rFonts w:ascii="Cambria" w:hAnsi="Cambria" w:cs="Arial"/>
          <w:sz w:val="22"/>
          <w:szCs w:val="22"/>
          <w:lang w:val="fr-FR"/>
        </w:rPr>
        <w:tab/>
        <w:t xml:space="preserve">Les montants ainsi corrigés sont opposables au soumissionnaire. Si ce dernier ne les accepte pas, son offre </w:t>
      </w:r>
      <w:r w:rsidR="004B5F21" w:rsidRPr="00711D60">
        <w:rPr>
          <w:rFonts w:ascii="Cambria" w:hAnsi="Cambria" w:cs="Arial"/>
          <w:sz w:val="22"/>
          <w:szCs w:val="22"/>
          <w:lang w:val="fr-FR"/>
        </w:rPr>
        <w:t>es</w:t>
      </w:r>
      <w:r w:rsidRPr="00711D60">
        <w:rPr>
          <w:rFonts w:ascii="Cambria" w:hAnsi="Cambria" w:cs="Arial"/>
          <w:sz w:val="22"/>
          <w:szCs w:val="22"/>
          <w:lang w:val="fr-FR"/>
        </w:rPr>
        <w:t>t rejetée.</w:t>
      </w:r>
    </w:p>
    <w:p w14:paraId="07FEE248" w14:textId="77777777" w:rsidR="008738C7" w:rsidRPr="00711D60" w:rsidRDefault="008738C7" w:rsidP="008738C7">
      <w:pPr>
        <w:tabs>
          <w:tab w:val="left" w:pos="851"/>
        </w:tabs>
        <w:ind w:left="851" w:hanging="284"/>
        <w:jc w:val="both"/>
        <w:rPr>
          <w:rFonts w:ascii="Cambria" w:hAnsi="Cambria" w:cs="Arial"/>
          <w:sz w:val="22"/>
          <w:szCs w:val="22"/>
          <w:lang w:val="fr-FR"/>
        </w:rPr>
      </w:pPr>
      <w:r w:rsidRPr="00711D60">
        <w:rPr>
          <w:rFonts w:ascii="Cambria" w:hAnsi="Cambria" w:cs="Arial"/>
          <w:sz w:val="22"/>
          <w:szCs w:val="22"/>
          <w:lang w:val="fr-FR"/>
        </w:rPr>
        <w:t>c)</w:t>
      </w:r>
      <w:r w:rsidRPr="00711D60">
        <w:rPr>
          <w:rFonts w:ascii="Cambria" w:hAnsi="Cambria" w:cs="Arial"/>
          <w:sz w:val="22"/>
          <w:szCs w:val="22"/>
          <w:lang w:val="fr-FR"/>
        </w:rPr>
        <w:tab/>
        <w:t>Sauf indication contraire, l'évaluation financière a pour objet d'identifier le soumissionnaire offrant le prix le plus bas à qualité équivalente. Si les spécifications techniques le prévoient, l'évaluation des offres peut tenir compte, non seulement des coûts d’acquisition, mais aussi, dans la mesure où ils sont pertinents, des coûts supportés pendant tout le cycle de vie des fournitures (comme, par exemple, les coûts d'entretien et d’exploitation), conformément aux spécifications techniques. Le pouvoir adjudicateur examinera alors en détail toutes les informations fournies par les soumissionnaires et formera son jugement sur la base du coût total le plus bas incluant ces coûts additionnels.</w:t>
      </w:r>
    </w:p>
    <w:p w14:paraId="02180950" w14:textId="1C60F761" w:rsidR="008738C7" w:rsidRPr="00711D60" w:rsidRDefault="008738C7" w:rsidP="008738C7">
      <w:pPr>
        <w:jc w:val="both"/>
        <w:rPr>
          <w:rFonts w:ascii="Cambria" w:hAnsi="Cambria" w:cs="Arial"/>
          <w:sz w:val="22"/>
          <w:szCs w:val="22"/>
          <w:lang w:val="fr-FR" w:eastAsia="it-IT"/>
        </w:rPr>
      </w:pPr>
    </w:p>
    <w:p w14:paraId="6F29E26E" w14:textId="4EFEF6AA" w:rsidR="008738C7" w:rsidRPr="00711D60" w:rsidRDefault="001465C9" w:rsidP="008738C7">
      <w:pPr>
        <w:jc w:val="both"/>
        <w:rPr>
          <w:rFonts w:ascii="Cambria" w:hAnsi="Cambria" w:cs="Arial"/>
          <w:sz w:val="22"/>
          <w:szCs w:val="22"/>
          <w:u w:val="single"/>
          <w:lang w:val="fr-FR" w:eastAsia="it-IT"/>
        </w:rPr>
      </w:pPr>
      <w:r w:rsidRPr="00711D60">
        <w:rPr>
          <w:rFonts w:ascii="Cambria" w:hAnsi="Cambria" w:cs="Arial"/>
          <w:sz w:val="22"/>
          <w:szCs w:val="22"/>
          <w:u w:val="single"/>
          <w:lang w:val="fr-FR" w:eastAsia="it-IT"/>
        </w:rPr>
        <w:t>Exemple de calcul de note sur l’offre financière et du bordereau des prix unitaires :</w:t>
      </w:r>
    </w:p>
    <w:p w14:paraId="7F38FFB8" w14:textId="77777777" w:rsidR="001465C9" w:rsidRPr="00711D60" w:rsidRDefault="001465C9" w:rsidP="008738C7">
      <w:pPr>
        <w:jc w:val="both"/>
        <w:rPr>
          <w:rFonts w:ascii="Cambria" w:hAnsi="Cambria" w:cs="Arial"/>
          <w:sz w:val="22"/>
          <w:szCs w:val="22"/>
          <w:lang w:val="fr-FR" w:eastAsia="it-IT"/>
        </w:rPr>
      </w:pPr>
    </w:p>
    <w:p w14:paraId="34E081C9" w14:textId="2462F7BF" w:rsidR="008738C7" w:rsidRPr="00711D60" w:rsidRDefault="008738C7" w:rsidP="008738C7">
      <w:pPr>
        <w:jc w:val="both"/>
        <w:rPr>
          <w:rFonts w:ascii="Cambria" w:hAnsi="Cambria" w:cs="Arial"/>
          <w:sz w:val="22"/>
          <w:szCs w:val="22"/>
          <w:lang w:val="fr-FR" w:eastAsia="it-IT"/>
        </w:rPr>
      </w:pPr>
      <w:r w:rsidRPr="00711D60">
        <w:rPr>
          <w:rFonts w:ascii="Cambria" w:hAnsi="Cambria" w:cs="Arial"/>
          <w:sz w:val="22"/>
          <w:szCs w:val="22"/>
          <w:lang w:val="fr-FR" w:eastAsia="it-IT"/>
        </w:rPr>
        <w:t xml:space="preserve">Pour chaque lot, nous établirons </w:t>
      </w:r>
      <w:r w:rsidRPr="00711D60">
        <w:rPr>
          <w:rFonts w:ascii="Cambria" w:hAnsi="Cambria" w:cs="Arial"/>
          <w:b/>
          <w:sz w:val="22"/>
          <w:szCs w:val="22"/>
          <w:u w:val="single"/>
          <w:lang w:val="fr-FR" w:eastAsia="it-IT"/>
        </w:rPr>
        <w:t>l’offre financière de référence (</w:t>
      </w:r>
      <w:r w:rsidR="00B7458F" w:rsidRPr="00711D60">
        <w:rPr>
          <w:rFonts w:ascii="Cambria" w:hAnsi="Cambria" w:cs="Arial"/>
          <w:b/>
          <w:sz w:val="22"/>
          <w:szCs w:val="22"/>
          <w:u w:val="single"/>
          <w:lang w:val="fr-FR" w:eastAsia="it-IT"/>
        </w:rPr>
        <w:t>l</w:t>
      </w:r>
      <w:r w:rsidR="00B7458F">
        <w:rPr>
          <w:rFonts w:ascii="Cambria" w:hAnsi="Cambria" w:cs="Arial"/>
          <w:b/>
          <w:sz w:val="22"/>
          <w:szCs w:val="22"/>
          <w:u w:val="single"/>
          <w:lang w:val="fr-FR" w:eastAsia="it-IT"/>
        </w:rPr>
        <w:t>a</w:t>
      </w:r>
      <w:r w:rsidR="00B7458F" w:rsidRPr="00711D60">
        <w:rPr>
          <w:rFonts w:ascii="Cambria" w:hAnsi="Cambria" w:cs="Arial"/>
          <w:b/>
          <w:sz w:val="22"/>
          <w:szCs w:val="22"/>
          <w:u w:val="single"/>
          <w:lang w:val="fr-FR" w:eastAsia="it-IT"/>
        </w:rPr>
        <w:t xml:space="preserve"> moins</w:t>
      </w:r>
      <w:r w:rsidRPr="00711D60">
        <w:rPr>
          <w:rFonts w:ascii="Cambria" w:hAnsi="Cambria" w:cs="Arial"/>
          <w:b/>
          <w:sz w:val="22"/>
          <w:szCs w:val="22"/>
          <w:u w:val="single"/>
          <w:lang w:val="fr-FR" w:eastAsia="it-IT"/>
        </w:rPr>
        <w:t xml:space="preserve"> </w:t>
      </w:r>
      <w:r w:rsidR="001477B5" w:rsidRPr="00711D60">
        <w:rPr>
          <w:rFonts w:ascii="Cambria" w:hAnsi="Cambria" w:cs="Arial"/>
          <w:b/>
          <w:sz w:val="22"/>
          <w:szCs w:val="22"/>
          <w:u w:val="single"/>
          <w:lang w:val="fr-FR" w:eastAsia="it-IT"/>
        </w:rPr>
        <w:t>disant</w:t>
      </w:r>
      <w:r w:rsidR="00B7458F">
        <w:rPr>
          <w:rFonts w:ascii="Cambria" w:hAnsi="Cambria" w:cs="Arial"/>
          <w:b/>
          <w:sz w:val="22"/>
          <w:szCs w:val="22"/>
          <w:u w:val="single"/>
          <w:lang w:val="fr-FR" w:eastAsia="it-IT"/>
        </w:rPr>
        <w:t>e</w:t>
      </w:r>
      <w:r w:rsidRPr="00711D60">
        <w:rPr>
          <w:rFonts w:ascii="Cambria" w:hAnsi="Cambria" w:cs="Arial"/>
          <w:b/>
          <w:sz w:val="22"/>
          <w:szCs w:val="22"/>
          <w:u w:val="single"/>
          <w:lang w:val="fr-FR" w:eastAsia="it-IT"/>
        </w:rPr>
        <w:t>)</w:t>
      </w:r>
      <w:r w:rsidRPr="00711D60">
        <w:rPr>
          <w:rFonts w:ascii="Cambria" w:hAnsi="Cambria" w:cs="Arial"/>
          <w:b/>
          <w:sz w:val="22"/>
          <w:szCs w:val="22"/>
          <w:lang w:val="fr-FR" w:eastAsia="it-IT"/>
        </w:rPr>
        <w:t xml:space="preserve"> </w:t>
      </w:r>
      <w:r w:rsidRPr="00711D60">
        <w:rPr>
          <w:rFonts w:ascii="Cambria" w:hAnsi="Cambria" w:cs="Arial"/>
          <w:sz w:val="22"/>
          <w:szCs w:val="22"/>
          <w:lang w:val="fr-FR" w:eastAsia="it-IT"/>
        </w:rPr>
        <w:t>en additionnant les prix unitaires les plus bas recensés de chaque bien/article/prestation constituant le lot, parmi toutes les offres reçues conformes. Ce montant de référence définira le maximum de points possible qu’il est possible à atteindre (100 par exemple).</w:t>
      </w:r>
    </w:p>
    <w:p w14:paraId="23DFD51C" w14:textId="77777777" w:rsidR="008738C7" w:rsidRPr="00711D60" w:rsidRDefault="008738C7" w:rsidP="008738C7">
      <w:pPr>
        <w:jc w:val="both"/>
        <w:rPr>
          <w:rFonts w:ascii="Cambria" w:hAnsi="Cambria" w:cs="Arial"/>
          <w:sz w:val="22"/>
          <w:szCs w:val="22"/>
          <w:highlight w:val="yellow"/>
          <w:lang w:val="fr-FR" w:eastAsia="it-IT"/>
        </w:rPr>
      </w:pPr>
    </w:p>
    <w:p w14:paraId="5CFF6BE3" w14:textId="0694D947" w:rsidR="008738C7" w:rsidRPr="00711D60" w:rsidRDefault="008738C7" w:rsidP="008738C7">
      <w:pPr>
        <w:jc w:val="both"/>
        <w:rPr>
          <w:rFonts w:ascii="Cambria" w:hAnsi="Cambria" w:cs="Arial"/>
          <w:sz w:val="22"/>
          <w:szCs w:val="22"/>
          <w:highlight w:val="yellow"/>
          <w:lang w:val="fr-FR" w:eastAsia="it-IT"/>
        </w:rPr>
      </w:pPr>
      <w:r w:rsidRPr="00711D60">
        <w:rPr>
          <w:rFonts w:ascii="Cambria" w:hAnsi="Cambria" w:cs="Arial"/>
          <w:sz w:val="22"/>
          <w:szCs w:val="22"/>
          <w:lang w:val="fr-FR"/>
        </w:rPr>
        <w:t xml:space="preserve">La note des offres financières de chaque soumissionnaire pour chacun des lots sera calculée au prorata du total des prix unitaires de leur offre par rapport au montant total de référence, comme </w:t>
      </w:r>
      <w:r w:rsidR="001477B5" w:rsidRPr="00711D60">
        <w:rPr>
          <w:rFonts w:ascii="Cambria" w:hAnsi="Cambria" w:cs="Arial"/>
          <w:sz w:val="22"/>
          <w:szCs w:val="22"/>
          <w:lang w:val="fr-FR"/>
        </w:rPr>
        <w:t>suit :</w:t>
      </w:r>
    </w:p>
    <w:p w14:paraId="4DDABFB3" w14:textId="77777777" w:rsidR="008738C7" w:rsidRPr="00AF3590" w:rsidRDefault="008738C7" w:rsidP="008738C7">
      <w:pPr>
        <w:spacing w:before="100" w:beforeAutospacing="1" w:after="240"/>
        <w:rPr>
          <w:rFonts w:ascii="Cambria" w:eastAsia="Calibri" w:hAnsi="Cambria" w:cs="Arial"/>
          <w:b/>
          <w:bCs/>
          <w:sz w:val="24"/>
          <w:szCs w:val="24"/>
          <w:lang w:val="fr-FR"/>
        </w:rPr>
      </w:pPr>
      <w:r w:rsidRPr="00AF3590">
        <w:rPr>
          <w:rFonts w:ascii="Cambria" w:eastAsia="Calibri" w:hAnsi="Cambria" w:cs="Arial"/>
          <w:b/>
          <w:bCs/>
          <w:sz w:val="24"/>
          <w:szCs w:val="24"/>
          <w:lang w:val="fr-FR"/>
        </w:rPr>
        <w:t>Note financière du soumissionnaire x :</w:t>
      </w:r>
    </w:p>
    <w:p w14:paraId="5BF926DE" w14:textId="77777777" w:rsidR="008738C7" w:rsidRPr="00AF3590" w:rsidRDefault="00000000" w:rsidP="008738C7">
      <w:pPr>
        <w:pStyle w:val="NormalWeb"/>
        <w:rPr>
          <w:rFonts w:ascii="Cambria" w:hAnsi="Cambria"/>
          <w:color w:val="auto"/>
          <w:lang w:val="fr-FR"/>
        </w:rPr>
      </w:pPr>
      <m:oMathPara>
        <m:oMath>
          <m:sSub>
            <m:sSubPr>
              <m:ctrlPr>
                <w:rPr>
                  <w:rFonts w:ascii="Cambria Math" w:hAnsi="Cambria Math" w:cs="Arial"/>
                  <w:color w:val="auto"/>
                  <w:lang w:val="fr-FR"/>
                </w:rPr>
              </m:ctrlPr>
            </m:sSubPr>
            <m:e>
              <m:r>
                <m:rPr>
                  <m:sty m:val="p"/>
                </m:rPr>
                <w:rPr>
                  <w:rFonts w:ascii="Cambria Math" w:hAnsi="Cambria Math" w:cs="Arial"/>
                  <w:color w:val="auto"/>
                  <w:lang w:val="fr-FR"/>
                </w:rPr>
                <m:t>NF</m:t>
              </m:r>
            </m:e>
            <m:sub>
              <m:r>
                <m:rPr>
                  <m:sty m:val="p"/>
                </m:rPr>
                <w:rPr>
                  <w:rFonts w:ascii="Cambria Math" w:hAnsi="Cambria Math" w:cs="Arial"/>
                  <w:color w:val="auto"/>
                  <w:lang w:val="fr-FR"/>
                </w:rPr>
                <m:t>x</m:t>
              </m:r>
            </m:sub>
          </m:sSub>
          <m:r>
            <m:rPr>
              <m:sty m:val="p"/>
            </m:rPr>
            <w:rPr>
              <w:rFonts w:ascii="Cambria Math" w:hAnsi="Cambria Math" w:cs="Arial"/>
              <w:color w:val="auto"/>
              <w:lang w:val="fr-FR"/>
            </w:rPr>
            <m:t>=</m:t>
          </m:r>
          <m:f>
            <m:fPr>
              <m:ctrlPr>
                <w:rPr>
                  <w:rFonts w:ascii="Cambria Math" w:hAnsi="Cambria Math" w:cs="Arial"/>
                  <w:color w:val="auto"/>
                  <w:lang w:val="fr-FR"/>
                </w:rPr>
              </m:ctrlPr>
            </m:fPr>
            <m:num>
              <m:sSub>
                <m:sSubPr>
                  <m:ctrlPr>
                    <w:rPr>
                      <w:rFonts w:ascii="Cambria Math" w:hAnsi="Cambria Math" w:cs="Arial"/>
                      <w:color w:val="auto"/>
                      <w:lang w:val="fr-FR"/>
                    </w:rPr>
                  </m:ctrlPr>
                </m:sSubPr>
                <m:e>
                  <m:r>
                    <m:rPr>
                      <m:sty m:val="p"/>
                    </m:rPr>
                    <w:rPr>
                      <w:rFonts w:ascii="Cambria Math" w:hAnsi="Cambria Math" w:cs="Arial"/>
                      <w:color w:val="auto"/>
                      <w:lang w:val="fr-FR"/>
                    </w:rPr>
                    <m:t xml:space="preserve">OF </m:t>
                  </m:r>
                </m:e>
                <m:sub>
                  <m:r>
                    <m:rPr>
                      <m:sty m:val="p"/>
                    </m:rPr>
                    <w:rPr>
                      <w:rFonts w:ascii="Cambria Math" w:hAnsi="Cambria Math" w:cs="Arial"/>
                      <w:color w:val="auto"/>
                      <w:lang w:val="fr-FR"/>
                    </w:rPr>
                    <m:t>Référence</m:t>
                  </m:r>
                </m:sub>
              </m:sSub>
              <m:r>
                <m:rPr>
                  <m:sty m:val="p"/>
                </m:rPr>
                <w:rPr>
                  <w:rFonts w:ascii="Cambria Math" w:hAnsi="Cambria Math" w:cs="Arial"/>
                  <w:color w:val="auto"/>
                  <w:lang w:val="fr-FR"/>
                </w:rPr>
                <m:t xml:space="preserve">   </m:t>
              </m:r>
            </m:num>
            <m:den>
              <m:sSub>
                <m:sSubPr>
                  <m:ctrlPr>
                    <w:rPr>
                      <w:rFonts w:ascii="Cambria Math" w:hAnsi="Cambria Math" w:cs="Arial"/>
                      <w:color w:val="auto"/>
                      <w:lang w:val="fr-FR"/>
                    </w:rPr>
                  </m:ctrlPr>
                </m:sSubPr>
                <m:e>
                  <m:r>
                    <m:rPr>
                      <m:sty m:val="p"/>
                    </m:rPr>
                    <w:rPr>
                      <w:rFonts w:ascii="Cambria Math" w:hAnsi="Cambria Math" w:cs="Arial"/>
                      <w:color w:val="auto"/>
                      <w:lang w:val="fr-FR"/>
                    </w:rPr>
                    <m:t xml:space="preserve">OF </m:t>
                  </m:r>
                </m:e>
                <m:sub>
                  <m:r>
                    <m:rPr>
                      <m:sty m:val="p"/>
                    </m:rPr>
                    <w:rPr>
                      <w:rFonts w:ascii="Cambria Math" w:hAnsi="Cambria Math" w:cs="Arial"/>
                      <w:color w:val="auto"/>
                      <w:lang w:val="fr-FR"/>
                    </w:rPr>
                    <m:t>x</m:t>
                  </m:r>
                </m:sub>
              </m:sSub>
              <m:r>
                <m:rPr>
                  <m:sty m:val="p"/>
                </m:rPr>
                <w:rPr>
                  <w:rFonts w:ascii="Cambria Math" w:hAnsi="Cambria Math" w:cs="Arial"/>
                  <w:color w:val="auto"/>
                  <w:lang w:val="fr-FR"/>
                </w:rPr>
                <m:t xml:space="preserve"> </m:t>
              </m:r>
            </m:den>
          </m:f>
          <m:r>
            <m:rPr>
              <m:sty m:val="p"/>
            </m:rPr>
            <w:rPr>
              <w:rFonts w:ascii="Cambria Math" w:hAnsi="Cambria Math" w:cs="Arial"/>
              <w:color w:val="auto"/>
              <w:lang w:val="fr-FR"/>
            </w:rPr>
            <m:t xml:space="preserve"> X 100</m:t>
          </m:r>
        </m:oMath>
      </m:oMathPara>
    </w:p>
    <w:p w14:paraId="0055019F" w14:textId="77777777" w:rsidR="008738C7" w:rsidRPr="00AF3590" w:rsidRDefault="008738C7" w:rsidP="008738C7">
      <w:pPr>
        <w:ind w:left="1985" w:hanging="1985"/>
        <w:rPr>
          <w:rFonts w:ascii="Cambria" w:hAnsi="Cambria" w:cs="Arial"/>
          <w:sz w:val="24"/>
          <w:szCs w:val="24"/>
          <w:lang w:val="fr-FR"/>
        </w:rPr>
      </w:pPr>
      <w:bookmarkStart w:id="35" w:name="_Toc457494638"/>
      <w:bookmarkStart w:id="36" w:name="_Toc41802376"/>
      <w:bookmarkStart w:id="37" w:name="_Toc347308924"/>
      <w:r w:rsidRPr="00AF3590">
        <w:rPr>
          <w:rFonts w:ascii="Cambria" w:hAnsi="Cambria" w:cs="Arial"/>
          <w:sz w:val="24"/>
          <w:szCs w:val="24"/>
          <w:lang w:val="fr-FR"/>
        </w:rPr>
        <w:t>Où</w:t>
      </w:r>
    </w:p>
    <w:p w14:paraId="582BE49C" w14:textId="77777777" w:rsidR="008738C7" w:rsidRPr="00AF3590" w:rsidRDefault="00000000" w:rsidP="008738C7">
      <w:pPr>
        <w:rPr>
          <w:rFonts w:ascii="Cambria" w:hAnsi="Cambria" w:cs="Arial"/>
          <w:sz w:val="24"/>
          <w:szCs w:val="24"/>
          <w:lang w:val="fr-FR"/>
        </w:rPr>
      </w:pPr>
      <m:oMath>
        <m:sSub>
          <m:sSubPr>
            <m:ctrlPr>
              <w:rPr>
                <w:rFonts w:ascii="Cambria Math" w:hAnsi="Cambria Math" w:cs="Arial"/>
                <w:sz w:val="24"/>
                <w:szCs w:val="24"/>
                <w:lang w:val="fr-FR"/>
              </w:rPr>
            </m:ctrlPr>
          </m:sSubPr>
          <m:e>
            <m:r>
              <m:rPr>
                <m:sty m:val="p"/>
              </m:rPr>
              <w:rPr>
                <w:rFonts w:ascii="Cambria Math" w:hAnsi="Cambria Math" w:cs="Arial"/>
                <w:sz w:val="24"/>
                <w:szCs w:val="24"/>
                <w:lang w:val="fr-FR"/>
              </w:rPr>
              <m:t>NF</m:t>
            </m:r>
          </m:e>
          <m:sub>
            <m:r>
              <m:rPr>
                <m:sty m:val="p"/>
              </m:rPr>
              <w:rPr>
                <w:rFonts w:ascii="Cambria Math" w:hAnsi="Cambria Math" w:cs="Arial"/>
                <w:sz w:val="24"/>
                <w:szCs w:val="24"/>
                <w:lang w:val="fr-FR"/>
              </w:rPr>
              <m:t>x</m:t>
            </m:r>
          </m:sub>
        </m:sSub>
      </m:oMath>
      <w:r w:rsidR="008738C7" w:rsidRPr="00AF3590">
        <w:rPr>
          <w:rFonts w:ascii="Cambria" w:hAnsi="Cambria" w:cs="Arial"/>
          <w:sz w:val="24"/>
          <w:szCs w:val="24"/>
          <w:lang w:val="fr-FR"/>
        </w:rPr>
        <w:tab/>
      </w:r>
      <w:r w:rsidR="008738C7" w:rsidRPr="00AF3590">
        <w:rPr>
          <w:rFonts w:ascii="Cambria" w:hAnsi="Cambria" w:cs="Arial"/>
          <w:sz w:val="24"/>
          <w:szCs w:val="24"/>
          <w:lang w:val="fr-FR"/>
        </w:rPr>
        <w:tab/>
        <w:t>: la note financière du soumissionnaire</w:t>
      </w:r>
      <w:r w:rsidR="008738C7" w:rsidRPr="00AF3590">
        <w:rPr>
          <w:rFonts w:ascii="Cambria" w:hAnsi="Cambria" w:cs="Arial"/>
          <w:sz w:val="24"/>
          <w:szCs w:val="24"/>
          <w:lang w:val="fr-FR"/>
        </w:rPr>
        <w:br/>
      </w:r>
      <m:oMath>
        <m:sSub>
          <m:sSubPr>
            <m:ctrlPr>
              <w:rPr>
                <w:rFonts w:ascii="Cambria Math" w:hAnsi="Cambria Math" w:cs="Arial"/>
                <w:sz w:val="24"/>
                <w:szCs w:val="24"/>
                <w:lang w:val="fr-FR"/>
              </w:rPr>
            </m:ctrlPr>
          </m:sSubPr>
          <m:e>
            <m:r>
              <m:rPr>
                <m:sty m:val="p"/>
              </m:rPr>
              <w:rPr>
                <w:rFonts w:ascii="Cambria Math" w:hAnsi="Cambria Math" w:cs="Arial"/>
                <w:sz w:val="24"/>
                <w:szCs w:val="24"/>
                <w:lang w:val="fr-FR"/>
              </w:rPr>
              <m:t xml:space="preserve">OF </m:t>
            </m:r>
          </m:e>
          <m:sub>
            <m:r>
              <m:rPr>
                <m:sty m:val="p"/>
              </m:rPr>
              <w:rPr>
                <w:rFonts w:ascii="Cambria Math" w:hAnsi="Cambria Math" w:cs="Arial"/>
                <w:sz w:val="24"/>
                <w:szCs w:val="24"/>
                <w:lang w:val="fr-FR"/>
              </w:rPr>
              <m:t>x</m:t>
            </m:r>
          </m:sub>
        </m:sSub>
        <m:r>
          <m:rPr>
            <m:sty m:val="p"/>
          </m:rPr>
          <w:rPr>
            <w:rFonts w:ascii="Cambria Math" w:hAnsi="Cambria Math" w:cs="Arial"/>
            <w:sz w:val="24"/>
            <w:szCs w:val="24"/>
            <w:lang w:val="fr-FR"/>
          </w:rPr>
          <m:t xml:space="preserve"> </m:t>
        </m:r>
      </m:oMath>
      <w:r w:rsidR="008738C7" w:rsidRPr="00AF3590">
        <w:rPr>
          <w:rFonts w:ascii="Cambria" w:hAnsi="Cambria" w:cs="Arial"/>
          <w:sz w:val="24"/>
          <w:szCs w:val="24"/>
          <w:lang w:val="fr-FR"/>
        </w:rPr>
        <w:t xml:space="preserve"> </w:t>
      </w:r>
      <w:r w:rsidR="008738C7" w:rsidRPr="00AF3590">
        <w:rPr>
          <w:rFonts w:ascii="Cambria" w:hAnsi="Cambria" w:cs="Arial"/>
          <w:sz w:val="24"/>
          <w:szCs w:val="24"/>
          <w:lang w:val="fr-FR"/>
        </w:rPr>
        <w:tab/>
      </w:r>
      <w:r w:rsidR="008738C7" w:rsidRPr="00AF3590">
        <w:rPr>
          <w:rFonts w:ascii="Cambria" w:hAnsi="Cambria" w:cs="Arial"/>
          <w:sz w:val="24"/>
          <w:szCs w:val="24"/>
          <w:lang w:val="fr-FR"/>
        </w:rPr>
        <w:tab/>
        <w:t>: l’offre financière du soumissionnaire (somme des prix unitaires)</w:t>
      </w:r>
      <w:r w:rsidR="008738C7" w:rsidRPr="00AF3590">
        <w:rPr>
          <w:rFonts w:ascii="Cambria" w:hAnsi="Cambria" w:cs="Arial"/>
          <w:sz w:val="24"/>
          <w:szCs w:val="24"/>
          <w:lang w:val="fr-FR"/>
        </w:rPr>
        <w:br/>
      </w:r>
      <m:oMath>
        <m:sSub>
          <m:sSubPr>
            <m:ctrlPr>
              <w:rPr>
                <w:rFonts w:ascii="Cambria Math" w:hAnsi="Cambria Math" w:cs="Arial"/>
                <w:sz w:val="24"/>
                <w:szCs w:val="24"/>
                <w:lang w:val="fr-FR"/>
              </w:rPr>
            </m:ctrlPr>
          </m:sSubPr>
          <m:e>
            <m:r>
              <m:rPr>
                <m:sty m:val="p"/>
              </m:rPr>
              <w:rPr>
                <w:rFonts w:ascii="Cambria Math" w:hAnsi="Cambria Math" w:cs="Arial"/>
                <w:sz w:val="24"/>
                <w:szCs w:val="24"/>
                <w:lang w:val="fr-FR"/>
              </w:rPr>
              <m:t xml:space="preserve">OF </m:t>
            </m:r>
          </m:e>
          <m:sub>
            <m:r>
              <m:rPr>
                <m:sty m:val="p"/>
              </m:rPr>
              <w:rPr>
                <w:rFonts w:ascii="Cambria Math" w:hAnsi="Cambria Math" w:cs="Arial"/>
                <w:sz w:val="24"/>
                <w:szCs w:val="24"/>
                <w:lang w:val="fr-FR"/>
              </w:rPr>
              <m:t>Référence</m:t>
            </m:r>
          </m:sub>
        </m:sSub>
      </m:oMath>
      <w:r w:rsidR="008738C7" w:rsidRPr="00AF3590">
        <w:rPr>
          <w:rFonts w:ascii="Cambria" w:hAnsi="Cambria" w:cs="Arial"/>
          <w:sz w:val="24"/>
          <w:szCs w:val="24"/>
          <w:lang w:val="fr-FR"/>
        </w:rPr>
        <w:t xml:space="preserve"> </w:t>
      </w:r>
      <w:r w:rsidR="008738C7" w:rsidRPr="00AF3590">
        <w:rPr>
          <w:rFonts w:ascii="Cambria" w:hAnsi="Cambria" w:cs="Arial"/>
          <w:sz w:val="24"/>
          <w:szCs w:val="24"/>
          <w:lang w:val="fr-FR"/>
        </w:rPr>
        <w:tab/>
        <w:t>: l’offre financière de référence (la moins disante).</w:t>
      </w:r>
    </w:p>
    <w:p w14:paraId="6C07A64E" w14:textId="77777777" w:rsidR="001465C9" w:rsidRPr="00AF3590" w:rsidRDefault="001465C9" w:rsidP="008738C7">
      <w:pPr>
        <w:rPr>
          <w:rFonts w:ascii="Cambria" w:hAnsi="Cambria" w:cs="Arial"/>
          <w:sz w:val="24"/>
          <w:szCs w:val="24"/>
          <w:lang w:val="fr-FR"/>
        </w:rPr>
      </w:pPr>
    </w:p>
    <w:p w14:paraId="5526E82A" w14:textId="77777777" w:rsidR="001465C9" w:rsidRPr="00AF3590" w:rsidRDefault="001465C9" w:rsidP="001465C9">
      <w:pPr>
        <w:spacing w:before="100" w:beforeAutospacing="1" w:after="100" w:afterAutospacing="1"/>
        <w:rPr>
          <w:rFonts w:ascii="Cambria" w:hAnsi="Cambria"/>
          <w:sz w:val="24"/>
          <w:szCs w:val="24"/>
          <w:lang w:val="fr-FR" w:eastAsia="fr-FR"/>
        </w:rPr>
      </w:pPr>
      <w:r w:rsidRPr="00AF3590">
        <w:rPr>
          <w:rFonts w:ascii="Cambria" w:hAnsi="Cambria"/>
          <w:b/>
          <w:bCs/>
          <w:sz w:val="24"/>
          <w:szCs w:val="24"/>
          <w:lang w:val="fr-FR" w:eastAsia="fr-FR"/>
        </w:rPr>
        <w:t>Exemple illustratif :</w:t>
      </w:r>
    </w:p>
    <w:p w14:paraId="50A565C1" w14:textId="77777777" w:rsidR="001465C9" w:rsidRPr="00AF3590" w:rsidRDefault="001465C9" w:rsidP="00A64991">
      <w:pPr>
        <w:numPr>
          <w:ilvl w:val="0"/>
          <w:numId w:val="22"/>
        </w:numPr>
        <w:spacing w:before="100" w:beforeAutospacing="1" w:after="100" w:afterAutospacing="1" w:line="278" w:lineRule="auto"/>
        <w:rPr>
          <w:rFonts w:ascii="Cambria" w:hAnsi="Cambria"/>
          <w:sz w:val="24"/>
          <w:szCs w:val="24"/>
          <w:lang w:val="fr-FR" w:eastAsia="fr-FR"/>
        </w:rPr>
      </w:pPr>
      <w:r w:rsidRPr="00AF3590">
        <w:rPr>
          <w:rFonts w:ascii="Cambria" w:hAnsi="Cambria"/>
          <w:sz w:val="24"/>
          <w:szCs w:val="24"/>
          <w:lang w:val="fr-FR" w:eastAsia="fr-FR"/>
        </w:rPr>
        <w:t xml:space="preserve">Offre de référence (la moins chère) : </w:t>
      </w:r>
      <w:r w:rsidRPr="00AF3590">
        <w:rPr>
          <w:rFonts w:ascii="Cambria" w:hAnsi="Cambria"/>
          <w:b/>
          <w:bCs/>
          <w:sz w:val="24"/>
          <w:szCs w:val="24"/>
          <w:lang w:val="fr-FR" w:eastAsia="fr-FR"/>
        </w:rPr>
        <w:t>10 000 USD</w:t>
      </w:r>
    </w:p>
    <w:p w14:paraId="743D766D" w14:textId="6E172A78" w:rsidR="001465C9" w:rsidRPr="00AF3590" w:rsidRDefault="001465C9" w:rsidP="00A64991">
      <w:pPr>
        <w:numPr>
          <w:ilvl w:val="0"/>
          <w:numId w:val="22"/>
        </w:numPr>
        <w:spacing w:before="100" w:beforeAutospacing="1" w:after="100" w:afterAutospacing="1" w:line="278" w:lineRule="auto"/>
        <w:rPr>
          <w:rFonts w:ascii="Cambria" w:hAnsi="Cambria"/>
          <w:sz w:val="24"/>
          <w:szCs w:val="24"/>
          <w:lang w:val="fr-FR" w:eastAsia="fr-FR"/>
        </w:rPr>
      </w:pPr>
      <w:r w:rsidRPr="00AF3590">
        <w:rPr>
          <w:rFonts w:ascii="Cambria" w:hAnsi="Cambria"/>
          <w:sz w:val="24"/>
          <w:szCs w:val="24"/>
          <w:lang w:val="fr-FR" w:eastAsia="fr-FR"/>
        </w:rPr>
        <w:t xml:space="preserve">Soumissionnaire A : </w:t>
      </w:r>
      <w:r w:rsidRPr="00AF3590">
        <w:rPr>
          <w:rFonts w:ascii="Cambria" w:hAnsi="Cambria"/>
          <w:b/>
          <w:bCs/>
          <w:sz w:val="24"/>
          <w:szCs w:val="24"/>
          <w:lang w:val="fr-FR" w:eastAsia="fr-FR"/>
        </w:rPr>
        <w:t>10 000 USD → NF-A=100 points NF-A = 100 \, points</w:t>
      </w:r>
      <w:r w:rsidR="00AF3590" w:rsidRPr="00AF3590">
        <w:rPr>
          <w:rFonts w:ascii="Cambria" w:hAnsi="Cambria"/>
          <w:b/>
          <w:bCs/>
          <w:sz w:val="24"/>
          <w:szCs w:val="24"/>
          <w:lang w:val="fr-FR" w:eastAsia="fr-FR"/>
        </w:rPr>
        <w:t xml:space="preserve"> </w:t>
      </w:r>
      <w:r w:rsidRPr="00AF3590">
        <w:rPr>
          <w:rFonts w:ascii="Cambria" w:hAnsi="Cambria"/>
          <w:b/>
          <w:bCs/>
          <w:sz w:val="24"/>
          <w:szCs w:val="24"/>
          <w:lang w:val="fr-FR" w:eastAsia="fr-FR"/>
        </w:rPr>
        <w:t>NFA​= 100points</w:t>
      </w:r>
    </w:p>
    <w:p w14:paraId="74F52137" w14:textId="09C52DEA" w:rsidR="001465C9" w:rsidRPr="00AF3590" w:rsidRDefault="001465C9" w:rsidP="00A64991">
      <w:pPr>
        <w:numPr>
          <w:ilvl w:val="0"/>
          <w:numId w:val="22"/>
        </w:numPr>
        <w:spacing w:before="100" w:beforeAutospacing="1" w:after="100" w:afterAutospacing="1" w:line="278" w:lineRule="auto"/>
        <w:rPr>
          <w:rFonts w:ascii="Cambria" w:hAnsi="Cambria"/>
          <w:sz w:val="24"/>
          <w:szCs w:val="24"/>
          <w:lang w:val="fr-FR" w:eastAsia="fr-FR"/>
        </w:rPr>
      </w:pPr>
      <w:r w:rsidRPr="00AF3590">
        <w:rPr>
          <w:rFonts w:ascii="Cambria" w:hAnsi="Cambria"/>
          <w:sz w:val="24"/>
          <w:szCs w:val="24"/>
          <w:lang w:val="fr-FR" w:eastAsia="fr-FR"/>
        </w:rPr>
        <w:t xml:space="preserve">Soumissionnaire B : </w:t>
      </w:r>
      <w:r w:rsidRPr="00AF3590">
        <w:rPr>
          <w:rFonts w:ascii="Cambria" w:hAnsi="Cambria"/>
          <w:b/>
          <w:bCs/>
          <w:sz w:val="24"/>
          <w:szCs w:val="24"/>
          <w:lang w:val="fr-FR" w:eastAsia="fr-FR"/>
        </w:rPr>
        <w:t>12 500 USD → NF-B=80 points NF-B = 80 \, points</w:t>
      </w:r>
      <w:r w:rsidR="00AF3590" w:rsidRPr="00AF3590">
        <w:rPr>
          <w:rFonts w:ascii="Cambria" w:hAnsi="Cambria"/>
          <w:b/>
          <w:bCs/>
          <w:sz w:val="24"/>
          <w:szCs w:val="24"/>
          <w:lang w:val="fr-FR" w:eastAsia="fr-FR"/>
        </w:rPr>
        <w:t xml:space="preserve"> </w:t>
      </w:r>
      <w:r w:rsidRPr="00AF3590">
        <w:rPr>
          <w:rFonts w:ascii="Cambria" w:hAnsi="Cambria"/>
          <w:b/>
          <w:bCs/>
          <w:sz w:val="24"/>
          <w:szCs w:val="24"/>
          <w:lang w:val="fr-FR" w:eastAsia="fr-FR"/>
        </w:rPr>
        <w:t>NFB​=  80points</w:t>
      </w:r>
    </w:p>
    <w:p w14:paraId="7B08314A" w14:textId="7DC5D91B" w:rsidR="001465C9" w:rsidRPr="00AF3590" w:rsidRDefault="001465C9" w:rsidP="00A64991">
      <w:pPr>
        <w:numPr>
          <w:ilvl w:val="0"/>
          <w:numId w:val="22"/>
        </w:numPr>
        <w:spacing w:before="100" w:beforeAutospacing="1" w:after="100" w:afterAutospacing="1" w:line="278" w:lineRule="auto"/>
        <w:rPr>
          <w:rFonts w:ascii="Cambria" w:hAnsi="Cambria"/>
          <w:sz w:val="24"/>
          <w:szCs w:val="24"/>
          <w:lang w:val="fr-FR" w:eastAsia="fr-FR"/>
        </w:rPr>
      </w:pPr>
      <w:r w:rsidRPr="00AF3590">
        <w:rPr>
          <w:rFonts w:ascii="Cambria" w:hAnsi="Cambria"/>
          <w:sz w:val="24"/>
          <w:szCs w:val="24"/>
          <w:lang w:val="fr-FR" w:eastAsia="fr-FR"/>
        </w:rPr>
        <w:t xml:space="preserve">Soumissionnaire C : </w:t>
      </w:r>
      <w:r w:rsidRPr="00AF3590">
        <w:rPr>
          <w:rFonts w:ascii="Cambria" w:hAnsi="Cambria"/>
          <w:b/>
          <w:bCs/>
          <w:sz w:val="24"/>
          <w:szCs w:val="24"/>
          <w:lang w:val="fr-FR" w:eastAsia="fr-FR"/>
        </w:rPr>
        <w:t>15 000 USD → NF-C=66,67 points NF-C = 66{,}67 \, points NFC​= 66,67points</w:t>
      </w:r>
    </w:p>
    <w:p w14:paraId="26EE2930" w14:textId="2A26E98E" w:rsidR="008738C7" w:rsidRPr="00711D60" w:rsidRDefault="001465C9" w:rsidP="001465C9">
      <w:pPr>
        <w:spacing w:before="100" w:beforeAutospacing="1" w:after="100" w:afterAutospacing="1"/>
        <w:rPr>
          <w:rFonts w:ascii="Cambria" w:hAnsi="Cambria"/>
          <w:sz w:val="24"/>
          <w:szCs w:val="24"/>
          <w:lang w:val="fr-FR" w:eastAsia="fr-FR"/>
        </w:rPr>
      </w:pPr>
      <w:r w:rsidRPr="00711D60">
        <w:rPr>
          <w:rFonts w:ascii="Cambria" w:hAnsi="Cambria"/>
          <w:sz w:val="24"/>
          <w:szCs w:val="24"/>
          <w:lang w:val="fr-FR" w:eastAsia="fr-FR"/>
        </w:rPr>
        <w:t xml:space="preserve">Ainsi, </w:t>
      </w:r>
      <w:r w:rsidRPr="00711D60">
        <w:rPr>
          <w:rFonts w:ascii="Cambria" w:hAnsi="Cambria"/>
          <w:b/>
          <w:bCs/>
          <w:sz w:val="24"/>
          <w:szCs w:val="24"/>
          <w:lang w:val="fr-FR" w:eastAsia="fr-FR"/>
        </w:rPr>
        <w:t>l’offre la moins disante obtient systématiquement 100 points</w:t>
      </w:r>
      <w:r w:rsidRPr="00711D60">
        <w:rPr>
          <w:rFonts w:ascii="Cambria" w:hAnsi="Cambria"/>
          <w:sz w:val="24"/>
          <w:szCs w:val="24"/>
          <w:lang w:val="fr-FR" w:eastAsia="fr-FR"/>
        </w:rPr>
        <w:t xml:space="preserve"> et les autres offres sont notées proportionnellement.</w:t>
      </w:r>
    </w:p>
    <w:p w14:paraId="19AEE99C" w14:textId="77777777" w:rsidR="008738C7" w:rsidRPr="00711D60" w:rsidRDefault="008738C7" w:rsidP="008738C7">
      <w:pPr>
        <w:jc w:val="both"/>
        <w:rPr>
          <w:rFonts w:ascii="Cambria" w:hAnsi="Cambria" w:cs="Arial"/>
          <w:sz w:val="22"/>
          <w:szCs w:val="22"/>
          <w:lang w:val="fr-FR"/>
        </w:rPr>
      </w:pPr>
      <w:r w:rsidRPr="00711D60">
        <w:rPr>
          <w:rFonts w:ascii="Cambria" w:hAnsi="Cambria" w:cs="Arial"/>
          <w:sz w:val="22"/>
          <w:szCs w:val="22"/>
          <w:lang w:val="fr-FR"/>
        </w:rPr>
        <w:t>Si un soumissionnaire ne précise pas le prix de l’ensemble des biens ou prestations contenus dans chaque lot, on appliquera le prix unitaire moyen pour chaque article manquant afin de déterminer sa note financière.</w:t>
      </w:r>
    </w:p>
    <w:p w14:paraId="6644D0F9" w14:textId="77777777" w:rsidR="008738C7" w:rsidRPr="00711D60" w:rsidRDefault="008738C7" w:rsidP="008738C7">
      <w:pPr>
        <w:jc w:val="both"/>
        <w:rPr>
          <w:rFonts w:ascii="Cambria" w:hAnsi="Cambria" w:cs="Arial"/>
          <w:sz w:val="22"/>
          <w:szCs w:val="22"/>
          <w:lang w:val="fr-FR"/>
        </w:rPr>
      </w:pPr>
      <w:r w:rsidRPr="00711D60">
        <w:rPr>
          <w:rFonts w:ascii="Cambria" w:hAnsi="Cambria" w:cs="Arial"/>
          <w:sz w:val="22"/>
          <w:szCs w:val="22"/>
          <w:lang w:val="fr-FR"/>
        </w:rPr>
        <w:t>Action Contre la Faim peut aussi décider de ne pas traiter et rejeter une offre dont l’offre financière ne serait pas complète.</w:t>
      </w:r>
    </w:p>
    <w:p w14:paraId="7911CF59" w14:textId="77777777" w:rsidR="008738C7" w:rsidRPr="00711D60" w:rsidRDefault="008738C7" w:rsidP="008738C7">
      <w:pPr>
        <w:keepNext/>
        <w:tabs>
          <w:tab w:val="num" w:pos="567"/>
        </w:tabs>
        <w:spacing w:before="240" w:after="120"/>
        <w:ind w:left="567" w:hanging="567"/>
        <w:jc w:val="both"/>
        <w:rPr>
          <w:rFonts w:ascii="Cambria" w:hAnsi="Cambria" w:cs="Arial"/>
          <w:b/>
          <w:snapToGrid w:val="0"/>
          <w:lang w:val="fr-FR"/>
        </w:rPr>
      </w:pPr>
      <w:r w:rsidRPr="00711D60">
        <w:rPr>
          <w:rFonts w:ascii="Cambria" w:hAnsi="Cambria" w:cs="Arial"/>
          <w:b/>
          <w:snapToGrid w:val="0"/>
          <w:lang w:val="fr-FR"/>
        </w:rPr>
        <w:lastRenderedPageBreak/>
        <w:t>CRITÈRES D’ATTRIBUTION</w:t>
      </w:r>
      <w:bookmarkEnd w:id="35"/>
      <w:bookmarkEnd w:id="36"/>
      <w:bookmarkEnd w:id="37"/>
    </w:p>
    <w:p w14:paraId="3B4C82F1" w14:textId="77777777" w:rsidR="008738C7" w:rsidRPr="00711D60" w:rsidRDefault="008738C7" w:rsidP="008738C7">
      <w:pPr>
        <w:jc w:val="both"/>
        <w:rPr>
          <w:rFonts w:ascii="Cambria" w:hAnsi="Cambria" w:cs="Arial"/>
          <w:sz w:val="22"/>
          <w:szCs w:val="22"/>
          <w:lang w:val="fr-FR" w:eastAsia="en-GB"/>
        </w:rPr>
      </w:pPr>
      <w:r w:rsidRPr="00711D60">
        <w:rPr>
          <w:rFonts w:ascii="Cambria" w:hAnsi="Cambria" w:cs="Arial"/>
          <w:sz w:val="22"/>
          <w:szCs w:val="22"/>
          <w:lang w:val="fr-FR" w:eastAsia="en-GB"/>
        </w:rPr>
        <w:t>Les seuls critères d’attribution sont le prix /qualité, et l’approche technique. Les marchés seront attribués aux offres conformes suivant les différents lots, Action Contre la Faim ne sera pas tenue de sélectionné l’offre la moins disante.</w:t>
      </w:r>
    </w:p>
    <w:p w14:paraId="014829E7" w14:textId="77777777" w:rsidR="008738C7" w:rsidRPr="00711D60" w:rsidRDefault="008738C7" w:rsidP="008738C7">
      <w:pPr>
        <w:jc w:val="both"/>
        <w:rPr>
          <w:rFonts w:ascii="Cambria" w:hAnsi="Cambria" w:cs="Arial"/>
          <w:sz w:val="22"/>
          <w:szCs w:val="22"/>
          <w:lang w:val="fr-FR" w:eastAsia="en-GB"/>
        </w:rPr>
      </w:pPr>
    </w:p>
    <w:p w14:paraId="28750BF8" w14:textId="254F8E52" w:rsidR="000E3228" w:rsidRPr="00711D60" w:rsidRDefault="008738C7" w:rsidP="00992907">
      <w:pPr>
        <w:rPr>
          <w:rFonts w:ascii="Cambria" w:hAnsi="Cambria" w:cs="Arial"/>
          <w:sz w:val="22"/>
          <w:szCs w:val="22"/>
          <w:lang w:val="fr-FR" w:eastAsia="en-GB"/>
        </w:rPr>
      </w:pPr>
      <w:r w:rsidRPr="00711D60">
        <w:rPr>
          <w:rFonts w:ascii="Cambria" w:hAnsi="Cambria" w:cs="Arial"/>
          <w:sz w:val="22"/>
          <w:szCs w:val="22"/>
          <w:lang w:val="fr-FR" w:eastAsia="en-GB"/>
        </w:rPr>
        <w:t>Ci-dessous, un exemple de critères et d’évaluation globale (score et pondération de chaque critère) des offres de biens:</w:t>
      </w:r>
    </w:p>
    <w:p w14:paraId="5E14CB53" w14:textId="77777777" w:rsidR="008738C7" w:rsidRPr="00711D60" w:rsidRDefault="008738C7" w:rsidP="008738C7">
      <w:pPr>
        <w:jc w:val="both"/>
        <w:rPr>
          <w:rFonts w:ascii="Cambria" w:hAnsi="Cambria" w:cs="Arial"/>
          <w:sz w:val="22"/>
          <w:szCs w:val="22"/>
          <w:lang w:val="fr-FR" w:eastAsia="en-GB"/>
        </w:rPr>
      </w:pPr>
    </w:p>
    <w:tbl>
      <w:tblPr>
        <w:tblW w:w="10915" w:type="dxa"/>
        <w:tblInd w:w="-459" w:type="dxa"/>
        <w:tblLayout w:type="fixed"/>
        <w:tblLook w:val="04A0" w:firstRow="1" w:lastRow="0" w:firstColumn="1" w:lastColumn="0" w:noHBand="0" w:noVBand="1"/>
      </w:tblPr>
      <w:tblGrid>
        <w:gridCol w:w="1985"/>
        <w:gridCol w:w="5812"/>
        <w:gridCol w:w="1701"/>
        <w:gridCol w:w="1417"/>
      </w:tblGrid>
      <w:tr w:rsidR="008738C7" w:rsidRPr="00711D60" w14:paraId="30D321E4" w14:textId="77777777" w:rsidTr="00644381">
        <w:trPr>
          <w:trHeight w:val="1828"/>
        </w:trPr>
        <w:tc>
          <w:tcPr>
            <w:tcW w:w="1985" w:type="dxa"/>
            <w:tcBorders>
              <w:top w:val="single" w:sz="8" w:space="0" w:color="auto"/>
              <w:left w:val="single" w:sz="8" w:space="0" w:color="auto"/>
              <w:bottom w:val="single" w:sz="8" w:space="0" w:color="auto"/>
              <w:right w:val="single" w:sz="8" w:space="0" w:color="auto"/>
            </w:tcBorders>
            <w:shd w:val="clear" w:color="000000" w:fill="FFCC99"/>
            <w:vAlign w:val="center"/>
            <w:hideMark/>
          </w:tcPr>
          <w:p w14:paraId="5EC909BD" w14:textId="77777777" w:rsidR="008738C7" w:rsidRPr="00711D60" w:rsidRDefault="008738C7" w:rsidP="00644381">
            <w:pPr>
              <w:jc w:val="center"/>
              <w:rPr>
                <w:rFonts w:ascii="Cambria" w:hAnsi="Cambria" w:cs="Arial"/>
                <w:b/>
                <w:bCs/>
                <w:lang w:val="fr-FR"/>
              </w:rPr>
            </w:pPr>
            <w:r w:rsidRPr="00711D60">
              <w:rPr>
                <w:rFonts w:ascii="Cambria" w:hAnsi="Cambria" w:cs="Arial"/>
                <w:b/>
                <w:bCs/>
                <w:lang w:val="fr-FR"/>
              </w:rPr>
              <w:t>Évaluation de la conformité administrative</w:t>
            </w:r>
          </w:p>
          <w:p w14:paraId="618788A6" w14:textId="77777777" w:rsidR="008738C7" w:rsidRPr="00711D60" w:rsidRDefault="008738C7" w:rsidP="00644381">
            <w:pPr>
              <w:jc w:val="center"/>
              <w:rPr>
                <w:rFonts w:ascii="Cambria" w:hAnsi="Cambria" w:cs="Arial"/>
                <w:b/>
                <w:bCs/>
                <w:color w:val="FF6600"/>
                <w:sz w:val="18"/>
                <w:szCs w:val="18"/>
                <w:lang w:val="fr-FR"/>
              </w:rPr>
            </w:pPr>
            <w:r w:rsidRPr="00711D60">
              <w:rPr>
                <w:rFonts w:ascii="Cambria" w:hAnsi="Cambria" w:cs="Arial"/>
                <w:b/>
                <w:bCs/>
                <w:color w:val="FF6600"/>
                <w:sz w:val="18"/>
                <w:szCs w:val="18"/>
                <w:lang w:val="fr-FR"/>
              </w:rPr>
              <w:t>OBLIGATOIRE</w:t>
            </w:r>
          </w:p>
        </w:tc>
        <w:tc>
          <w:tcPr>
            <w:tcW w:w="5812" w:type="dxa"/>
            <w:tcBorders>
              <w:top w:val="single" w:sz="4" w:space="0" w:color="auto"/>
              <w:left w:val="nil"/>
              <w:bottom w:val="single" w:sz="4" w:space="0" w:color="auto"/>
              <w:right w:val="single" w:sz="4" w:space="0" w:color="auto"/>
            </w:tcBorders>
            <w:hideMark/>
          </w:tcPr>
          <w:p w14:paraId="27924536" w14:textId="77777777" w:rsidR="008738C7" w:rsidRPr="00AF3590" w:rsidRDefault="008738C7" w:rsidP="00644381">
            <w:pPr>
              <w:spacing w:after="80"/>
              <w:rPr>
                <w:rFonts w:ascii="Cambria" w:hAnsi="Cambria" w:cs="Arial"/>
                <w:lang w:val="fr-FR"/>
              </w:rPr>
            </w:pPr>
            <w:r w:rsidRPr="00AF3590">
              <w:rPr>
                <w:rFonts w:ascii="Cambria" w:hAnsi="Cambria" w:cs="Arial"/>
                <w:u w:val="single"/>
                <w:lang w:val="fr-FR"/>
              </w:rPr>
              <w:t>Documentation exigée</w:t>
            </w:r>
            <w:r w:rsidRPr="00AF3590">
              <w:rPr>
                <w:rFonts w:ascii="Cambria" w:hAnsi="Cambria" w:cs="Arial"/>
                <w:lang w:val="fr-FR"/>
              </w:rPr>
              <w:t xml:space="preserve"> :</w:t>
            </w:r>
          </w:p>
          <w:p w14:paraId="3175FA97" w14:textId="77777777" w:rsidR="008738C7" w:rsidRPr="00711D60" w:rsidRDefault="008738C7" w:rsidP="00644381">
            <w:pPr>
              <w:spacing w:after="80"/>
              <w:rPr>
                <w:rFonts w:ascii="Cambria" w:hAnsi="Cambria" w:cs="Arial"/>
                <w:lang w:val="fr-FR"/>
              </w:rPr>
            </w:pPr>
            <w:r w:rsidRPr="00AF3590">
              <w:rPr>
                <w:rFonts w:ascii="Cambria" w:hAnsi="Cambria" w:cs="Arial"/>
                <w:lang w:val="fr-FR"/>
              </w:rPr>
              <w:t>- Documents administratifs et</w:t>
            </w:r>
            <w:r w:rsidRPr="00711D60">
              <w:rPr>
                <w:rFonts w:ascii="Cambria" w:hAnsi="Cambria" w:cs="Arial"/>
                <w:lang w:val="fr-FR"/>
              </w:rPr>
              <w:t xml:space="preserve"> d’existence légale :</w:t>
            </w:r>
          </w:p>
          <w:p w14:paraId="161B41C2" w14:textId="77777777" w:rsidR="008738C7" w:rsidRPr="00711D60" w:rsidRDefault="008738C7" w:rsidP="00644381">
            <w:pPr>
              <w:pStyle w:val="Paragraphedeliste"/>
              <w:spacing w:after="80"/>
              <w:jc w:val="both"/>
              <w:rPr>
                <w:rFonts w:ascii="Cambria" w:hAnsi="Cambria" w:cs="Arial"/>
                <w:lang w:val="fr-FR"/>
              </w:rPr>
            </w:pPr>
          </w:p>
          <w:p w14:paraId="2EB66D38" w14:textId="77777777" w:rsidR="008738C7" w:rsidRPr="00711D60" w:rsidRDefault="008738C7" w:rsidP="00A64991">
            <w:pPr>
              <w:pStyle w:val="Paragraphedeliste"/>
              <w:numPr>
                <w:ilvl w:val="0"/>
                <w:numId w:val="16"/>
              </w:numPr>
              <w:spacing w:after="80"/>
              <w:jc w:val="both"/>
              <w:rPr>
                <w:rFonts w:ascii="Cambria" w:hAnsi="Cambria" w:cs="Arial"/>
                <w:lang w:val="fr-FR"/>
              </w:rPr>
            </w:pPr>
            <w:r w:rsidRPr="00711D60">
              <w:rPr>
                <w:rFonts w:ascii="Cambria" w:hAnsi="Cambria" w:cs="Arial"/>
                <w:lang w:val="fr-FR"/>
              </w:rPr>
              <w:t>Enregistrement au Registre de Commerce ;</w:t>
            </w:r>
          </w:p>
          <w:p w14:paraId="2788CA99" w14:textId="77777777" w:rsidR="008738C7" w:rsidRPr="00711D60" w:rsidRDefault="008738C7" w:rsidP="00A64991">
            <w:pPr>
              <w:pStyle w:val="Paragraphedeliste"/>
              <w:numPr>
                <w:ilvl w:val="0"/>
                <w:numId w:val="16"/>
              </w:numPr>
              <w:spacing w:after="80"/>
              <w:jc w:val="both"/>
              <w:rPr>
                <w:rFonts w:ascii="Cambria" w:hAnsi="Cambria" w:cs="Arial"/>
                <w:lang w:val="fr-FR"/>
              </w:rPr>
            </w:pPr>
            <w:r w:rsidRPr="00711D60">
              <w:rPr>
                <w:rFonts w:ascii="Cambria" w:hAnsi="Cambria" w:cs="Arial"/>
                <w:lang w:val="fr-FR"/>
              </w:rPr>
              <w:t>Numéro d’identification fiscale</w:t>
            </w:r>
          </w:p>
          <w:p w14:paraId="5C24168C" w14:textId="309AB394" w:rsidR="005D4DAB" w:rsidRPr="00711D60" w:rsidRDefault="005D4DAB" w:rsidP="00A64991">
            <w:pPr>
              <w:pStyle w:val="Paragraphedeliste"/>
              <w:numPr>
                <w:ilvl w:val="0"/>
                <w:numId w:val="16"/>
              </w:numPr>
              <w:spacing w:after="80"/>
              <w:jc w:val="both"/>
              <w:rPr>
                <w:rFonts w:ascii="Cambria" w:hAnsi="Cambria" w:cs="Arial"/>
                <w:lang w:val="fr-FR"/>
              </w:rPr>
            </w:pPr>
            <w:r w:rsidRPr="00711D60">
              <w:rPr>
                <w:rFonts w:ascii="Cambria" w:hAnsi="Cambria" w:cs="Arial"/>
                <w:lang w:val="fr-FR"/>
              </w:rPr>
              <w:t>Patente</w:t>
            </w:r>
          </w:p>
          <w:p w14:paraId="45D10D79" w14:textId="4E1CE40B" w:rsidR="008738C7" w:rsidRPr="00711D60" w:rsidRDefault="008738C7" w:rsidP="00A64991">
            <w:pPr>
              <w:pStyle w:val="Paragraphedeliste"/>
              <w:numPr>
                <w:ilvl w:val="0"/>
                <w:numId w:val="16"/>
              </w:numPr>
              <w:spacing w:after="80"/>
              <w:jc w:val="both"/>
              <w:rPr>
                <w:rFonts w:ascii="Cambria" w:hAnsi="Cambria" w:cs="Arial"/>
                <w:lang w:val="fr-FR"/>
              </w:rPr>
            </w:pPr>
            <w:r w:rsidRPr="00711D60">
              <w:rPr>
                <w:rFonts w:ascii="Cambria" w:hAnsi="Cambria" w:cs="Arial"/>
                <w:lang w:val="fr-FR"/>
              </w:rPr>
              <w:t xml:space="preserve">Attestation fiscale </w:t>
            </w:r>
            <w:r w:rsidR="00F31D38" w:rsidRPr="00F31D38">
              <w:rPr>
                <w:rFonts w:ascii="Cambria" w:hAnsi="Cambria" w:cs="Arial"/>
                <w:b/>
                <w:bCs/>
                <w:lang w:val="fr-FR"/>
              </w:rPr>
              <w:t>‘’Quitus Fiscal’’</w:t>
            </w:r>
            <w:r w:rsidRPr="00711D60">
              <w:rPr>
                <w:rFonts w:ascii="Cambria" w:hAnsi="Cambria" w:cs="Arial"/>
                <w:lang w:val="fr-FR"/>
              </w:rPr>
              <w:t>(TVA)</w:t>
            </w:r>
          </w:p>
          <w:p w14:paraId="2D3E15D7" w14:textId="77777777" w:rsidR="00AF3590" w:rsidRDefault="008738C7" w:rsidP="00AF3590">
            <w:pPr>
              <w:spacing w:after="80"/>
              <w:jc w:val="both"/>
              <w:rPr>
                <w:rFonts w:ascii="Cambria" w:hAnsi="Cambria" w:cs="Arial"/>
                <w:lang w:val="fr-FR"/>
              </w:rPr>
            </w:pPr>
            <w:r w:rsidRPr="00711D60">
              <w:rPr>
                <w:rFonts w:ascii="Cambria" w:hAnsi="Cambria" w:cs="Arial"/>
                <w:lang w:val="fr-FR"/>
              </w:rPr>
              <w:t>- Le(s) Formulaire(s) de réponse aux offres pour chaque lot (voir exemple en Annexe D)</w:t>
            </w:r>
          </w:p>
          <w:p w14:paraId="729F71A5" w14:textId="69D7B5FC" w:rsidR="00972DFF" w:rsidRPr="00972DFF" w:rsidRDefault="00972DFF" w:rsidP="00972DFF">
            <w:pPr>
              <w:spacing w:after="80"/>
              <w:jc w:val="both"/>
              <w:rPr>
                <w:rFonts w:ascii="Cambria" w:hAnsi="Cambria" w:cs="Arial"/>
                <w:b/>
                <w:bCs/>
                <w:u w:val="single"/>
                <w:lang w:val="fr-FR"/>
              </w:rPr>
            </w:pPr>
            <w:r w:rsidRPr="00972DFF">
              <w:rPr>
                <w:rFonts w:ascii="Cambria" w:hAnsi="Cambria" w:cs="Arial"/>
                <w:b/>
                <w:bCs/>
                <w:u w:val="single"/>
                <w:lang w:val="fr-FR"/>
              </w:rPr>
              <w:t>Signée Et Cachetée</w:t>
            </w:r>
          </w:p>
          <w:p w14:paraId="6F786AE5" w14:textId="79CDE38A" w:rsidR="008738C7" w:rsidRDefault="00AF3590" w:rsidP="00AF3590">
            <w:pPr>
              <w:spacing w:after="80"/>
              <w:jc w:val="both"/>
              <w:rPr>
                <w:rFonts w:ascii="Cambria" w:hAnsi="Cambria" w:cs="Arial"/>
                <w:shd w:val="clear" w:color="auto" w:fill="FFFFFF" w:themeFill="background1"/>
                <w:lang w:val="fr-FR"/>
              </w:rPr>
            </w:pPr>
            <w:r>
              <w:rPr>
                <w:rFonts w:ascii="Cambria" w:hAnsi="Cambria" w:cs="Arial"/>
                <w:lang w:val="fr-FR"/>
              </w:rPr>
              <w:t xml:space="preserve">- </w:t>
            </w:r>
            <w:r w:rsidRPr="00AF3590">
              <w:rPr>
                <w:rFonts w:ascii="Cambria" w:hAnsi="Cambria" w:cs="Arial"/>
                <w:bCs/>
                <w:lang w:val="fr-FR"/>
              </w:rPr>
              <w:t>Bonnes pratiques commerciales d’action contre la faim</w:t>
            </w:r>
            <w:r w:rsidRPr="00AF3590">
              <w:rPr>
                <w:rFonts w:ascii="Cambria" w:hAnsi="Cambria" w:cs="Arial"/>
                <w:lang w:val="fr-FR"/>
              </w:rPr>
              <w:t xml:space="preserve"> </w:t>
            </w:r>
            <w:r w:rsidR="00972DFF">
              <w:rPr>
                <w:rFonts w:ascii="Cambria" w:hAnsi="Cambria" w:cs="Arial"/>
                <w:shd w:val="clear" w:color="auto" w:fill="FFFFFF" w:themeFill="background1"/>
                <w:lang w:val="fr-FR"/>
              </w:rPr>
              <w:t>(Annexe H)</w:t>
            </w:r>
          </w:p>
          <w:p w14:paraId="699E8573" w14:textId="22C8FB51" w:rsidR="00972DFF" w:rsidRPr="00711D60" w:rsidRDefault="00972DFF" w:rsidP="00972DFF">
            <w:pPr>
              <w:spacing w:after="80"/>
              <w:jc w:val="both"/>
              <w:rPr>
                <w:rFonts w:ascii="Cambria" w:hAnsi="Cambria" w:cs="Arial"/>
                <w:lang w:val="fr-FR"/>
              </w:rPr>
            </w:pPr>
            <w:r>
              <w:rPr>
                <w:rFonts w:ascii="Cambria" w:hAnsi="Cambria" w:cs="Arial"/>
                <w:shd w:val="clear" w:color="auto" w:fill="FFFFFF" w:themeFill="background1"/>
                <w:lang w:val="fr-FR"/>
              </w:rPr>
              <w:t xml:space="preserve">- </w:t>
            </w:r>
            <w:r w:rsidRPr="00972DFF">
              <w:rPr>
                <w:rFonts w:ascii="Cambria" w:hAnsi="Cambria" w:cs="Arial"/>
                <w:bCs/>
                <w:shd w:val="clear" w:color="auto" w:fill="FFFFFF" w:themeFill="background1"/>
                <w:lang w:val="fr-FR"/>
              </w:rPr>
              <w:t>Clause de sauvegarde pour les fournisseurs (vendeurs) et les prestataires de</w:t>
            </w:r>
            <w:r>
              <w:rPr>
                <w:rFonts w:ascii="Cambria" w:hAnsi="Cambria" w:cs="Arial"/>
                <w:bCs/>
                <w:shd w:val="clear" w:color="auto" w:fill="FFFFFF" w:themeFill="background1"/>
                <w:lang w:val="fr-FR"/>
              </w:rPr>
              <w:t xml:space="preserve"> servie (</w:t>
            </w:r>
            <w:r w:rsidRPr="00972DFF">
              <w:rPr>
                <w:rFonts w:ascii="Cambria" w:hAnsi="Cambria" w:cs="Arial"/>
                <w:bCs/>
                <w:shd w:val="clear" w:color="auto" w:fill="FFFFFF" w:themeFill="background1"/>
                <w:lang w:val="fr-FR"/>
              </w:rPr>
              <w:t>Annex I </w:t>
            </w:r>
            <w:r>
              <w:rPr>
                <w:rFonts w:ascii="Cambria" w:hAnsi="Cambria" w:cs="Arial"/>
                <w:bCs/>
                <w:shd w:val="clear" w:color="auto" w:fill="FFFFFF" w:themeFill="background1"/>
                <w:lang w:val="fr-FR"/>
              </w:rPr>
              <w:t>)</w:t>
            </w:r>
          </w:p>
        </w:tc>
        <w:tc>
          <w:tcPr>
            <w:tcW w:w="1701" w:type="dxa"/>
            <w:tcBorders>
              <w:top w:val="single" w:sz="4" w:space="0" w:color="auto"/>
              <w:left w:val="nil"/>
              <w:bottom w:val="single" w:sz="4" w:space="0" w:color="auto"/>
              <w:right w:val="single" w:sz="4" w:space="0" w:color="auto"/>
            </w:tcBorders>
            <w:hideMark/>
          </w:tcPr>
          <w:p w14:paraId="01728F15" w14:textId="77777777" w:rsidR="008738C7" w:rsidRPr="00711D60" w:rsidRDefault="008738C7" w:rsidP="00644381">
            <w:pPr>
              <w:jc w:val="center"/>
              <w:rPr>
                <w:rFonts w:ascii="Cambria" w:hAnsi="Cambria" w:cs="Arial"/>
                <w:b/>
                <w:bCs/>
                <w:lang w:val="fr-FR"/>
              </w:rPr>
            </w:pPr>
            <w:r w:rsidRPr="00711D60">
              <w:rPr>
                <w:rFonts w:ascii="Cambria" w:hAnsi="Cambria" w:cs="Arial"/>
                <w:b/>
                <w:bCs/>
                <w:lang w:val="fr-FR"/>
              </w:rPr>
              <w:t>(OUI / NON)</w:t>
            </w:r>
          </w:p>
        </w:tc>
        <w:tc>
          <w:tcPr>
            <w:tcW w:w="1417" w:type="dxa"/>
            <w:tcBorders>
              <w:top w:val="single" w:sz="4" w:space="0" w:color="auto"/>
              <w:left w:val="nil"/>
              <w:bottom w:val="single" w:sz="4" w:space="0" w:color="auto"/>
              <w:right w:val="single" w:sz="8" w:space="0" w:color="auto"/>
            </w:tcBorders>
            <w:hideMark/>
          </w:tcPr>
          <w:p w14:paraId="22E7C73D" w14:textId="77777777" w:rsidR="008738C7" w:rsidRPr="00711D60" w:rsidRDefault="008738C7" w:rsidP="00644381">
            <w:pPr>
              <w:jc w:val="center"/>
              <w:rPr>
                <w:rFonts w:ascii="Cambria" w:hAnsi="Cambria" w:cs="Arial"/>
                <w:lang w:val="fr-FR"/>
              </w:rPr>
            </w:pPr>
            <w:r w:rsidRPr="00711D60">
              <w:rPr>
                <w:rFonts w:ascii="Cambria" w:hAnsi="Cambria" w:cs="Arial"/>
                <w:lang w:val="fr-FR"/>
              </w:rPr>
              <w:t>(Accepté / Rejeté)</w:t>
            </w:r>
          </w:p>
        </w:tc>
      </w:tr>
      <w:tr w:rsidR="008738C7" w:rsidRPr="00711D60" w14:paraId="317DD00D" w14:textId="77777777" w:rsidTr="00644381">
        <w:trPr>
          <w:trHeight w:val="202"/>
        </w:trPr>
        <w:tc>
          <w:tcPr>
            <w:tcW w:w="1985" w:type="dxa"/>
            <w:tcBorders>
              <w:top w:val="nil"/>
              <w:left w:val="nil"/>
              <w:bottom w:val="nil"/>
              <w:right w:val="nil"/>
            </w:tcBorders>
            <w:noWrap/>
            <w:vAlign w:val="bottom"/>
            <w:hideMark/>
          </w:tcPr>
          <w:p w14:paraId="2EC7E5AF" w14:textId="77777777" w:rsidR="008738C7" w:rsidRPr="00711D60" w:rsidRDefault="008738C7" w:rsidP="00644381">
            <w:pPr>
              <w:rPr>
                <w:rFonts w:ascii="Cambria" w:hAnsi="Cambria" w:cs="Arial"/>
                <w:color w:val="000000"/>
                <w:lang w:val="fr-FR"/>
              </w:rPr>
            </w:pPr>
          </w:p>
        </w:tc>
        <w:tc>
          <w:tcPr>
            <w:tcW w:w="5812" w:type="dxa"/>
            <w:tcBorders>
              <w:top w:val="nil"/>
              <w:left w:val="nil"/>
              <w:bottom w:val="nil"/>
              <w:right w:val="nil"/>
            </w:tcBorders>
            <w:noWrap/>
            <w:vAlign w:val="bottom"/>
            <w:hideMark/>
          </w:tcPr>
          <w:p w14:paraId="27E2514E" w14:textId="77777777" w:rsidR="000E3228" w:rsidRPr="00711D60" w:rsidRDefault="000E3228" w:rsidP="00644381">
            <w:pPr>
              <w:rPr>
                <w:rFonts w:ascii="Cambria" w:hAnsi="Cambria" w:cs="Arial"/>
                <w:color w:val="000000"/>
                <w:lang w:val="fr-FR"/>
              </w:rPr>
            </w:pPr>
          </w:p>
          <w:p w14:paraId="45C32F19" w14:textId="77777777" w:rsidR="000E3228" w:rsidRPr="00711D60" w:rsidRDefault="000E3228" w:rsidP="00644381">
            <w:pPr>
              <w:rPr>
                <w:rFonts w:ascii="Cambria" w:hAnsi="Cambria" w:cs="Arial"/>
                <w:color w:val="000000"/>
                <w:lang w:val="fr-FR"/>
              </w:rPr>
            </w:pPr>
          </w:p>
        </w:tc>
        <w:tc>
          <w:tcPr>
            <w:tcW w:w="1701" w:type="dxa"/>
            <w:tcBorders>
              <w:top w:val="nil"/>
              <w:left w:val="nil"/>
              <w:bottom w:val="nil"/>
              <w:right w:val="nil"/>
            </w:tcBorders>
            <w:noWrap/>
            <w:vAlign w:val="bottom"/>
            <w:hideMark/>
          </w:tcPr>
          <w:p w14:paraId="6BF29CF8" w14:textId="77777777" w:rsidR="008738C7" w:rsidRPr="00711D60" w:rsidRDefault="008738C7" w:rsidP="00644381">
            <w:pPr>
              <w:rPr>
                <w:rFonts w:ascii="Cambria" w:hAnsi="Cambria" w:cs="Arial"/>
                <w:color w:val="000000"/>
                <w:lang w:val="fr-FR"/>
              </w:rPr>
            </w:pPr>
          </w:p>
        </w:tc>
        <w:tc>
          <w:tcPr>
            <w:tcW w:w="1417" w:type="dxa"/>
            <w:tcBorders>
              <w:top w:val="nil"/>
              <w:left w:val="nil"/>
              <w:bottom w:val="nil"/>
              <w:right w:val="nil"/>
            </w:tcBorders>
            <w:noWrap/>
            <w:vAlign w:val="bottom"/>
            <w:hideMark/>
          </w:tcPr>
          <w:p w14:paraId="557CD82B" w14:textId="77777777" w:rsidR="008738C7" w:rsidRPr="00711D60" w:rsidRDefault="008738C7" w:rsidP="00644381">
            <w:pPr>
              <w:rPr>
                <w:rFonts w:ascii="Cambria" w:hAnsi="Cambria" w:cs="Arial"/>
                <w:color w:val="000000"/>
                <w:lang w:val="fr-FR"/>
              </w:rPr>
            </w:pPr>
          </w:p>
        </w:tc>
      </w:tr>
      <w:tr w:rsidR="008738C7" w:rsidRPr="00711D60" w14:paraId="5DA47987" w14:textId="77777777" w:rsidTr="00644381">
        <w:trPr>
          <w:trHeight w:val="534"/>
        </w:trPr>
        <w:tc>
          <w:tcPr>
            <w:tcW w:w="1985" w:type="dxa"/>
            <w:tcBorders>
              <w:top w:val="nil"/>
              <w:left w:val="nil"/>
              <w:bottom w:val="single" w:sz="8" w:space="0" w:color="auto"/>
              <w:right w:val="nil"/>
            </w:tcBorders>
            <w:vAlign w:val="center"/>
            <w:hideMark/>
          </w:tcPr>
          <w:p w14:paraId="42A341D0" w14:textId="77777777" w:rsidR="008738C7" w:rsidRPr="00711D60" w:rsidRDefault="008738C7" w:rsidP="00992907">
            <w:pPr>
              <w:rPr>
                <w:rFonts w:ascii="Cambria" w:hAnsi="Cambria" w:cs="Arial"/>
                <w:lang w:val="fr-FR"/>
              </w:rPr>
            </w:pPr>
          </w:p>
        </w:tc>
        <w:tc>
          <w:tcPr>
            <w:tcW w:w="5812" w:type="dxa"/>
            <w:tcBorders>
              <w:top w:val="single" w:sz="8" w:space="0" w:color="auto"/>
              <w:left w:val="single" w:sz="8" w:space="0" w:color="auto"/>
              <w:bottom w:val="single" w:sz="4" w:space="0" w:color="auto"/>
              <w:right w:val="single" w:sz="4" w:space="0" w:color="auto"/>
            </w:tcBorders>
            <w:vAlign w:val="center"/>
            <w:hideMark/>
          </w:tcPr>
          <w:p w14:paraId="0C20A028" w14:textId="77777777" w:rsidR="008738C7" w:rsidRPr="00711D60" w:rsidRDefault="008738C7" w:rsidP="00644381">
            <w:pPr>
              <w:jc w:val="center"/>
              <w:rPr>
                <w:rFonts w:ascii="Cambria" w:hAnsi="Cambria" w:cs="Arial"/>
                <w:b/>
                <w:bCs/>
                <w:lang w:val="fr-FR"/>
              </w:rPr>
            </w:pPr>
            <w:r w:rsidRPr="00AF3590">
              <w:rPr>
                <w:rFonts w:ascii="Cambria" w:hAnsi="Cambria" w:cs="Arial"/>
                <w:b/>
                <w:bCs/>
                <w:lang w:val="fr-FR"/>
              </w:rPr>
              <w:t>CRITÈRES</w:t>
            </w:r>
          </w:p>
        </w:tc>
        <w:tc>
          <w:tcPr>
            <w:tcW w:w="1701" w:type="dxa"/>
            <w:tcBorders>
              <w:top w:val="single" w:sz="8" w:space="0" w:color="auto"/>
              <w:left w:val="nil"/>
              <w:bottom w:val="single" w:sz="4" w:space="0" w:color="auto"/>
              <w:right w:val="single" w:sz="4" w:space="0" w:color="auto"/>
            </w:tcBorders>
            <w:vAlign w:val="center"/>
            <w:hideMark/>
          </w:tcPr>
          <w:p w14:paraId="5AACDEF8" w14:textId="77777777" w:rsidR="008738C7" w:rsidRPr="00711D60" w:rsidRDefault="008738C7" w:rsidP="00644381">
            <w:pPr>
              <w:jc w:val="center"/>
              <w:rPr>
                <w:rFonts w:ascii="Cambria" w:hAnsi="Cambria" w:cs="Arial"/>
                <w:lang w:val="fr-FR"/>
              </w:rPr>
            </w:pPr>
          </w:p>
        </w:tc>
        <w:tc>
          <w:tcPr>
            <w:tcW w:w="1417" w:type="dxa"/>
            <w:tcBorders>
              <w:top w:val="single" w:sz="8" w:space="0" w:color="auto"/>
              <w:left w:val="nil"/>
              <w:bottom w:val="single" w:sz="4" w:space="0" w:color="auto"/>
              <w:right w:val="single" w:sz="8" w:space="0" w:color="auto"/>
            </w:tcBorders>
            <w:vAlign w:val="center"/>
            <w:hideMark/>
          </w:tcPr>
          <w:p w14:paraId="34F2B207" w14:textId="77777777" w:rsidR="008738C7" w:rsidRPr="00711D60" w:rsidRDefault="008738C7" w:rsidP="00644381">
            <w:pPr>
              <w:jc w:val="center"/>
              <w:rPr>
                <w:rFonts w:ascii="Cambria" w:hAnsi="Cambria" w:cs="Arial"/>
                <w:lang w:val="fr-FR"/>
              </w:rPr>
            </w:pPr>
            <w:r w:rsidRPr="00711D60">
              <w:rPr>
                <w:rFonts w:ascii="Cambria" w:hAnsi="Cambria" w:cs="Arial"/>
                <w:lang w:val="fr-FR"/>
              </w:rPr>
              <w:t>Échelle de notation</w:t>
            </w:r>
          </w:p>
        </w:tc>
      </w:tr>
      <w:tr w:rsidR="008738C7" w:rsidRPr="00711D60" w14:paraId="340D4766" w14:textId="77777777" w:rsidTr="00644381">
        <w:trPr>
          <w:trHeight w:val="1857"/>
        </w:trPr>
        <w:tc>
          <w:tcPr>
            <w:tcW w:w="1985" w:type="dxa"/>
            <w:tcBorders>
              <w:top w:val="single" w:sz="8" w:space="0" w:color="auto"/>
              <w:left w:val="single" w:sz="8" w:space="0" w:color="auto"/>
              <w:bottom w:val="single" w:sz="8" w:space="0" w:color="auto"/>
              <w:right w:val="single" w:sz="8" w:space="0" w:color="auto"/>
            </w:tcBorders>
            <w:shd w:val="clear" w:color="000000" w:fill="FFCC99"/>
            <w:vAlign w:val="center"/>
            <w:hideMark/>
          </w:tcPr>
          <w:p w14:paraId="09D718B9" w14:textId="77777777" w:rsidR="008738C7" w:rsidRPr="00711D60" w:rsidRDefault="008738C7" w:rsidP="00644381">
            <w:pPr>
              <w:jc w:val="center"/>
              <w:rPr>
                <w:rFonts w:ascii="Cambria" w:hAnsi="Cambria" w:cs="Arial"/>
                <w:bCs/>
                <w:color w:val="538DD5"/>
                <w:lang w:val="fr-FR"/>
              </w:rPr>
            </w:pPr>
            <w:r w:rsidRPr="00711D60">
              <w:rPr>
                <w:rFonts w:ascii="Cambria" w:hAnsi="Cambria" w:cs="Arial"/>
                <w:b/>
                <w:bCs/>
                <w:lang w:val="fr-FR"/>
              </w:rPr>
              <w:t xml:space="preserve">Évaluation de la conformité administrative </w:t>
            </w:r>
            <w:r w:rsidRPr="00711D60">
              <w:rPr>
                <w:rFonts w:ascii="Cambria" w:hAnsi="Cambria" w:cs="Arial"/>
                <w:b/>
                <w:bCs/>
                <w:color w:val="FF6600"/>
                <w:sz w:val="18"/>
                <w:szCs w:val="18"/>
                <w:lang w:val="fr-FR"/>
              </w:rPr>
              <w:t>COMPLÉMENTAIRE</w:t>
            </w:r>
          </w:p>
          <w:p w14:paraId="1BDC1B2B" w14:textId="77777777" w:rsidR="008738C7" w:rsidRPr="00711D60" w:rsidRDefault="008738C7" w:rsidP="00644381">
            <w:pPr>
              <w:jc w:val="center"/>
              <w:rPr>
                <w:rFonts w:ascii="Cambria" w:hAnsi="Cambria" w:cs="Arial"/>
                <w:lang w:val="fr-FR"/>
              </w:rPr>
            </w:pPr>
          </w:p>
          <w:p w14:paraId="660B0FAB" w14:textId="77777777" w:rsidR="008738C7" w:rsidRPr="00711D60" w:rsidRDefault="008738C7" w:rsidP="00644381">
            <w:pPr>
              <w:rPr>
                <w:rFonts w:ascii="Cambria" w:hAnsi="Cambria" w:cs="Arial"/>
                <w:lang w:val="fr-FR"/>
              </w:rPr>
            </w:pPr>
            <w:r w:rsidRPr="00711D60">
              <w:rPr>
                <w:rFonts w:ascii="Cambria" w:hAnsi="Cambria" w:cs="Arial"/>
                <w:lang w:val="fr-FR"/>
              </w:rPr>
              <w:t xml:space="preserve">             10</w:t>
            </w:r>
          </w:p>
          <w:p w14:paraId="51650529" w14:textId="77777777" w:rsidR="008738C7" w:rsidRPr="00711D60" w:rsidRDefault="008738C7" w:rsidP="00644381">
            <w:pPr>
              <w:rPr>
                <w:rFonts w:ascii="Cambria" w:hAnsi="Cambria" w:cs="Arial"/>
                <w:lang w:val="fr-FR"/>
              </w:rPr>
            </w:pPr>
          </w:p>
        </w:tc>
        <w:tc>
          <w:tcPr>
            <w:tcW w:w="5812" w:type="dxa"/>
            <w:tcBorders>
              <w:top w:val="nil"/>
              <w:left w:val="nil"/>
              <w:bottom w:val="single" w:sz="4" w:space="0" w:color="auto"/>
              <w:right w:val="single" w:sz="4" w:space="0" w:color="auto"/>
            </w:tcBorders>
            <w:hideMark/>
          </w:tcPr>
          <w:p w14:paraId="2B83E145" w14:textId="2D09B16A" w:rsidR="008738C7" w:rsidRPr="00711D60" w:rsidRDefault="008738C7" w:rsidP="00644381">
            <w:pPr>
              <w:rPr>
                <w:rFonts w:ascii="Cambria" w:hAnsi="Cambria" w:cs="Arial"/>
                <w:lang w:val="fr-FR"/>
              </w:rPr>
            </w:pPr>
            <w:r w:rsidRPr="00711D60">
              <w:rPr>
                <w:rFonts w:ascii="Cambria" w:hAnsi="Cambria" w:cs="Arial"/>
                <w:u w:val="single"/>
                <w:lang w:val="fr-FR"/>
              </w:rPr>
              <w:t>Autres documents constituant le renseignement administratif / légal (à titre informatif) :</w:t>
            </w:r>
            <w:r w:rsidRPr="00711D60">
              <w:rPr>
                <w:rFonts w:ascii="Cambria" w:hAnsi="Cambria" w:cs="Arial"/>
                <w:lang w:val="fr-FR"/>
              </w:rPr>
              <w:br/>
              <w:t>- Attestation de non-faillite datant de moins de 6 mois ;</w:t>
            </w:r>
            <w:r w:rsidRPr="00711D60">
              <w:rPr>
                <w:rFonts w:ascii="Cambria" w:hAnsi="Cambria" w:cs="Arial"/>
                <w:lang w:val="fr-FR"/>
              </w:rPr>
              <w:br/>
              <w:t>- Relevé d’Identité Bancaire (RIB) ou Attestation de domiciliation bancaire ;</w:t>
            </w:r>
            <w:r w:rsidRPr="00711D60">
              <w:rPr>
                <w:rFonts w:ascii="Cambria" w:hAnsi="Cambria" w:cs="Arial"/>
                <w:lang w:val="fr-FR"/>
              </w:rPr>
              <w:br/>
              <w:t>- Plan de localisation validé par les impôts ;</w:t>
            </w:r>
            <w:r w:rsidRPr="00711D60">
              <w:rPr>
                <w:rFonts w:ascii="Cambria" w:hAnsi="Cambria" w:cs="Arial"/>
                <w:lang w:val="fr-FR"/>
              </w:rPr>
              <w:br/>
              <w:t xml:space="preserve">- Légalisation du dernier chiffre d'affaires </w:t>
            </w:r>
            <w:r w:rsidR="000532DC" w:rsidRPr="00711D60">
              <w:rPr>
                <w:rFonts w:ascii="Cambria" w:hAnsi="Cambria" w:cs="Arial"/>
                <w:lang w:val="fr-FR"/>
              </w:rPr>
              <w:t>annuel ;</w:t>
            </w:r>
          </w:p>
          <w:p w14:paraId="7D65D2B4" w14:textId="77777777" w:rsidR="008738C7" w:rsidRPr="00711D60" w:rsidRDefault="008738C7" w:rsidP="00644381">
            <w:pPr>
              <w:rPr>
                <w:rFonts w:ascii="Cambria" w:hAnsi="Cambria" w:cs="Arial"/>
                <w:lang w:val="fr-FR"/>
              </w:rPr>
            </w:pPr>
            <w:r w:rsidRPr="00711D60">
              <w:rPr>
                <w:rFonts w:ascii="Cambria" w:hAnsi="Cambria" w:cs="Arial"/>
                <w:lang w:val="fr-FR"/>
              </w:rPr>
              <w:t>- Autres</w:t>
            </w:r>
          </w:p>
        </w:tc>
        <w:tc>
          <w:tcPr>
            <w:tcW w:w="1701" w:type="dxa"/>
            <w:tcBorders>
              <w:top w:val="nil"/>
              <w:left w:val="nil"/>
              <w:bottom w:val="single" w:sz="4" w:space="0" w:color="auto"/>
              <w:right w:val="single" w:sz="4" w:space="0" w:color="auto"/>
            </w:tcBorders>
            <w:vAlign w:val="center"/>
            <w:hideMark/>
          </w:tcPr>
          <w:p w14:paraId="46513DE6" w14:textId="77777777" w:rsidR="008738C7" w:rsidRPr="00711D60" w:rsidRDefault="008738C7" w:rsidP="00644381">
            <w:pPr>
              <w:jc w:val="center"/>
              <w:rPr>
                <w:rFonts w:ascii="Cambria" w:hAnsi="Cambria" w:cs="Arial"/>
                <w:b/>
                <w:bCs/>
                <w:lang w:val="fr-FR"/>
              </w:rPr>
            </w:pPr>
          </w:p>
        </w:tc>
        <w:tc>
          <w:tcPr>
            <w:tcW w:w="1417" w:type="dxa"/>
            <w:tcBorders>
              <w:top w:val="nil"/>
              <w:left w:val="nil"/>
              <w:bottom w:val="single" w:sz="4" w:space="0" w:color="auto"/>
              <w:right w:val="single" w:sz="8" w:space="0" w:color="auto"/>
            </w:tcBorders>
            <w:vAlign w:val="center"/>
            <w:hideMark/>
          </w:tcPr>
          <w:p w14:paraId="35C079CC" w14:textId="77777777" w:rsidR="008738C7" w:rsidRPr="00711D60" w:rsidRDefault="008738C7" w:rsidP="00644381">
            <w:pPr>
              <w:jc w:val="center"/>
              <w:rPr>
                <w:rFonts w:ascii="Cambria" w:hAnsi="Cambria" w:cs="Arial"/>
                <w:lang w:val="fr-FR"/>
              </w:rPr>
            </w:pPr>
            <w:r w:rsidRPr="00711D60">
              <w:rPr>
                <w:rFonts w:ascii="Cambria" w:hAnsi="Cambria" w:cs="Arial"/>
                <w:lang w:val="fr-FR"/>
              </w:rPr>
              <w:t>10</w:t>
            </w:r>
          </w:p>
        </w:tc>
      </w:tr>
      <w:tr w:rsidR="008738C7" w:rsidRPr="00711D60" w14:paraId="2F81FB4F" w14:textId="77777777" w:rsidTr="00644381">
        <w:trPr>
          <w:trHeight w:val="369"/>
        </w:trPr>
        <w:tc>
          <w:tcPr>
            <w:tcW w:w="1985" w:type="dxa"/>
            <w:vMerge w:val="restart"/>
            <w:tcBorders>
              <w:top w:val="single" w:sz="8" w:space="0" w:color="auto"/>
              <w:left w:val="single" w:sz="8" w:space="0" w:color="auto"/>
              <w:bottom w:val="single" w:sz="8" w:space="0" w:color="000000"/>
              <w:right w:val="single" w:sz="8" w:space="0" w:color="auto"/>
            </w:tcBorders>
            <w:shd w:val="clear" w:color="auto" w:fill="FF99CC"/>
            <w:vAlign w:val="center"/>
            <w:hideMark/>
          </w:tcPr>
          <w:p w14:paraId="7C78E80C" w14:textId="77777777" w:rsidR="008738C7" w:rsidRPr="00711D60" w:rsidRDefault="008738C7" w:rsidP="00644381">
            <w:pPr>
              <w:jc w:val="center"/>
              <w:rPr>
                <w:rFonts w:ascii="Cambria" w:hAnsi="Cambria" w:cs="Arial"/>
                <w:lang w:val="fr-FR"/>
              </w:rPr>
            </w:pPr>
            <w:r w:rsidRPr="00711D60">
              <w:rPr>
                <w:rFonts w:ascii="Cambria" w:hAnsi="Cambria" w:cs="Arial"/>
                <w:b/>
                <w:bCs/>
                <w:lang w:val="fr-FR"/>
              </w:rPr>
              <w:t xml:space="preserve">Évaluation technique </w:t>
            </w:r>
            <w:r w:rsidRPr="00711D60">
              <w:rPr>
                <w:rFonts w:ascii="Cambria" w:hAnsi="Cambria" w:cs="Arial"/>
                <w:lang w:val="fr-FR"/>
              </w:rPr>
              <w:br/>
              <w:t>50</w:t>
            </w:r>
          </w:p>
        </w:tc>
        <w:tc>
          <w:tcPr>
            <w:tcW w:w="5812" w:type="dxa"/>
            <w:tcBorders>
              <w:top w:val="nil"/>
              <w:left w:val="nil"/>
              <w:bottom w:val="single" w:sz="4" w:space="0" w:color="auto"/>
              <w:right w:val="single" w:sz="4" w:space="0" w:color="auto"/>
            </w:tcBorders>
            <w:vAlign w:val="center"/>
            <w:hideMark/>
          </w:tcPr>
          <w:p w14:paraId="456B05F3" w14:textId="77777777" w:rsidR="008738C7" w:rsidRPr="00711D60" w:rsidRDefault="008738C7" w:rsidP="00644381">
            <w:pPr>
              <w:spacing w:after="60"/>
              <w:rPr>
                <w:rFonts w:ascii="Cambria" w:hAnsi="Cambria" w:cs="Arial"/>
                <w:lang w:val="fr-FR"/>
              </w:rPr>
            </w:pPr>
            <w:r w:rsidRPr="00711D60">
              <w:rPr>
                <w:rFonts w:ascii="Cambria" w:hAnsi="Cambria" w:cs="Arial"/>
                <w:b/>
                <w:bCs/>
                <w:lang w:val="fr-FR"/>
              </w:rPr>
              <w:t>Villes dans lesquelles la société possède soit des succursales, des dépôts ou des magasins/centres de distribution</w:t>
            </w:r>
          </w:p>
          <w:p w14:paraId="35D02334" w14:textId="03F826EC" w:rsidR="008738C7" w:rsidRPr="00711D60" w:rsidRDefault="008738C7" w:rsidP="00644381">
            <w:pPr>
              <w:spacing w:after="60"/>
              <w:rPr>
                <w:rFonts w:ascii="Cambria" w:hAnsi="Cambria" w:cs="Arial"/>
                <w:lang w:val="fr-FR"/>
              </w:rPr>
            </w:pPr>
            <w:r w:rsidRPr="00711D60">
              <w:rPr>
                <w:rFonts w:ascii="Cambria" w:hAnsi="Cambria" w:cs="Arial"/>
                <w:i/>
                <w:iCs/>
                <w:lang w:val="fr-FR"/>
              </w:rPr>
              <w:t>1 point par ville où la société est présente - Max 05pts soit 5 villes)</w:t>
            </w:r>
          </w:p>
        </w:tc>
        <w:tc>
          <w:tcPr>
            <w:tcW w:w="1701" w:type="dxa"/>
            <w:tcBorders>
              <w:top w:val="nil"/>
              <w:left w:val="nil"/>
              <w:bottom w:val="single" w:sz="4" w:space="0" w:color="auto"/>
              <w:right w:val="single" w:sz="4" w:space="0" w:color="auto"/>
            </w:tcBorders>
            <w:vAlign w:val="center"/>
            <w:hideMark/>
          </w:tcPr>
          <w:p w14:paraId="0CE35943" w14:textId="77777777" w:rsidR="008738C7" w:rsidRPr="00711D60" w:rsidRDefault="008738C7" w:rsidP="00644381">
            <w:pPr>
              <w:jc w:val="center"/>
              <w:rPr>
                <w:rFonts w:ascii="Cambria" w:hAnsi="Cambria" w:cs="Arial"/>
                <w:b/>
                <w:bCs/>
                <w:lang w:val="fr-FR"/>
              </w:rPr>
            </w:pPr>
          </w:p>
        </w:tc>
        <w:tc>
          <w:tcPr>
            <w:tcW w:w="1417" w:type="dxa"/>
            <w:tcBorders>
              <w:top w:val="nil"/>
              <w:left w:val="nil"/>
              <w:bottom w:val="single" w:sz="4" w:space="0" w:color="auto"/>
              <w:right w:val="single" w:sz="8" w:space="0" w:color="auto"/>
            </w:tcBorders>
            <w:vAlign w:val="center"/>
            <w:hideMark/>
          </w:tcPr>
          <w:p w14:paraId="08E40AE0" w14:textId="77777777" w:rsidR="008738C7" w:rsidRPr="00711D60" w:rsidRDefault="008738C7" w:rsidP="00644381">
            <w:pPr>
              <w:jc w:val="center"/>
              <w:rPr>
                <w:rFonts w:ascii="Cambria" w:hAnsi="Cambria" w:cs="Arial"/>
                <w:lang w:val="fr-FR"/>
              </w:rPr>
            </w:pPr>
            <w:r w:rsidRPr="00711D60">
              <w:rPr>
                <w:rFonts w:ascii="Cambria" w:hAnsi="Cambria" w:cs="Arial"/>
                <w:lang w:val="fr-FR"/>
              </w:rPr>
              <w:t>05</w:t>
            </w:r>
          </w:p>
        </w:tc>
      </w:tr>
      <w:tr w:rsidR="008738C7" w:rsidRPr="00711D60" w14:paraId="43769DC7" w14:textId="77777777" w:rsidTr="00644381">
        <w:trPr>
          <w:trHeight w:val="1105"/>
        </w:trPr>
        <w:tc>
          <w:tcPr>
            <w:tcW w:w="1985" w:type="dxa"/>
            <w:vMerge/>
            <w:tcBorders>
              <w:top w:val="single" w:sz="8" w:space="0" w:color="000000"/>
              <w:left w:val="single" w:sz="8" w:space="0" w:color="auto"/>
              <w:bottom w:val="single" w:sz="8" w:space="0" w:color="000000"/>
              <w:right w:val="single" w:sz="8" w:space="0" w:color="auto"/>
            </w:tcBorders>
            <w:shd w:val="clear" w:color="auto" w:fill="FF99CC"/>
            <w:vAlign w:val="center"/>
            <w:hideMark/>
          </w:tcPr>
          <w:p w14:paraId="2892C790" w14:textId="77777777" w:rsidR="008738C7" w:rsidRPr="00711D60" w:rsidRDefault="008738C7" w:rsidP="00644381">
            <w:pPr>
              <w:rPr>
                <w:rFonts w:ascii="Cambria" w:hAnsi="Cambria" w:cs="Arial"/>
                <w:lang w:val="fr-FR"/>
              </w:rPr>
            </w:pPr>
          </w:p>
        </w:tc>
        <w:tc>
          <w:tcPr>
            <w:tcW w:w="5812" w:type="dxa"/>
            <w:tcBorders>
              <w:top w:val="nil"/>
              <w:left w:val="nil"/>
              <w:bottom w:val="single" w:sz="4" w:space="0" w:color="auto"/>
              <w:right w:val="single" w:sz="4" w:space="0" w:color="auto"/>
            </w:tcBorders>
            <w:hideMark/>
          </w:tcPr>
          <w:p w14:paraId="21FEAC31" w14:textId="77777777" w:rsidR="008738C7" w:rsidRPr="00711D60" w:rsidRDefault="008738C7" w:rsidP="00644381">
            <w:pPr>
              <w:spacing w:after="60"/>
              <w:rPr>
                <w:rFonts w:ascii="Cambria" w:hAnsi="Cambria" w:cs="Arial"/>
                <w:lang w:val="fr-FR"/>
              </w:rPr>
            </w:pPr>
            <w:r w:rsidRPr="00711D60">
              <w:rPr>
                <w:rFonts w:ascii="Cambria" w:hAnsi="Cambria" w:cs="Arial"/>
                <w:b/>
                <w:bCs/>
                <w:lang w:val="fr-FR"/>
              </w:rPr>
              <w:t>Garantie et disponibilité d’un service après-vente</w:t>
            </w:r>
          </w:p>
          <w:p w14:paraId="42209537" w14:textId="77777777" w:rsidR="008738C7" w:rsidRPr="00711D60" w:rsidRDefault="008738C7" w:rsidP="00644381">
            <w:pPr>
              <w:spacing w:after="60"/>
              <w:rPr>
                <w:rFonts w:ascii="Cambria" w:hAnsi="Cambria" w:cs="Arial"/>
                <w:lang w:val="fr-FR"/>
              </w:rPr>
            </w:pPr>
            <w:r w:rsidRPr="00711D60">
              <w:rPr>
                <w:rFonts w:ascii="Cambria" w:hAnsi="Cambria" w:cs="Arial"/>
                <w:i/>
                <w:lang w:val="fr-FR"/>
              </w:rPr>
              <w:t xml:space="preserve">(3 points par année de garantie avec un maximum de 6 points - 2 ans de </w:t>
            </w:r>
            <w:r w:rsidRPr="00711D60">
              <w:rPr>
                <w:rFonts w:ascii="Cambria" w:hAnsi="Cambria" w:cs="Arial"/>
                <w:i/>
                <w:iCs/>
                <w:lang w:val="fr-FR"/>
              </w:rPr>
              <w:t>garantie</w:t>
            </w:r>
            <w:r w:rsidRPr="00711D60">
              <w:rPr>
                <w:rFonts w:ascii="Cambria" w:hAnsi="Cambria" w:cs="Arial"/>
                <w:i/>
                <w:lang w:val="fr-FR"/>
              </w:rPr>
              <w:t>) et 4 points si disponibilité d’un SAV)</w:t>
            </w:r>
          </w:p>
        </w:tc>
        <w:tc>
          <w:tcPr>
            <w:tcW w:w="1701" w:type="dxa"/>
            <w:tcBorders>
              <w:top w:val="nil"/>
              <w:left w:val="nil"/>
              <w:bottom w:val="single" w:sz="4" w:space="0" w:color="auto"/>
              <w:right w:val="single" w:sz="4" w:space="0" w:color="auto"/>
            </w:tcBorders>
            <w:vAlign w:val="center"/>
            <w:hideMark/>
          </w:tcPr>
          <w:p w14:paraId="77092868" w14:textId="77777777" w:rsidR="008738C7" w:rsidRPr="00711D60" w:rsidRDefault="008738C7" w:rsidP="00644381">
            <w:pPr>
              <w:jc w:val="center"/>
              <w:rPr>
                <w:rFonts w:ascii="Cambria" w:hAnsi="Cambria" w:cs="Arial"/>
                <w:b/>
                <w:bCs/>
                <w:lang w:val="fr-FR"/>
              </w:rPr>
            </w:pPr>
          </w:p>
        </w:tc>
        <w:tc>
          <w:tcPr>
            <w:tcW w:w="1417" w:type="dxa"/>
            <w:tcBorders>
              <w:top w:val="nil"/>
              <w:left w:val="nil"/>
              <w:bottom w:val="single" w:sz="4" w:space="0" w:color="auto"/>
              <w:right w:val="single" w:sz="8" w:space="0" w:color="auto"/>
            </w:tcBorders>
            <w:vAlign w:val="center"/>
            <w:hideMark/>
          </w:tcPr>
          <w:p w14:paraId="35601E49" w14:textId="77777777" w:rsidR="008738C7" w:rsidRPr="00711D60" w:rsidRDefault="008738C7" w:rsidP="00644381">
            <w:pPr>
              <w:jc w:val="center"/>
              <w:rPr>
                <w:rFonts w:ascii="Cambria" w:hAnsi="Cambria" w:cs="Arial"/>
                <w:lang w:val="fr-FR"/>
              </w:rPr>
            </w:pPr>
            <w:r w:rsidRPr="00711D60">
              <w:rPr>
                <w:rFonts w:ascii="Cambria" w:hAnsi="Cambria" w:cs="Arial"/>
                <w:lang w:val="fr-FR"/>
              </w:rPr>
              <w:t>10</w:t>
            </w:r>
          </w:p>
        </w:tc>
      </w:tr>
      <w:tr w:rsidR="008738C7" w:rsidRPr="00711D60" w14:paraId="6566DAEC" w14:textId="77777777" w:rsidTr="00644381">
        <w:trPr>
          <w:trHeight w:val="797"/>
        </w:trPr>
        <w:tc>
          <w:tcPr>
            <w:tcW w:w="1985" w:type="dxa"/>
            <w:vMerge/>
            <w:tcBorders>
              <w:top w:val="single" w:sz="8" w:space="0" w:color="000000"/>
              <w:left w:val="single" w:sz="8" w:space="0" w:color="auto"/>
              <w:bottom w:val="single" w:sz="8" w:space="0" w:color="000000"/>
              <w:right w:val="single" w:sz="8" w:space="0" w:color="auto"/>
            </w:tcBorders>
            <w:shd w:val="clear" w:color="auto" w:fill="FF99CC"/>
            <w:vAlign w:val="center"/>
            <w:hideMark/>
          </w:tcPr>
          <w:p w14:paraId="388FAB2B" w14:textId="77777777" w:rsidR="008738C7" w:rsidRPr="00711D60" w:rsidRDefault="008738C7" w:rsidP="00644381">
            <w:pPr>
              <w:rPr>
                <w:rFonts w:ascii="Cambria" w:hAnsi="Cambria" w:cs="Arial"/>
                <w:lang w:val="fr-FR"/>
              </w:rPr>
            </w:pPr>
          </w:p>
        </w:tc>
        <w:tc>
          <w:tcPr>
            <w:tcW w:w="5812" w:type="dxa"/>
            <w:tcBorders>
              <w:top w:val="nil"/>
              <w:left w:val="nil"/>
              <w:bottom w:val="single" w:sz="4" w:space="0" w:color="auto"/>
              <w:right w:val="single" w:sz="4" w:space="0" w:color="auto"/>
            </w:tcBorders>
            <w:hideMark/>
          </w:tcPr>
          <w:p w14:paraId="7AA65C38" w14:textId="77777777" w:rsidR="008738C7" w:rsidRPr="00711D60" w:rsidRDefault="008738C7" w:rsidP="00644381">
            <w:pPr>
              <w:spacing w:after="120"/>
              <w:rPr>
                <w:rFonts w:ascii="Cambria" w:hAnsi="Cambria" w:cs="Arial"/>
                <w:b/>
                <w:bCs/>
                <w:lang w:val="fr-FR"/>
              </w:rPr>
            </w:pPr>
            <w:r w:rsidRPr="00711D60">
              <w:rPr>
                <w:rFonts w:ascii="Cambria" w:hAnsi="Cambria" w:cs="Arial"/>
                <w:b/>
                <w:bCs/>
                <w:lang w:val="fr-FR"/>
              </w:rPr>
              <w:t>Ressources humaines et organisationnelles (management et direction, service comptable, employés)</w:t>
            </w:r>
          </w:p>
          <w:p w14:paraId="5B2CDB1C" w14:textId="77777777" w:rsidR="008738C7" w:rsidRPr="00711D60" w:rsidRDefault="008738C7" w:rsidP="00644381">
            <w:pPr>
              <w:spacing w:after="60"/>
              <w:rPr>
                <w:rFonts w:ascii="Cambria" w:hAnsi="Cambria" w:cs="Arial"/>
                <w:b/>
                <w:bCs/>
                <w:lang w:val="fr-FR"/>
              </w:rPr>
            </w:pPr>
            <w:r w:rsidRPr="00711D60">
              <w:rPr>
                <w:rFonts w:ascii="Cambria" w:hAnsi="Cambria" w:cs="Arial"/>
                <w:i/>
                <w:iCs/>
                <w:lang w:val="fr-FR"/>
              </w:rPr>
              <w:t>(Appréciation par le Comité d'évaluation – Visite sur place préconisée)</w:t>
            </w:r>
          </w:p>
        </w:tc>
        <w:tc>
          <w:tcPr>
            <w:tcW w:w="1701" w:type="dxa"/>
            <w:tcBorders>
              <w:top w:val="nil"/>
              <w:left w:val="nil"/>
              <w:bottom w:val="single" w:sz="4" w:space="0" w:color="auto"/>
              <w:right w:val="single" w:sz="4" w:space="0" w:color="auto"/>
            </w:tcBorders>
            <w:vAlign w:val="center"/>
            <w:hideMark/>
          </w:tcPr>
          <w:p w14:paraId="62DEAA4B" w14:textId="77777777" w:rsidR="008738C7" w:rsidRPr="00711D60" w:rsidRDefault="008738C7" w:rsidP="00644381">
            <w:pPr>
              <w:jc w:val="center"/>
              <w:rPr>
                <w:rFonts w:ascii="Cambria" w:hAnsi="Cambria" w:cs="Arial"/>
                <w:b/>
                <w:bCs/>
                <w:lang w:val="fr-FR"/>
              </w:rPr>
            </w:pPr>
          </w:p>
        </w:tc>
        <w:tc>
          <w:tcPr>
            <w:tcW w:w="1417" w:type="dxa"/>
            <w:tcBorders>
              <w:top w:val="nil"/>
              <w:left w:val="nil"/>
              <w:bottom w:val="single" w:sz="4" w:space="0" w:color="auto"/>
              <w:right w:val="single" w:sz="8" w:space="0" w:color="auto"/>
            </w:tcBorders>
            <w:vAlign w:val="center"/>
            <w:hideMark/>
          </w:tcPr>
          <w:p w14:paraId="1337F962" w14:textId="77777777" w:rsidR="008738C7" w:rsidRPr="00711D60" w:rsidRDefault="008738C7" w:rsidP="00644381">
            <w:pPr>
              <w:jc w:val="center"/>
              <w:rPr>
                <w:rFonts w:ascii="Cambria" w:hAnsi="Cambria" w:cs="Arial"/>
                <w:lang w:val="fr-FR"/>
              </w:rPr>
            </w:pPr>
            <w:r w:rsidRPr="00711D60">
              <w:rPr>
                <w:rFonts w:ascii="Cambria" w:hAnsi="Cambria" w:cs="Arial"/>
                <w:lang w:val="fr-FR"/>
              </w:rPr>
              <w:t>05</w:t>
            </w:r>
          </w:p>
        </w:tc>
      </w:tr>
      <w:tr w:rsidR="008738C7" w:rsidRPr="00711D60" w14:paraId="19E6E812" w14:textId="77777777" w:rsidTr="00644381">
        <w:trPr>
          <w:trHeight w:val="837"/>
        </w:trPr>
        <w:tc>
          <w:tcPr>
            <w:tcW w:w="1985" w:type="dxa"/>
            <w:vMerge/>
            <w:tcBorders>
              <w:top w:val="single" w:sz="8" w:space="0" w:color="000000"/>
              <w:left w:val="single" w:sz="8" w:space="0" w:color="auto"/>
              <w:bottom w:val="single" w:sz="8" w:space="0" w:color="000000"/>
              <w:right w:val="single" w:sz="8" w:space="0" w:color="auto"/>
            </w:tcBorders>
            <w:shd w:val="clear" w:color="auto" w:fill="FF99CC"/>
            <w:vAlign w:val="center"/>
          </w:tcPr>
          <w:p w14:paraId="35E98406" w14:textId="77777777" w:rsidR="008738C7" w:rsidRPr="00711D60" w:rsidRDefault="008738C7" w:rsidP="00644381">
            <w:pPr>
              <w:rPr>
                <w:rFonts w:ascii="Cambria" w:hAnsi="Cambria" w:cs="Arial"/>
                <w:lang w:val="fr-FR"/>
              </w:rPr>
            </w:pPr>
          </w:p>
        </w:tc>
        <w:tc>
          <w:tcPr>
            <w:tcW w:w="5812" w:type="dxa"/>
            <w:tcBorders>
              <w:top w:val="nil"/>
              <w:left w:val="nil"/>
              <w:bottom w:val="single" w:sz="4" w:space="0" w:color="auto"/>
              <w:right w:val="single" w:sz="4" w:space="0" w:color="auto"/>
            </w:tcBorders>
          </w:tcPr>
          <w:p w14:paraId="5A7AB06C" w14:textId="77777777" w:rsidR="008738C7" w:rsidRPr="00711D60" w:rsidRDefault="008738C7" w:rsidP="00644381">
            <w:pPr>
              <w:spacing w:after="60"/>
              <w:rPr>
                <w:rFonts w:ascii="Cambria" w:hAnsi="Cambria" w:cs="Arial"/>
                <w:b/>
                <w:bCs/>
                <w:i/>
                <w:lang w:val="fr-FR"/>
              </w:rPr>
            </w:pPr>
            <w:r w:rsidRPr="00711D60">
              <w:rPr>
                <w:rFonts w:ascii="Cambria" w:hAnsi="Cambria" w:cs="Arial"/>
                <w:b/>
                <w:bCs/>
                <w:i/>
                <w:lang w:val="fr-FR"/>
              </w:rPr>
              <w:t>Références et historique</w:t>
            </w:r>
          </w:p>
          <w:p w14:paraId="2FCEFBB2" w14:textId="78307D84" w:rsidR="008738C7" w:rsidRPr="00711D60" w:rsidRDefault="008738C7" w:rsidP="00644381">
            <w:pPr>
              <w:spacing w:after="60"/>
              <w:rPr>
                <w:rFonts w:ascii="Cambria" w:hAnsi="Cambria" w:cs="Arial"/>
                <w:i/>
                <w:lang w:val="fr-FR"/>
              </w:rPr>
            </w:pPr>
            <w:r w:rsidRPr="00711D60">
              <w:rPr>
                <w:rFonts w:ascii="Cambria" w:hAnsi="Cambria" w:cs="Arial"/>
                <w:bCs/>
                <w:i/>
                <w:lang w:val="fr-FR"/>
              </w:rPr>
              <w:t xml:space="preserve">(Somme des justificatifs - attestation de bonne exécution, contrats ou bons de commande significatifs et prise de référencement auprès des clients sur les 2 dernières </w:t>
            </w:r>
            <w:r w:rsidR="00B7458F" w:rsidRPr="00711D60">
              <w:rPr>
                <w:rFonts w:ascii="Cambria" w:hAnsi="Cambria" w:cs="Arial"/>
                <w:bCs/>
                <w:i/>
                <w:lang w:val="fr-FR"/>
              </w:rPr>
              <w:t>années (</w:t>
            </w:r>
            <w:r w:rsidRPr="00711D60">
              <w:rPr>
                <w:rFonts w:ascii="Cambria" w:hAnsi="Cambria" w:cs="Arial"/>
                <w:bCs/>
                <w:i/>
                <w:lang w:val="fr-FR"/>
              </w:rPr>
              <w:t>1.5pt par commande)</w:t>
            </w:r>
          </w:p>
        </w:tc>
        <w:tc>
          <w:tcPr>
            <w:tcW w:w="1701" w:type="dxa"/>
            <w:tcBorders>
              <w:top w:val="nil"/>
              <w:left w:val="nil"/>
              <w:bottom w:val="single" w:sz="4" w:space="0" w:color="auto"/>
              <w:right w:val="single" w:sz="4" w:space="0" w:color="auto"/>
            </w:tcBorders>
            <w:vAlign w:val="center"/>
          </w:tcPr>
          <w:p w14:paraId="329ABB0D" w14:textId="77777777" w:rsidR="008738C7" w:rsidRPr="00711D60" w:rsidRDefault="008738C7" w:rsidP="00644381">
            <w:pPr>
              <w:jc w:val="center"/>
              <w:rPr>
                <w:rFonts w:ascii="Cambria" w:hAnsi="Cambria" w:cs="Arial"/>
                <w:b/>
                <w:bCs/>
                <w:lang w:val="fr-FR"/>
              </w:rPr>
            </w:pPr>
          </w:p>
        </w:tc>
        <w:tc>
          <w:tcPr>
            <w:tcW w:w="1417" w:type="dxa"/>
            <w:tcBorders>
              <w:top w:val="nil"/>
              <w:left w:val="nil"/>
              <w:bottom w:val="single" w:sz="4" w:space="0" w:color="auto"/>
              <w:right w:val="single" w:sz="8" w:space="0" w:color="auto"/>
            </w:tcBorders>
            <w:vAlign w:val="center"/>
          </w:tcPr>
          <w:p w14:paraId="75069DF6" w14:textId="77777777" w:rsidR="008738C7" w:rsidRPr="00711D60" w:rsidRDefault="008738C7" w:rsidP="00644381">
            <w:pPr>
              <w:jc w:val="center"/>
              <w:rPr>
                <w:rFonts w:ascii="Cambria" w:hAnsi="Cambria" w:cs="Arial"/>
                <w:lang w:val="fr-FR"/>
              </w:rPr>
            </w:pPr>
            <w:r w:rsidRPr="00711D60">
              <w:rPr>
                <w:rFonts w:ascii="Cambria" w:hAnsi="Cambria" w:cs="Arial"/>
                <w:lang w:val="fr-FR"/>
              </w:rPr>
              <w:t>20</w:t>
            </w:r>
          </w:p>
        </w:tc>
      </w:tr>
      <w:tr w:rsidR="008738C7" w:rsidRPr="00711D60" w14:paraId="3E5947DF" w14:textId="77777777" w:rsidTr="00644381">
        <w:trPr>
          <w:trHeight w:val="837"/>
        </w:trPr>
        <w:tc>
          <w:tcPr>
            <w:tcW w:w="1985" w:type="dxa"/>
            <w:vMerge/>
            <w:tcBorders>
              <w:top w:val="single" w:sz="8" w:space="0" w:color="000000"/>
              <w:left w:val="single" w:sz="8" w:space="0" w:color="auto"/>
              <w:bottom w:val="single" w:sz="8" w:space="0" w:color="000000"/>
              <w:right w:val="single" w:sz="8" w:space="0" w:color="auto"/>
            </w:tcBorders>
            <w:shd w:val="clear" w:color="auto" w:fill="FF99CC"/>
            <w:vAlign w:val="center"/>
            <w:hideMark/>
          </w:tcPr>
          <w:p w14:paraId="4A61BE33" w14:textId="77777777" w:rsidR="008738C7" w:rsidRPr="00711D60" w:rsidRDefault="008738C7" w:rsidP="00644381">
            <w:pPr>
              <w:rPr>
                <w:rFonts w:ascii="Cambria" w:hAnsi="Cambria" w:cs="Arial"/>
                <w:lang w:val="fr-FR"/>
              </w:rPr>
            </w:pPr>
          </w:p>
        </w:tc>
        <w:tc>
          <w:tcPr>
            <w:tcW w:w="5812" w:type="dxa"/>
            <w:tcBorders>
              <w:top w:val="nil"/>
              <w:left w:val="nil"/>
              <w:bottom w:val="single" w:sz="4" w:space="0" w:color="auto"/>
              <w:right w:val="single" w:sz="4" w:space="0" w:color="auto"/>
            </w:tcBorders>
            <w:hideMark/>
          </w:tcPr>
          <w:p w14:paraId="22CA8531" w14:textId="77777777" w:rsidR="008738C7" w:rsidRPr="00711D60" w:rsidRDefault="008738C7" w:rsidP="00644381">
            <w:pPr>
              <w:spacing w:after="60"/>
              <w:rPr>
                <w:rFonts w:ascii="Cambria" w:hAnsi="Cambria" w:cs="Arial"/>
                <w:i/>
                <w:lang w:val="fr-FR"/>
              </w:rPr>
            </w:pPr>
            <w:r w:rsidRPr="00711D60">
              <w:rPr>
                <w:rFonts w:ascii="Cambria" w:hAnsi="Cambria" w:cs="Arial"/>
                <w:i/>
                <w:lang w:val="fr-FR"/>
              </w:rPr>
              <w:t xml:space="preserve"> </w:t>
            </w:r>
          </w:p>
          <w:p w14:paraId="4E647A66" w14:textId="77777777" w:rsidR="008738C7" w:rsidRPr="00711D60" w:rsidRDefault="008738C7" w:rsidP="00644381">
            <w:pPr>
              <w:spacing w:after="60"/>
              <w:rPr>
                <w:rFonts w:ascii="Cambria" w:hAnsi="Cambria" w:cs="Arial"/>
                <w:b/>
                <w:bCs/>
                <w:i/>
                <w:lang w:val="fr-FR"/>
              </w:rPr>
            </w:pPr>
            <w:r w:rsidRPr="00711D60">
              <w:rPr>
                <w:rFonts w:ascii="Cambria" w:hAnsi="Cambria" w:cs="Arial"/>
                <w:b/>
                <w:bCs/>
                <w:i/>
                <w:lang w:val="fr-FR"/>
              </w:rPr>
              <w:t>Délai de mise à disposition des marchandises ou de livraison</w:t>
            </w:r>
          </w:p>
          <w:p w14:paraId="7FB86D79" w14:textId="41629924" w:rsidR="008738C7" w:rsidRPr="00711D60" w:rsidRDefault="008738C7" w:rsidP="00644381">
            <w:pPr>
              <w:spacing w:after="60"/>
              <w:rPr>
                <w:rFonts w:ascii="Cambria" w:hAnsi="Cambria" w:cs="Arial"/>
                <w:i/>
                <w:lang w:val="fr-FR"/>
              </w:rPr>
            </w:pPr>
            <w:r w:rsidRPr="00711D60">
              <w:rPr>
                <w:rFonts w:ascii="Cambria" w:hAnsi="Cambria" w:cs="Arial"/>
                <w:bCs/>
                <w:i/>
                <w:lang w:val="fr-FR"/>
              </w:rPr>
              <w:t xml:space="preserve">(si 1 à 5 jours 10 pts, si 6 à </w:t>
            </w:r>
            <w:r w:rsidR="00B7458F" w:rsidRPr="00711D60">
              <w:rPr>
                <w:rFonts w:ascii="Cambria" w:hAnsi="Cambria" w:cs="Arial"/>
                <w:bCs/>
                <w:i/>
                <w:lang w:val="fr-FR"/>
              </w:rPr>
              <w:t>10 jours</w:t>
            </w:r>
            <w:r w:rsidRPr="00711D60">
              <w:rPr>
                <w:rFonts w:ascii="Cambria" w:hAnsi="Cambria" w:cs="Arial"/>
                <w:bCs/>
                <w:i/>
                <w:lang w:val="fr-FR"/>
              </w:rPr>
              <w:t xml:space="preserve"> 5 pts, plus de 10 jours 2pts</w:t>
            </w:r>
          </w:p>
        </w:tc>
        <w:tc>
          <w:tcPr>
            <w:tcW w:w="1701" w:type="dxa"/>
            <w:tcBorders>
              <w:top w:val="nil"/>
              <w:left w:val="nil"/>
              <w:bottom w:val="single" w:sz="4" w:space="0" w:color="auto"/>
              <w:right w:val="single" w:sz="4" w:space="0" w:color="auto"/>
            </w:tcBorders>
            <w:vAlign w:val="center"/>
            <w:hideMark/>
          </w:tcPr>
          <w:p w14:paraId="614CB3AA" w14:textId="77777777" w:rsidR="008738C7" w:rsidRPr="00711D60" w:rsidRDefault="008738C7" w:rsidP="00644381">
            <w:pPr>
              <w:jc w:val="center"/>
              <w:rPr>
                <w:rFonts w:ascii="Cambria" w:hAnsi="Cambria" w:cs="Arial"/>
                <w:b/>
                <w:bCs/>
                <w:lang w:val="fr-FR"/>
              </w:rPr>
            </w:pPr>
          </w:p>
        </w:tc>
        <w:tc>
          <w:tcPr>
            <w:tcW w:w="1417" w:type="dxa"/>
            <w:tcBorders>
              <w:top w:val="nil"/>
              <w:left w:val="nil"/>
              <w:bottom w:val="single" w:sz="4" w:space="0" w:color="auto"/>
              <w:right w:val="single" w:sz="8" w:space="0" w:color="auto"/>
            </w:tcBorders>
            <w:vAlign w:val="center"/>
            <w:hideMark/>
          </w:tcPr>
          <w:p w14:paraId="56957293" w14:textId="77777777" w:rsidR="008738C7" w:rsidRPr="00711D60" w:rsidRDefault="008738C7" w:rsidP="00644381">
            <w:pPr>
              <w:jc w:val="center"/>
              <w:rPr>
                <w:rFonts w:ascii="Cambria" w:hAnsi="Cambria" w:cs="Arial"/>
                <w:lang w:val="fr-FR"/>
              </w:rPr>
            </w:pPr>
            <w:r w:rsidRPr="00711D60">
              <w:rPr>
                <w:rFonts w:ascii="Cambria" w:hAnsi="Cambria" w:cs="Arial"/>
                <w:lang w:val="fr-FR"/>
              </w:rPr>
              <w:t>10</w:t>
            </w:r>
          </w:p>
        </w:tc>
      </w:tr>
      <w:tr w:rsidR="008738C7" w:rsidRPr="00711D60" w14:paraId="6AAEF6C8" w14:textId="77777777" w:rsidTr="00644381">
        <w:trPr>
          <w:trHeight w:val="881"/>
        </w:trPr>
        <w:tc>
          <w:tcPr>
            <w:tcW w:w="1985" w:type="dxa"/>
            <w:tcBorders>
              <w:top w:val="single" w:sz="8" w:space="0" w:color="auto"/>
              <w:left w:val="single" w:sz="8" w:space="0" w:color="auto"/>
              <w:bottom w:val="single" w:sz="8" w:space="0" w:color="auto"/>
              <w:right w:val="single" w:sz="8" w:space="0" w:color="auto"/>
            </w:tcBorders>
            <w:shd w:val="clear" w:color="000000" w:fill="00CCFF"/>
            <w:vAlign w:val="center"/>
            <w:hideMark/>
          </w:tcPr>
          <w:p w14:paraId="02270105" w14:textId="77777777" w:rsidR="008738C7" w:rsidRPr="00711D60" w:rsidRDefault="008738C7" w:rsidP="00644381">
            <w:pPr>
              <w:jc w:val="center"/>
              <w:rPr>
                <w:rFonts w:ascii="Cambria" w:hAnsi="Cambria" w:cs="Arial"/>
                <w:lang w:val="fr-FR"/>
              </w:rPr>
            </w:pPr>
            <w:r w:rsidRPr="00711D60">
              <w:rPr>
                <w:rFonts w:ascii="Cambria" w:hAnsi="Cambria" w:cs="Arial"/>
                <w:b/>
                <w:bCs/>
                <w:lang w:val="fr-FR"/>
              </w:rPr>
              <w:lastRenderedPageBreak/>
              <w:t>Évaluation Financière</w:t>
            </w:r>
            <w:r w:rsidRPr="00711D60">
              <w:rPr>
                <w:rFonts w:ascii="Cambria" w:hAnsi="Cambria" w:cs="Arial"/>
                <w:b/>
                <w:bCs/>
                <w:lang w:val="fr-FR"/>
              </w:rPr>
              <w:br/>
            </w:r>
            <w:r w:rsidRPr="00711D60">
              <w:rPr>
                <w:rFonts w:ascii="Cambria" w:hAnsi="Cambria" w:cs="Arial"/>
                <w:lang w:val="fr-FR"/>
              </w:rPr>
              <w:t>40</w:t>
            </w:r>
          </w:p>
          <w:p w14:paraId="2D5EC97A" w14:textId="77777777" w:rsidR="008738C7" w:rsidRPr="00711D60" w:rsidRDefault="008738C7" w:rsidP="00644381">
            <w:pPr>
              <w:rPr>
                <w:rFonts w:ascii="Cambria" w:hAnsi="Cambria" w:cs="Arial"/>
                <w:lang w:val="fr-FR"/>
              </w:rPr>
            </w:pPr>
          </w:p>
        </w:tc>
        <w:tc>
          <w:tcPr>
            <w:tcW w:w="5812" w:type="dxa"/>
            <w:tcBorders>
              <w:top w:val="nil"/>
              <w:left w:val="nil"/>
              <w:bottom w:val="single" w:sz="4" w:space="0" w:color="auto"/>
              <w:right w:val="single" w:sz="4" w:space="0" w:color="auto"/>
            </w:tcBorders>
            <w:vAlign w:val="center"/>
            <w:hideMark/>
          </w:tcPr>
          <w:p w14:paraId="28640AB1" w14:textId="4EEA138D" w:rsidR="008738C7" w:rsidRPr="00711D60" w:rsidRDefault="008738C7" w:rsidP="00644381">
            <w:pPr>
              <w:spacing w:after="60"/>
              <w:rPr>
                <w:rFonts w:ascii="Cambria" w:hAnsi="Cambria" w:cs="Arial"/>
                <w:lang w:val="fr-FR"/>
              </w:rPr>
            </w:pPr>
            <w:r w:rsidRPr="00711D60">
              <w:rPr>
                <w:rFonts w:ascii="Cambria" w:hAnsi="Cambria" w:cs="Arial"/>
                <w:b/>
                <w:bCs/>
                <w:lang w:val="fr-FR"/>
              </w:rPr>
              <w:t xml:space="preserve">Note financière en fonction du bordereau des prix unitaires remis HT/TTC (en </w:t>
            </w:r>
            <w:r w:rsidR="00992907">
              <w:rPr>
                <w:rFonts w:ascii="Cambria" w:hAnsi="Cambria" w:cs="Arial"/>
                <w:b/>
                <w:bCs/>
                <w:lang w:val="fr-FR"/>
              </w:rPr>
              <w:t>Gourde ou USD</w:t>
            </w:r>
            <w:r w:rsidRPr="00711D60">
              <w:rPr>
                <w:rFonts w:ascii="Cambria" w:hAnsi="Cambria" w:cs="Arial"/>
                <w:b/>
                <w:bCs/>
                <w:lang w:val="fr-FR"/>
              </w:rPr>
              <w:t>)</w:t>
            </w:r>
            <w:r w:rsidRPr="00711D60">
              <w:rPr>
                <w:rFonts w:ascii="Cambria" w:hAnsi="Cambria" w:cs="Arial"/>
                <w:lang w:val="fr-FR"/>
              </w:rPr>
              <w:br/>
            </w:r>
            <w:r w:rsidRPr="00711D60">
              <w:rPr>
                <w:rFonts w:ascii="Cambria" w:hAnsi="Cambria" w:cs="Arial"/>
                <w:lang w:val="fr-FR"/>
              </w:rPr>
              <w:br/>
            </w:r>
            <w:r w:rsidRPr="00711D60">
              <w:rPr>
                <w:rFonts w:ascii="Cambria" w:hAnsi="Cambria" w:cs="Arial"/>
                <w:i/>
                <w:iCs/>
                <w:lang w:val="fr-FR"/>
              </w:rPr>
              <w:t>(décrite dans l'article 18.3 du DAO)</w:t>
            </w:r>
          </w:p>
        </w:tc>
        <w:tc>
          <w:tcPr>
            <w:tcW w:w="1701" w:type="dxa"/>
            <w:tcBorders>
              <w:top w:val="nil"/>
              <w:left w:val="nil"/>
              <w:bottom w:val="single" w:sz="4" w:space="0" w:color="auto"/>
              <w:right w:val="single" w:sz="4" w:space="0" w:color="auto"/>
            </w:tcBorders>
            <w:vAlign w:val="center"/>
            <w:hideMark/>
          </w:tcPr>
          <w:p w14:paraId="20FAE9B7" w14:textId="77777777" w:rsidR="008738C7" w:rsidRPr="00711D60" w:rsidRDefault="008738C7" w:rsidP="00644381">
            <w:pPr>
              <w:jc w:val="center"/>
              <w:rPr>
                <w:rFonts w:ascii="Cambria" w:hAnsi="Cambria" w:cs="Arial"/>
                <w:b/>
                <w:bCs/>
                <w:lang w:val="fr-FR"/>
              </w:rPr>
            </w:pPr>
          </w:p>
        </w:tc>
        <w:tc>
          <w:tcPr>
            <w:tcW w:w="1417" w:type="dxa"/>
            <w:tcBorders>
              <w:top w:val="nil"/>
              <w:left w:val="nil"/>
              <w:bottom w:val="single" w:sz="4" w:space="0" w:color="auto"/>
              <w:right w:val="single" w:sz="8" w:space="0" w:color="auto"/>
            </w:tcBorders>
            <w:vAlign w:val="center"/>
            <w:hideMark/>
          </w:tcPr>
          <w:p w14:paraId="54E4DAE9" w14:textId="77777777" w:rsidR="008738C7" w:rsidRPr="00711D60" w:rsidRDefault="008738C7" w:rsidP="00644381">
            <w:pPr>
              <w:jc w:val="center"/>
              <w:rPr>
                <w:rFonts w:ascii="Cambria" w:hAnsi="Cambria" w:cs="Arial"/>
                <w:lang w:val="fr-FR"/>
              </w:rPr>
            </w:pPr>
            <w:r w:rsidRPr="00711D60">
              <w:rPr>
                <w:rFonts w:ascii="Cambria" w:hAnsi="Cambria" w:cs="Arial"/>
                <w:lang w:val="fr-FR"/>
              </w:rPr>
              <w:t>40</w:t>
            </w:r>
          </w:p>
        </w:tc>
      </w:tr>
      <w:tr w:rsidR="008738C7" w:rsidRPr="00711D60" w14:paraId="443A416D" w14:textId="77777777" w:rsidTr="00644381">
        <w:trPr>
          <w:trHeight w:val="514"/>
        </w:trPr>
        <w:tc>
          <w:tcPr>
            <w:tcW w:w="1985" w:type="dxa"/>
            <w:tcBorders>
              <w:top w:val="single" w:sz="8" w:space="0" w:color="000000"/>
              <w:left w:val="single" w:sz="8" w:space="0" w:color="auto"/>
              <w:bottom w:val="single" w:sz="8" w:space="0" w:color="000000"/>
              <w:right w:val="single" w:sz="4" w:space="0" w:color="auto"/>
            </w:tcBorders>
            <w:vAlign w:val="center"/>
          </w:tcPr>
          <w:p w14:paraId="553E4433" w14:textId="77777777" w:rsidR="008738C7" w:rsidRPr="00711D60" w:rsidRDefault="008738C7" w:rsidP="00644381">
            <w:pPr>
              <w:rPr>
                <w:rFonts w:ascii="Cambria" w:hAnsi="Cambria" w:cs="Arial"/>
                <w:lang w:val="fr-FR"/>
              </w:rPr>
            </w:pPr>
          </w:p>
        </w:tc>
        <w:tc>
          <w:tcPr>
            <w:tcW w:w="5812" w:type="dxa"/>
            <w:tcBorders>
              <w:top w:val="single" w:sz="4" w:space="0" w:color="auto"/>
              <w:left w:val="single" w:sz="4" w:space="0" w:color="auto"/>
              <w:bottom w:val="single" w:sz="4" w:space="0" w:color="auto"/>
              <w:right w:val="single" w:sz="4" w:space="0" w:color="auto"/>
            </w:tcBorders>
            <w:vAlign w:val="center"/>
          </w:tcPr>
          <w:p w14:paraId="50CB47CC" w14:textId="77777777" w:rsidR="008738C7" w:rsidRPr="00711D60" w:rsidRDefault="008738C7" w:rsidP="00644381">
            <w:pPr>
              <w:rPr>
                <w:rFonts w:ascii="Cambria" w:hAnsi="Cambria" w:cs="Arial"/>
                <w:b/>
                <w:bCs/>
                <w:lang w:val="fr-FR"/>
              </w:rPr>
            </w:pPr>
            <w:r w:rsidRPr="00711D60">
              <w:rPr>
                <w:rFonts w:ascii="Cambria" w:hAnsi="Cambria" w:cs="Arial"/>
                <w:b/>
                <w:bCs/>
                <w:lang w:val="fr-FR"/>
              </w:rPr>
              <w:t xml:space="preserve">TOTAL </w:t>
            </w:r>
          </w:p>
        </w:tc>
        <w:tc>
          <w:tcPr>
            <w:tcW w:w="1701" w:type="dxa"/>
            <w:tcBorders>
              <w:top w:val="single" w:sz="4" w:space="0" w:color="auto"/>
              <w:left w:val="nil"/>
              <w:bottom w:val="single" w:sz="4" w:space="0" w:color="auto"/>
              <w:right w:val="single" w:sz="4" w:space="0" w:color="auto"/>
            </w:tcBorders>
            <w:vAlign w:val="center"/>
          </w:tcPr>
          <w:p w14:paraId="218E2CD6" w14:textId="77777777" w:rsidR="008738C7" w:rsidRPr="00711D60" w:rsidRDefault="008738C7" w:rsidP="00644381">
            <w:pPr>
              <w:spacing w:after="120"/>
              <w:jc w:val="center"/>
              <w:rPr>
                <w:rFonts w:ascii="Cambria" w:hAnsi="Cambria" w:cs="Arial"/>
                <w:b/>
                <w:bCs/>
                <w:lang w:val="fr-FR"/>
              </w:rPr>
            </w:pPr>
          </w:p>
        </w:tc>
        <w:tc>
          <w:tcPr>
            <w:tcW w:w="1417" w:type="dxa"/>
            <w:tcBorders>
              <w:top w:val="single" w:sz="4" w:space="0" w:color="auto"/>
              <w:left w:val="nil"/>
              <w:bottom w:val="single" w:sz="4" w:space="0" w:color="auto"/>
              <w:right w:val="single" w:sz="4" w:space="0" w:color="auto"/>
            </w:tcBorders>
            <w:vAlign w:val="center"/>
          </w:tcPr>
          <w:p w14:paraId="665ACB68" w14:textId="77777777" w:rsidR="008738C7" w:rsidRPr="00711D60" w:rsidRDefault="008738C7" w:rsidP="00644381">
            <w:pPr>
              <w:jc w:val="center"/>
              <w:rPr>
                <w:rFonts w:ascii="Cambria" w:hAnsi="Cambria" w:cs="Arial"/>
                <w:b/>
                <w:bCs/>
                <w:lang w:val="fr-FR"/>
              </w:rPr>
            </w:pPr>
            <w:r w:rsidRPr="00711D60">
              <w:rPr>
                <w:rFonts w:ascii="Cambria" w:hAnsi="Cambria" w:cs="Arial"/>
                <w:b/>
                <w:bCs/>
                <w:lang w:val="fr-FR"/>
              </w:rPr>
              <w:t>100 Points</w:t>
            </w:r>
          </w:p>
        </w:tc>
      </w:tr>
    </w:tbl>
    <w:p w14:paraId="5E995D45" w14:textId="77777777" w:rsidR="008738C7" w:rsidRPr="00711D60" w:rsidRDefault="008738C7" w:rsidP="008738C7">
      <w:pPr>
        <w:rPr>
          <w:rFonts w:ascii="Cambria" w:hAnsi="Cambria"/>
          <w:lang w:val="fr-FR"/>
        </w:rPr>
      </w:pPr>
      <w:bookmarkStart w:id="38" w:name="_Toc479366409"/>
    </w:p>
    <w:bookmarkEnd w:id="38"/>
    <w:p w14:paraId="3C9BFF9A" w14:textId="77777777" w:rsidR="008738C7" w:rsidRPr="00711D60" w:rsidRDefault="008738C7" w:rsidP="008738C7">
      <w:pPr>
        <w:tabs>
          <w:tab w:val="num" w:pos="709"/>
        </w:tabs>
        <w:jc w:val="both"/>
        <w:outlineLvl w:val="0"/>
        <w:rPr>
          <w:rFonts w:ascii="Cambria" w:hAnsi="Cambria" w:cs="Arial"/>
          <w:sz w:val="22"/>
          <w:szCs w:val="22"/>
          <w:lang w:val="fr-FR"/>
        </w:rPr>
      </w:pPr>
    </w:p>
    <w:p w14:paraId="47A98120" w14:textId="77777777" w:rsidR="008738C7" w:rsidRPr="00992907" w:rsidRDefault="008738C7" w:rsidP="00A64991">
      <w:pPr>
        <w:pStyle w:val="Paragraphedeliste"/>
        <w:keepNext/>
        <w:numPr>
          <w:ilvl w:val="0"/>
          <w:numId w:val="21"/>
        </w:numPr>
        <w:spacing w:after="120"/>
        <w:ind w:left="510" w:hanging="510"/>
        <w:jc w:val="both"/>
        <w:outlineLvl w:val="0"/>
        <w:rPr>
          <w:rFonts w:ascii="Cambria" w:hAnsi="Cambria" w:cs="Arial"/>
          <w:b/>
          <w:sz w:val="24"/>
          <w:szCs w:val="24"/>
          <w:lang w:val="fr-FR" w:eastAsia="it-IT"/>
        </w:rPr>
      </w:pPr>
      <w:bookmarkStart w:id="39" w:name="_Toc479366410"/>
      <w:r w:rsidRPr="00992907">
        <w:rPr>
          <w:rFonts w:ascii="Cambria" w:hAnsi="Cambria" w:cs="Arial"/>
          <w:b/>
          <w:sz w:val="24"/>
          <w:szCs w:val="24"/>
          <w:lang w:val="fr-FR" w:eastAsia="it-IT"/>
        </w:rPr>
        <w:t>Le Contrat-Cadre</w:t>
      </w:r>
      <w:bookmarkEnd w:id="39"/>
    </w:p>
    <w:p w14:paraId="4CCB7BB8" w14:textId="322B2819" w:rsidR="008738C7" w:rsidRPr="00992907" w:rsidRDefault="008738C7" w:rsidP="008738C7">
      <w:pPr>
        <w:jc w:val="both"/>
        <w:rPr>
          <w:rFonts w:ascii="Cambria" w:hAnsi="Cambria" w:cs="Arial"/>
          <w:sz w:val="22"/>
          <w:szCs w:val="22"/>
          <w:lang w:val="fr-FR" w:eastAsia="it-IT"/>
        </w:rPr>
      </w:pPr>
      <w:r w:rsidRPr="00992907">
        <w:rPr>
          <w:rFonts w:ascii="Cambria" w:hAnsi="Cambria" w:cs="Arial"/>
          <w:sz w:val="22"/>
          <w:szCs w:val="22"/>
          <w:lang w:val="fr-FR" w:eastAsia="it-IT"/>
        </w:rPr>
        <w:t>Les contrats-cadres seront attribués aux titulaires ayant remporté les différents marchés allotis pour la fourniture de biens, de services ou de travaux, sous réserve des termes et conditions d’achat attachés au dossier d’appel d’offres. Au moment de l’attribution du marché,</w:t>
      </w:r>
      <w:r w:rsidR="000E3228" w:rsidRPr="00992907">
        <w:rPr>
          <w:rFonts w:ascii="Cambria" w:hAnsi="Cambria" w:cs="Arial"/>
          <w:sz w:val="22"/>
          <w:szCs w:val="22"/>
          <w:lang w:val="fr-FR" w:eastAsia="it-IT"/>
        </w:rPr>
        <w:t xml:space="preserve"> Action Contre la Faim </w:t>
      </w:r>
      <w:r w:rsidRPr="00992907">
        <w:rPr>
          <w:rFonts w:ascii="Cambria" w:hAnsi="Cambria" w:cs="Arial"/>
          <w:sz w:val="22"/>
          <w:szCs w:val="22"/>
          <w:lang w:val="fr-FR" w:eastAsia="it-IT"/>
        </w:rPr>
        <w:t>se réserve le droit d’augmenter ou de diminuer la quantité de fournitures</w:t>
      </w:r>
      <w:r w:rsidR="000E3228" w:rsidRPr="00992907">
        <w:rPr>
          <w:rFonts w:ascii="Cambria" w:hAnsi="Cambria" w:cs="Arial"/>
          <w:sz w:val="22"/>
          <w:szCs w:val="22"/>
          <w:lang w:val="fr-FR" w:eastAsia="it-IT"/>
        </w:rPr>
        <w:t xml:space="preserve">, travaux, et </w:t>
      </w:r>
      <w:r w:rsidRPr="00992907">
        <w:rPr>
          <w:rFonts w:ascii="Cambria" w:hAnsi="Cambria" w:cs="Arial"/>
          <w:sz w:val="22"/>
          <w:szCs w:val="22"/>
          <w:lang w:val="fr-FR" w:eastAsia="it-IT"/>
        </w:rPr>
        <w:t xml:space="preserve">de services initialement spécifiés, et sans aucune modification des prix unitaires ou autres conditions du dossier d’appel d’offres. La signature d’un contrat cadre entre </w:t>
      </w:r>
      <w:r w:rsidR="000E3228" w:rsidRPr="00992907">
        <w:rPr>
          <w:rFonts w:ascii="Cambria" w:hAnsi="Cambria" w:cs="Arial"/>
          <w:sz w:val="22"/>
          <w:szCs w:val="22"/>
          <w:lang w:val="fr-FR" w:eastAsia="it-IT"/>
        </w:rPr>
        <w:t xml:space="preserve">Action Contre la </w:t>
      </w:r>
      <w:r w:rsidR="00B7458F" w:rsidRPr="00992907">
        <w:rPr>
          <w:rFonts w:ascii="Cambria" w:hAnsi="Cambria" w:cs="Arial"/>
          <w:sz w:val="22"/>
          <w:szCs w:val="22"/>
          <w:lang w:val="fr-FR" w:eastAsia="it-IT"/>
        </w:rPr>
        <w:t>Faim et</w:t>
      </w:r>
      <w:r w:rsidRPr="00992907">
        <w:rPr>
          <w:rFonts w:ascii="Cambria" w:hAnsi="Cambria" w:cs="Arial"/>
          <w:sz w:val="22"/>
          <w:szCs w:val="22"/>
          <w:lang w:val="fr-FR" w:eastAsia="it-IT"/>
        </w:rPr>
        <w:t xml:space="preserve"> les titulaires n’engagent aucunement </w:t>
      </w:r>
      <w:r w:rsidR="000E3228" w:rsidRPr="00992907">
        <w:rPr>
          <w:rFonts w:ascii="Cambria" w:hAnsi="Cambria" w:cs="Arial"/>
          <w:sz w:val="22"/>
          <w:szCs w:val="22"/>
          <w:lang w:val="fr-FR" w:eastAsia="it-IT"/>
        </w:rPr>
        <w:t>Action Contre la Faim</w:t>
      </w:r>
      <w:r w:rsidRPr="00992907">
        <w:rPr>
          <w:rFonts w:ascii="Cambria" w:hAnsi="Cambria" w:cs="Arial"/>
          <w:sz w:val="22"/>
          <w:szCs w:val="22"/>
          <w:lang w:val="fr-FR" w:eastAsia="it-IT"/>
        </w:rPr>
        <w:t xml:space="preserve"> sur une commande ferme ni un volume garanti sur toute la durée du</w:t>
      </w:r>
      <w:r w:rsidR="000E3228" w:rsidRPr="00992907">
        <w:rPr>
          <w:rFonts w:ascii="Cambria" w:hAnsi="Cambria" w:cs="Arial"/>
          <w:sz w:val="22"/>
          <w:szCs w:val="22"/>
          <w:lang w:val="fr-FR" w:eastAsia="it-IT"/>
        </w:rPr>
        <w:t xml:space="preserve"> / des</w:t>
      </w:r>
      <w:r w:rsidRPr="00992907">
        <w:rPr>
          <w:rFonts w:ascii="Cambria" w:hAnsi="Cambria" w:cs="Arial"/>
          <w:sz w:val="22"/>
          <w:szCs w:val="22"/>
          <w:lang w:val="fr-FR" w:eastAsia="it-IT"/>
        </w:rPr>
        <w:t xml:space="preserve"> contrat</w:t>
      </w:r>
      <w:r w:rsidR="000E3228" w:rsidRPr="00992907">
        <w:rPr>
          <w:rFonts w:ascii="Cambria" w:hAnsi="Cambria" w:cs="Arial"/>
          <w:sz w:val="22"/>
          <w:szCs w:val="22"/>
          <w:lang w:val="fr-FR" w:eastAsia="it-IT"/>
        </w:rPr>
        <w:t>s</w:t>
      </w:r>
      <w:r w:rsidRPr="00992907">
        <w:rPr>
          <w:rFonts w:ascii="Cambria" w:hAnsi="Cambria" w:cs="Arial"/>
          <w:sz w:val="22"/>
          <w:szCs w:val="22"/>
          <w:lang w:val="fr-FR" w:eastAsia="it-IT"/>
        </w:rPr>
        <w:t xml:space="preserve">. Les commandes seront formalisées par la </w:t>
      </w:r>
      <w:r w:rsidR="00B7458F" w:rsidRPr="00992907">
        <w:rPr>
          <w:rFonts w:ascii="Cambria" w:hAnsi="Cambria" w:cs="Arial"/>
          <w:sz w:val="22"/>
          <w:szCs w:val="22"/>
          <w:lang w:val="fr-FR" w:eastAsia="it-IT"/>
        </w:rPr>
        <w:t>remise au</w:t>
      </w:r>
      <w:r w:rsidRPr="00992907">
        <w:rPr>
          <w:rFonts w:ascii="Cambria" w:hAnsi="Cambria" w:cs="Arial"/>
          <w:sz w:val="22"/>
          <w:szCs w:val="22"/>
          <w:lang w:val="fr-FR" w:eastAsia="it-IT"/>
        </w:rPr>
        <w:t xml:space="preserve"> titulaire de bons de commande</w:t>
      </w:r>
      <w:r w:rsidR="000E3228" w:rsidRPr="00992907">
        <w:rPr>
          <w:rFonts w:ascii="Cambria" w:hAnsi="Cambria" w:cs="Arial"/>
          <w:sz w:val="22"/>
          <w:szCs w:val="22"/>
          <w:lang w:val="fr-FR" w:eastAsia="it-IT"/>
        </w:rPr>
        <w:t>s</w:t>
      </w:r>
      <w:r w:rsidRPr="00992907">
        <w:rPr>
          <w:rFonts w:ascii="Cambria" w:hAnsi="Cambria" w:cs="Arial"/>
          <w:sz w:val="22"/>
          <w:szCs w:val="22"/>
          <w:lang w:val="fr-FR" w:eastAsia="it-IT"/>
        </w:rPr>
        <w:t xml:space="preserve"> en référence aux contrats-cadres dont ils sont issus. Toutes les dispositions seront clairement intégrées dans le contrat-cadre signé entre les parties.</w:t>
      </w:r>
    </w:p>
    <w:p w14:paraId="45F79D26" w14:textId="77777777" w:rsidR="008738C7" w:rsidRPr="00992907" w:rsidRDefault="008738C7" w:rsidP="008738C7">
      <w:pPr>
        <w:rPr>
          <w:rFonts w:ascii="Cambria" w:hAnsi="Cambria" w:cs="Arial"/>
          <w:sz w:val="22"/>
          <w:szCs w:val="22"/>
          <w:lang w:val="fr-FR"/>
        </w:rPr>
      </w:pPr>
    </w:p>
    <w:p w14:paraId="47548DAD" w14:textId="77777777" w:rsidR="008738C7" w:rsidRPr="00711D60" w:rsidRDefault="008738C7" w:rsidP="008738C7">
      <w:pPr>
        <w:rPr>
          <w:rFonts w:ascii="Cambria" w:hAnsi="Cambria" w:cs="Arial"/>
          <w:b/>
          <w:lang w:val="fr-FR"/>
        </w:rPr>
      </w:pPr>
      <w:r w:rsidRPr="00992907">
        <w:rPr>
          <w:rFonts w:ascii="Cambria" w:hAnsi="Cambria" w:cs="Arial"/>
          <w:b/>
          <w:sz w:val="24"/>
          <w:lang w:val="fr-FR"/>
        </w:rPr>
        <w:t>La soumission à l’appel d’offres ne signifie aucunement l’attribution d’un contrat.</w:t>
      </w:r>
    </w:p>
    <w:p w14:paraId="4FAA9907" w14:textId="77777777" w:rsidR="008738C7" w:rsidRPr="00711D60" w:rsidRDefault="008738C7" w:rsidP="008738C7">
      <w:pPr>
        <w:rPr>
          <w:rFonts w:ascii="Cambria" w:hAnsi="Cambria" w:cs="Arial"/>
          <w:sz w:val="24"/>
          <w:szCs w:val="24"/>
          <w:lang w:val="fr-FR"/>
        </w:rPr>
      </w:pPr>
    </w:p>
    <w:p w14:paraId="5EBD8C04" w14:textId="033E3B52" w:rsidR="008738C7" w:rsidRDefault="008738C7" w:rsidP="008738C7">
      <w:pPr>
        <w:rPr>
          <w:rFonts w:ascii="Cambria" w:hAnsi="Cambria" w:cs="Arial"/>
          <w:sz w:val="24"/>
          <w:szCs w:val="24"/>
          <w:lang w:val="fr-FR"/>
        </w:rPr>
      </w:pPr>
      <w:r w:rsidRPr="00711D60">
        <w:rPr>
          <w:rFonts w:ascii="Cambria" w:hAnsi="Cambria" w:cs="Arial"/>
          <w:sz w:val="24"/>
          <w:szCs w:val="24"/>
          <w:lang w:val="fr-FR"/>
        </w:rPr>
        <w:t>Représentante Pays</w:t>
      </w:r>
      <w:r w:rsidR="006B7B10">
        <w:rPr>
          <w:rFonts w:ascii="Cambria" w:hAnsi="Cambria" w:cs="Arial"/>
          <w:sz w:val="24"/>
          <w:szCs w:val="24"/>
          <w:lang w:val="fr-FR"/>
        </w:rPr>
        <w:t> </w:t>
      </w:r>
    </w:p>
    <w:p w14:paraId="391EEA1A" w14:textId="77777777" w:rsidR="004E4D41" w:rsidRDefault="004E4D41" w:rsidP="008738C7">
      <w:pPr>
        <w:rPr>
          <w:rFonts w:ascii="Cambria" w:hAnsi="Cambria" w:cs="Arial"/>
          <w:sz w:val="24"/>
          <w:szCs w:val="24"/>
          <w:lang w:val="fr-FR"/>
        </w:rPr>
      </w:pPr>
    </w:p>
    <w:p w14:paraId="296C722A" w14:textId="0D6D6741" w:rsidR="006B7B10" w:rsidRPr="00711D60" w:rsidRDefault="006B7B10" w:rsidP="008738C7">
      <w:pPr>
        <w:rPr>
          <w:rFonts w:ascii="Cambria" w:hAnsi="Cambria" w:cs="Arial"/>
          <w:sz w:val="24"/>
          <w:szCs w:val="24"/>
          <w:lang w:val="fr-FR"/>
        </w:rPr>
      </w:pPr>
      <w:r>
        <w:rPr>
          <w:rFonts w:ascii="Cambria" w:hAnsi="Cambria" w:cs="Arial"/>
          <w:sz w:val="24"/>
          <w:szCs w:val="24"/>
          <w:lang w:val="fr-FR"/>
        </w:rPr>
        <w:t>Martine Ville Neuve</w:t>
      </w:r>
    </w:p>
    <w:p w14:paraId="28B15391" w14:textId="77777777" w:rsidR="008738C7" w:rsidRPr="00711D60" w:rsidRDefault="008738C7" w:rsidP="008738C7">
      <w:pPr>
        <w:rPr>
          <w:rFonts w:ascii="Cambria" w:hAnsi="Cambria"/>
          <w:lang w:val="fr-FR"/>
        </w:rPr>
      </w:pPr>
    </w:p>
    <w:p w14:paraId="35DF9A8C" w14:textId="77777777" w:rsidR="008738C7" w:rsidRPr="00711D60" w:rsidRDefault="008738C7" w:rsidP="008738C7">
      <w:pPr>
        <w:keepNext/>
        <w:spacing w:after="120"/>
        <w:jc w:val="both"/>
        <w:outlineLvl w:val="2"/>
        <w:rPr>
          <w:rFonts w:ascii="Cambria" w:hAnsi="Cambria" w:cs="Arial"/>
          <w:b/>
          <w:sz w:val="24"/>
          <w:szCs w:val="24"/>
          <w:lang w:val="fr-FR" w:eastAsia="it-IT"/>
        </w:rPr>
      </w:pPr>
    </w:p>
    <w:p w14:paraId="5E38C187" w14:textId="77777777" w:rsidR="008738C7" w:rsidRPr="00711D60" w:rsidRDefault="008738C7" w:rsidP="008738C7">
      <w:pPr>
        <w:rPr>
          <w:rFonts w:ascii="Cambria" w:hAnsi="Cambria" w:cs="Arial"/>
          <w:b/>
          <w:sz w:val="24"/>
          <w:szCs w:val="24"/>
          <w:lang w:val="fr-FR" w:eastAsia="it-IT"/>
        </w:rPr>
      </w:pPr>
      <w:r w:rsidRPr="00711D60">
        <w:rPr>
          <w:rFonts w:ascii="Cambria" w:hAnsi="Cambria" w:cs="Arial"/>
          <w:b/>
          <w:sz w:val="24"/>
          <w:szCs w:val="24"/>
          <w:lang w:val="fr-FR" w:eastAsia="it-IT"/>
        </w:rPr>
        <w:br w:type="page"/>
      </w:r>
      <w:bookmarkStart w:id="40" w:name="_Toc479366411"/>
      <w:r w:rsidRPr="00711D60">
        <w:rPr>
          <w:rFonts w:ascii="Cambria" w:hAnsi="Cambria" w:cs="Arial"/>
          <w:b/>
          <w:bCs/>
          <w:sz w:val="24"/>
          <w:szCs w:val="24"/>
          <w:lang w:val="fr-FR"/>
        </w:rPr>
        <w:lastRenderedPageBreak/>
        <w:t>Annexes</w:t>
      </w:r>
      <w:bookmarkEnd w:id="40"/>
    </w:p>
    <w:p w14:paraId="7E6D0005" w14:textId="4A3F0ADD" w:rsidR="009F3205" w:rsidRPr="00992907" w:rsidRDefault="008738C7" w:rsidP="009F3205">
      <w:pPr>
        <w:pStyle w:val="Titre2"/>
        <w:jc w:val="center"/>
        <w:rPr>
          <w:rFonts w:ascii="Cambria" w:hAnsi="Cambria" w:cs="Arial"/>
          <w:b/>
          <w:color w:val="auto"/>
          <w:sz w:val="28"/>
          <w:szCs w:val="28"/>
          <w:lang w:val="fr-FR"/>
        </w:rPr>
      </w:pPr>
      <w:bookmarkStart w:id="41" w:name="_Toc479366412"/>
      <w:bookmarkStart w:id="42" w:name="_Hlk210997132"/>
      <w:r w:rsidRPr="00992907">
        <w:rPr>
          <w:rFonts w:ascii="Cambria" w:hAnsi="Cambria" w:cs="Arial"/>
          <w:b/>
          <w:color w:val="auto"/>
          <w:sz w:val="28"/>
          <w:szCs w:val="28"/>
          <w:lang w:val="fr-FR"/>
        </w:rPr>
        <w:t>Annexe</w:t>
      </w:r>
      <w:r w:rsidR="009F3205" w:rsidRPr="00992907">
        <w:rPr>
          <w:rFonts w:ascii="Cambria" w:hAnsi="Cambria" w:cs="Arial"/>
          <w:b/>
          <w:color w:val="auto"/>
          <w:sz w:val="28"/>
          <w:szCs w:val="28"/>
          <w:lang w:val="fr-FR"/>
        </w:rPr>
        <w:t>.</w:t>
      </w:r>
      <w:r w:rsidRPr="00992907">
        <w:rPr>
          <w:rFonts w:ascii="Cambria" w:hAnsi="Cambria" w:cs="Arial"/>
          <w:b/>
          <w:color w:val="auto"/>
          <w:sz w:val="28"/>
          <w:szCs w:val="28"/>
          <w:lang w:val="fr-FR"/>
        </w:rPr>
        <w:t xml:space="preserve"> A </w:t>
      </w:r>
    </w:p>
    <w:p w14:paraId="42653B9F" w14:textId="2F4B7FA7" w:rsidR="008738C7" w:rsidRPr="00992907" w:rsidRDefault="008738C7" w:rsidP="009F3205">
      <w:pPr>
        <w:pStyle w:val="Titre2"/>
        <w:jc w:val="center"/>
        <w:rPr>
          <w:rFonts w:ascii="Cambria" w:hAnsi="Cambria" w:cs="Arial"/>
          <w:b/>
          <w:color w:val="auto"/>
          <w:sz w:val="28"/>
          <w:szCs w:val="28"/>
          <w:lang w:val="fr-FR"/>
        </w:rPr>
      </w:pPr>
      <w:r w:rsidRPr="00992907">
        <w:rPr>
          <w:rFonts w:ascii="Cambria" w:hAnsi="Cambria" w:cs="Arial"/>
          <w:b/>
          <w:iCs/>
          <w:color w:val="auto"/>
          <w:sz w:val="28"/>
          <w:szCs w:val="28"/>
          <w:lang w:val="fr-FR"/>
        </w:rPr>
        <w:t>Liste des besoins par lot</w:t>
      </w:r>
      <w:bookmarkEnd w:id="41"/>
      <w:r w:rsidRPr="00992907">
        <w:rPr>
          <w:rFonts w:ascii="Cambria" w:hAnsi="Cambria" w:cs="Arial"/>
          <w:b/>
          <w:iCs/>
          <w:color w:val="auto"/>
          <w:sz w:val="28"/>
          <w:szCs w:val="28"/>
          <w:lang w:val="fr-FR"/>
        </w:rPr>
        <w:t xml:space="preserve"> (en fichier joint)</w:t>
      </w:r>
    </w:p>
    <w:p w14:paraId="40AD2BF6" w14:textId="77777777" w:rsidR="008738C7" w:rsidRPr="00711D60" w:rsidRDefault="008738C7" w:rsidP="008738C7">
      <w:pPr>
        <w:rPr>
          <w:rFonts w:ascii="Cambria" w:hAnsi="Cambria" w:cs="Arial"/>
          <w:b/>
          <w:bCs/>
          <w:sz w:val="22"/>
          <w:lang w:val="fr-FR"/>
        </w:rPr>
      </w:pPr>
    </w:p>
    <w:p w14:paraId="73D2F388" w14:textId="77777777" w:rsidR="009F3205" w:rsidRPr="00711D60" w:rsidRDefault="009F3205" w:rsidP="009F3205">
      <w:pPr>
        <w:pStyle w:val="Titre2"/>
        <w:pBdr>
          <w:top w:val="single" w:sz="4" w:space="1" w:color="auto"/>
        </w:pBdr>
        <w:spacing w:before="0" w:after="0"/>
        <w:jc w:val="center"/>
        <w:rPr>
          <w:rFonts w:ascii="Cambria" w:hAnsi="Cambria" w:cs="Arial"/>
          <w:bCs/>
          <w:noProof/>
          <w:color w:val="000000"/>
          <w:szCs w:val="24"/>
          <w:lang w:val="fr-FR"/>
        </w:rPr>
      </w:pPr>
      <w:bookmarkStart w:id="43" w:name="_Toc479366413"/>
    </w:p>
    <w:p w14:paraId="18E5D5C4" w14:textId="220D506C" w:rsidR="009F3205" w:rsidRPr="00711D60" w:rsidRDefault="008738C7" w:rsidP="009F3205">
      <w:pPr>
        <w:pStyle w:val="Titre2"/>
        <w:pBdr>
          <w:top w:val="single" w:sz="4" w:space="1" w:color="auto"/>
        </w:pBdr>
        <w:spacing w:before="0" w:after="0"/>
        <w:jc w:val="center"/>
        <w:rPr>
          <w:rFonts w:ascii="Cambria" w:hAnsi="Cambria" w:cs="Arial"/>
          <w:b/>
          <w:noProof/>
          <w:color w:val="000000"/>
          <w:sz w:val="28"/>
          <w:szCs w:val="28"/>
          <w:lang w:val="fr-FR"/>
        </w:rPr>
      </w:pPr>
      <w:r w:rsidRPr="00711D60">
        <w:rPr>
          <w:rFonts w:ascii="Cambria" w:hAnsi="Cambria" w:cs="Arial"/>
          <w:b/>
          <w:noProof/>
          <w:color w:val="000000"/>
          <w:sz w:val="28"/>
          <w:szCs w:val="28"/>
          <w:lang w:val="fr-FR"/>
        </w:rPr>
        <w:t>Annexe</w:t>
      </w:r>
      <w:r w:rsidR="009F3205" w:rsidRPr="00711D60">
        <w:rPr>
          <w:rFonts w:ascii="Cambria" w:hAnsi="Cambria" w:cs="Arial"/>
          <w:b/>
          <w:noProof/>
          <w:color w:val="000000"/>
          <w:sz w:val="28"/>
          <w:szCs w:val="28"/>
          <w:lang w:val="fr-FR"/>
        </w:rPr>
        <w:t>.</w:t>
      </w:r>
      <w:r w:rsidRPr="00711D60">
        <w:rPr>
          <w:rFonts w:ascii="Cambria" w:hAnsi="Cambria" w:cs="Arial"/>
          <w:b/>
          <w:noProof/>
          <w:color w:val="000000"/>
          <w:sz w:val="28"/>
          <w:szCs w:val="28"/>
          <w:lang w:val="fr-FR"/>
        </w:rPr>
        <w:t xml:space="preserve"> B</w:t>
      </w:r>
    </w:p>
    <w:p w14:paraId="7B8EE055" w14:textId="77777777" w:rsidR="009F3205" w:rsidRPr="00711D60" w:rsidRDefault="009F3205" w:rsidP="009F3205">
      <w:pPr>
        <w:rPr>
          <w:rFonts w:ascii="Cambria" w:hAnsi="Cambria"/>
          <w:b/>
          <w:sz w:val="28"/>
          <w:szCs w:val="28"/>
          <w:lang w:val="fr-FR"/>
        </w:rPr>
      </w:pPr>
    </w:p>
    <w:p w14:paraId="4E7C571B" w14:textId="6F909660" w:rsidR="008738C7" w:rsidRPr="00711D60" w:rsidRDefault="008738C7" w:rsidP="009F3205">
      <w:pPr>
        <w:pStyle w:val="Titre2"/>
        <w:spacing w:before="0" w:after="0"/>
        <w:jc w:val="center"/>
        <w:rPr>
          <w:rFonts w:ascii="Cambria" w:hAnsi="Cambria" w:cs="Arial"/>
          <w:b/>
          <w:noProof/>
          <w:color w:val="000000"/>
          <w:sz w:val="28"/>
          <w:szCs w:val="28"/>
          <w:lang w:val="fr-FR"/>
        </w:rPr>
      </w:pPr>
      <w:r w:rsidRPr="00711D60">
        <w:rPr>
          <w:rFonts w:ascii="Cambria" w:hAnsi="Cambria" w:cs="Arial"/>
          <w:b/>
          <w:noProof/>
          <w:color w:val="000000"/>
          <w:sz w:val="28"/>
          <w:szCs w:val="28"/>
          <w:lang w:val="fr-FR"/>
        </w:rPr>
        <w:t>Bordereau des pièces et documents demandés constituant l’offre</w:t>
      </w:r>
      <w:bookmarkEnd w:id="43"/>
    </w:p>
    <w:bookmarkEnd w:id="42"/>
    <w:p w14:paraId="13267F60" w14:textId="77777777" w:rsidR="008738C7" w:rsidRPr="00711D60" w:rsidRDefault="008738C7" w:rsidP="008738C7">
      <w:pPr>
        <w:jc w:val="both"/>
        <w:rPr>
          <w:rFonts w:ascii="Cambria" w:hAnsi="Cambria"/>
          <w:sz w:val="24"/>
          <w:szCs w:val="24"/>
          <w:lang w:val="fr-FR"/>
        </w:rPr>
      </w:pPr>
    </w:p>
    <w:p w14:paraId="46F1542D" w14:textId="77777777" w:rsidR="008738C7" w:rsidRPr="00711D60" w:rsidRDefault="008738C7" w:rsidP="00A64991">
      <w:pPr>
        <w:pStyle w:val="Paragraphedeliste"/>
        <w:numPr>
          <w:ilvl w:val="0"/>
          <w:numId w:val="8"/>
        </w:numPr>
        <w:spacing w:before="120"/>
        <w:ind w:left="851" w:hanging="426"/>
        <w:contextualSpacing w:val="0"/>
        <w:jc w:val="both"/>
        <w:rPr>
          <w:rFonts w:ascii="Cambria" w:hAnsi="Cambria" w:cs="Arial"/>
          <w:sz w:val="24"/>
          <w:szCs w:val="24"/>
          <w:lang w:val="fr-FR"/>
        </w:rPr>
      </w:pPr>
      <w:r w:rsidRPr="00711D60">
        <w:rPr>
          <w:rFonts w:ascii="Cambria" w:hAnsi="Cambria" w:cs="Arial"/>
          <w:sz w:val="24"/>
          <w:szCs w:val="24"/>
          <w:lang w:val="fr-FR"/>
        </w:rPr>
        <w:t>Bordereau des pièces et documents demandés constituant l’offre (Annexe B)</w:t>
      </w:r>
    </w:p>
    <w:p w14:paraId="33371512" w14:textId="77777777" w:rsidR="008738C7" w:rsidRPr="00711D60" w:rsidRDefault="008738C7" w:rsidP="00A64991">
      <w:pPr>
        <w:pStyle w:val="Paragraphedeliste"/>
        <w:numPr>
          <w:ilvl w:val="0"/>
          <w:numId w:val="8"/>
        </w:numPr>
        <w:spacing w:before="120"/>
        <w:ind w:left="851" w:hanging="426"/>
        <w:contextualSpacing w:val="0"/>
        <w:jc w:val="both"/>
        <w:rPr>
          <w:rFonts w:ascii="Cambria" w:hAnsi="Cambria" w:cs="Arial"/>
          <w:sz w:val="24"/>
          <w:szCs w:val="24"/>
          <w:lang w:val="fr-FR"/>
        </w:rPr>
      </w:pPr>
      <w:r w:rsidRPr="00711D60">
        <w:rPr>
          <w:rFonts w:ascii="Cambria" w:hAnsi="Cambria" w:cs="Arial"/>
          <w:sz w:val="24"/>
          <w:szCs w:val="24"/>
          <w:lang w:val="fr-FR"/>
        </w:rPr>
        <w:t>Lettre de soumission signée (Annexe C)</w:t>
      </w:r>
    </w:p>
    <w:p w14:paraId="63301B65" w14:textId="77777777" w:rsidR="008738C7" w:rsidRPr="00711D60" w:rsidRDefault="008738C7" w:rsidP="00A64991">
      <w:pPr>
        <w:pStyle w:val="Paragraphedeliste"/>
        <w:numPr>
          <w:ilvl w:val="0"/>
          <w:numId w:val="8"/>
        </w:numPr>
        <w:spacing w:before="120" w:after="80"/>
        <w:ind w:left="850" w:hanging="425"/>
        <w:contextualSpacing w:val="0"/>
        <w:jc w:val="both"/>
        <w:rPr>
          <w:rFonts w:ascii="Cambria" w:hAnsi="Cambria" w:cs="Arial"/>
          <w:sz w:val="24"/>
          <w:szCs w:val="24"/>
          <w:u w:val="single"/>
          <w:lang w:val="fr-FR"/>
        </w:rPr>
      </w:pPr>
      <w:r w:rsidRPr="00711D60">
        <w:rPr>
          <w:rFonts w:ascii="Cambria" w:hAnsi="Cambria" w:cs="Arial"/>
          <w:sz w:val="24"/>
          <w:szCs w:val="24"/>
          <w:u w:val="single"/>
          <w:lang w:val="fr-FR"/>
        </w:rPr>
        <w:t>Documents administratifs et d’existence légale</w:t>
      </w:r>
    </w:p>
    <w:p w14:paraId="4797D2F3" w14:textId="77777777" w:rsidR="008738C7" w:rsidRPr="00711D60" w:rsidRDefault="008738C7" w:rsidP="00A64991">
      <w:pPr>
        <w:pStyle w:val="Paragraphedeliste"/>
        <w:numPr>
          <w:ilvl w:val="1"/>
          <w:numId w:val="8"/>
        </w:numPr>
        <w:spacing w:after="80"/>
        <w:jc w:val="both"/>
        <w:rPr>
          <w:rFonts w:ascii="Cambria" w:hAnsi="Cambria" w:cs="Arial"/>
          <w:sz w:val="24"/>
          <w:szCs w:val="24"/>
          <w:lang w:val="fr-FR"/>
        </w:rPr>
      </w:pPr>
      <w:r w:rsidRPr="00711D60">
        <w:rPr>
          <w:rFonts w:ascii="Cambria" w:hAnsi="Cambria" w:cs="Arial"/>
          <w:sz w:val="24"/>
          <w:szCs w:val="24"/>
          <w:lang w:val="fr-FR"/>
        </w:rPr>
        <w:t>Enregistrement au Registre de Commerce ;</w:t>
      </w:r>
    </w:p>
    <w:p w14:paraId="26848547" w14:textId="77777777" w:rsidR="008738C7" w:rsidRPr="00711D60" w:rsidRDefault="008738C7" w:rsidP="00A64991">
      <w:pPr>
        <w:pStyle w:val="Paragraphedeliste"/>
        <w:numPr>
          <w:ilvl w:val="1"/>
          <w:numId w:val="8"/>
        </w:numPr>
        <w:spacing w:after="80"/>
        <w:jc w:val="both"/>
        <w:rPr>
          <w:rFonts w:ascii="Cambria" w:hAnsi="Cambria" w:cs="Arial"/>
          <w:sz w:val="24"/>
          <w:szCs w:val="24"/>
          <w:lang w:val="fr-FR"/>
        </w:rPr>
      </w:pPr>
      <w:r w:rsidRPr="00711D60">
        <w:rPr>
          <w:rFonts w:ascii="Cambria" w:hAnsi="Cambria" w:cs="Arial"/>
          <w:sz w:val="24"/>
          <w:szCs w:val="24"/>
          <w:lang w:val="fr-FR"/>
        </w:rPr>
        <w:t>Numéro d’identification fiscale</w:t>
      </w:r>
    </w:p>
    <w:p w14:paraId="44F9B5D5" w14:textId="76204E6A" w:rsidR="008738C7" w:rsidRPr="00711D60" w:rsidRDefault="008738C7" w:rsidP="00A64991">
      <w:pPr>
        <w:pStyle w:val="Paragraphedeliste"/>
        <w:numPr>
          <w:ilvl w:val="1"/>
          <w:numId w:val="8"/>
        </w:numPr>
        <w:spacing w:after="80"/>
        <w:jc w:val="both"/>
        <w:rPr>
          <w:rFonts w:ascii="Cambria" w:hAnsi="Cambria" w:cs="Arial"/>
          <w:sz w:val="24"/>
          <w:szCs w:val="24"/>
          <w:lang w:val="fr-FR"/>
        </w:rPr>
      </w:pPr>
      <w:r w:rsidRPr="00711D60">
        <w:rPr>
          <w:rFonts w:ascii="Cambria" w:hAnsi="Cambria" w:cs="Arial"/>
          <w:sz w:val="24"/>
          <w:szCs w:val="24"/>
          <w:lang w:val="fr-FR"/>
        </w:rPr>
        <w:t xml:space="preserve">Relevé d’Identité Bancaire (RIB) ou Attestation de domiciliation </w:t>
      </w:r>
      <w:r w:rsidR="00B7458F" w:rsidRPr="00711D60">
        <w:rPr>
          <w:rFonts w:ascii="Cambria" w:hAnsi="Cambria" w:cs="Arial"/>
          <w:sz w:val="24"/>
          <w:szCs w:val="24"/>
          <w:lang w:val="fr-FR"/>
        </w:rPr>
        <w:t>bancaire ;</w:t>
      </w:r>
    </w:p>
    <w:p w14:paraId="3AC17955" w14:textId="5D894CD7" w:rsidR="008738C7" w:rsidRPr="00711D60" w:rsidRDefault="008738C7" w:rsidP="00A64991">
      <w:pPr>
        <w:pStyle w:val="Paragraphedeliste"/>
        <w:numPr>
          <w:ilvl w:val="1"/>
          <w:numId w:val="8"/>
        </w:numPr>
        <w:spacing w:after="80"/>
        <w:jc w:val="both"/>
        <w:rPr>
          <w:rFonts w:ascii="Cambria" w:hAnsi="Cambria" w:cs="Arial"/>
          <w:sz w:val="24"/>
          <w:szCs w:val="24"/>
          <w:lang w:val="fr-FR"/>
        </w:rPr>
      </w:pPr>
      <w:r w:rsidRPr="00711D60">
        <w:rPr>
          <w:rFonts w:ascii="Cambria" w:hAnsi="Cambria" w:cs="Arial"/>
          <w:sz w:val="24"/>
          <w:szCs w:val="24"/>
          <w:lang w:val="fr-FR"/>
        </w:rPr>
        <w:t>Attestation fiscale</w:t>
      </w:r>
      <w:r w:rsidR="00F31D38">
        <w:rPr>
          <w:rFonts w:ascii="Cambria" w:hAnsi="Cambria" w:cs="Arial"/>
          <w:sz w:val="24"/>
          <w:szCs w:val="24"/>
          <w:lang w:val="fr-FR"/>
        </w:rPr>
        <w:t xml:space="preserve"> </w:t>
      </w:r>
      <w:r w:rsidR="00F31D38" w:rsidRPr="00F31D38">
        <w:rPr>
          <w:rFonts w:ascii="Cambria" w:hAnsi="Cambria" w:cs="Arial"/>
          <w:b/>
          <w:bCs/>
          <w:sz w:val="24"/>
          <w:szCs w:val="24"/>
          <w:lang w:val="fr-FR"/>
        </w:rPr>
        <w:t>‘’Quitus Fiscal’’</w:t>
      </w:r>
      <w:r w:rsidRPr="00711D60">
        <w:rPr>
          <w:rFonts w:ascii="Cambria" w:hAnsi="Cambria" w:cs="Arial"/>
          <w:sz w:val="24"/>
          <w:szCs w:val="24"/>
          <w:lang w:val="fr-FR"/>
        </w:rPr>
        <w:t xml:space="preserve"> (TVA)</w:t>
      </w:r>
    </w:p>
    <w:p w14:paraId="2B587A43" w14:textId="06E0C9FE" w:rsidR="008738C7" w:rsidRPr="00711D60" w:rsidRDefault="008738C7" w:rsidP="00A64991">
      <w:pPr>
        <w:pStyle w:val="Paragraphedeliste"/>
        <w:numPr>
          <w:ilvl w:val="1"/>
          <w:numId w:val="8"/>
        </w:numPr>
        <w:spacing w:after="80"/>
        <w:jc w:val="both"/>
        <w:rPr>
          <w:rFonts w:ascii="Cambria" w:hAnsi="Cambria" w:cs="Arial"/>
          <w:sz w:val="24"/>
          <w:szCs w:val="24"/>
          <w:lang w:val="fr-FR"/>
        </w:rPr>
      </w:pPr>
      <w:r w:rsidRPr="00711D60">
        <w:rPr>
          <w:rFonts w:ascii="Cambria" w:hAnsi="Cambria" w:cs="Arial"/>
          <w:sz w:val="24"/>
          <w:szCs w:val="24"/>
          <w:lang w:val="fr-FR"/>
        </w:rPr>
        <w:t xml:space="preserve">Attestation de </w:t>
      </w:r>
      <w:r w:rsidR="00B7458F" w:rsidRPr="00711D60">
        <w:rPr>
          <w:rFonts w:ascii="Cambria" w:hAnsi="Cambria" w:cs="Arial"/>
          <w:sz w:val="24"/>
          <w:szCs w:val="24"/>
          <w:lang w:val="fr-FR"/>
        </w:rPr>
        <w:t>non-liquidation</w:t>
      </w:r>
      <w:r w:rsidRPr="00711D60">
        <w:rPr>
          <w:rFonts w:ascii="Cambria" w:hAnsi="Cambria" w:cs="Arial"/>
          <w:sz w:val="24"/>
          <w:szCs w:val="24"/>
          <w:lang w:val="fr-FR"/>
        </w:rPr>
        <w:t xml:space="preserve"> judiciaire ou non faillite</w:t>
      </w:r>
    </w:p>
    <w:p w14:paraId="7C5721A5" w14:textId="77777777" w:rsidR="008738C7" w:rsidRPr="00711D60" w:rsidRDefault="008738C7" w:rsidP="00A64991">
      <w:pPr>
        <w:pStyle w:val="Paragraphedeliste"/>
        <w:numPr>
          <w:ilvl w:val="0"/>
          <w:numId w:val="8"/>
        </w:numPr>
        <w:spacing w:before="120"/>
        <w:ind w:left="851" w:hanging="426"/>
        <w:contextualSpacing w:val="0"/>
        <w:jc w:val="both"/>
        <w:rPr>
          <w:rFonts w:ascii="Cambria" w:hAnsi="Cambria" w:cs="Arial"/>
          <w:sz w:val="24"/>
          <w:szCs w:val="24"/>
          <w:lang w:val="fr-FR"/>
        </w:rPr>
      </w:pPr>
      <w:r w:rsidRPr="00711D60">
        <w:rPr>
          <w:rFonts w:ascii="Cambria" w:hAnsi="Cambria" w:cs="Arial"/>
          <w:sz w:val="24"/>
          <w:szCs w:val="24"/>
          <w:lang w:val="fr-FR"/>
        </w:rPr>
        <w:t>Le(s) Formulaire(s) de réponse aux offres pour chaque lot (voir exemple en Annexe D)</w:t>
      </w:r>
    </w:p>
    <w:p w14:paraId="35B2B7D2" w14:textId="77777777" w:rsidR="008738C7" w:rsidRPr="00711D60" w:rsidRDefault="008738C7" w:rsidP="00A64991">
      <w:pPr>
        <w:pStyle w:val="Paragraphedeliste"/>
        <w:numPr>
          <w:ilvl w:val="0"/>
          <w:numId w:val="8"/>
        </w:numPr>
        <w:spacing w:before="120"/>
        <w:ind w:left="851" w:hanging="426"/>
        <w:contextualSpacing w:val="0"/>
        <w:jc w:val="both"/>
        <w:rPr>
          <w:rFonts w:ascii="Cambria" w:hAnsi="Cambria" w:cs="Arial"/>
          <w:sz w:val="24"/>
          <w:szCs w:val="24"/>
          <w:lang w:val="fr-FR"/>
        </w:rPr>
      </w:pPr>
      <w:r w:rsidRPr="00711D60">
        <w:rPr>
          <w:rFonts w:ascii="Cambria" w:hAnsi="Cambria" w:cs="Arial"/>
          <w:sz w:val="24"/>
          <w:szCs w:val="24"/>
          <w:lang w:val="fr-FR"/>
        </w:rPr>
        <w:t>Le questionnaire Fournisseur (Annexe E)</w:t>
      </w:r>
    </w:p>
    <w:p w14:paraId="2442B6F4" w14:textId="77777777" w:rsidR="008738C7" w:rsidRPr="00711D60" w:rsidRDefault="008738C7" w:rsidP="00A64991">
      <w:pPr>
        <w:pStyle w:val="Paragraphedeliste"/>
        <w:numPr>
          <w:ilvl w:val="0"/>
          <w:numId w:val="8"/>
        </w:numPr>
        <w:spacing w:before="120"/>
        <w:ind w:left="851" w:hanging="426"/>
        <w:contextualSpacing w:val="0"/>
        <w:jc w:val="both"/>
        <w:rPr>
          <w:rFonts w:ascii="Cambria" w:hAnsi="Cambria" w:cs="Arial"/>
          <w:sz w:val="24"/>
          <w:szCs w:val="24"/>
          <w:lang w:val="fr-FR"/>
        </w:rPr>
      </w:pPr>
      <w:r w:rsidRPr="00711D60">
        <w:rPr>
          <w:rFonts w:ascii="Cambria" w:hAnsi="Cambria" w:cs="Arial"/>
          <w:sz w:val="24"/>
          <w:szCs w:val="24"/>
          <w:lang w:val="fr-FR"/>
        </w:rPr>
        <w:t xml:space="preserve">Déclaration de non-exclusion (Annexe G) </w:t>
      </w:r>
    </w:p>
    <w:p w14:paraId="2E7162F1" w14:textId="5CC550D7" w:rsidR="008738C7" w:rsidRPr="00711D60" w:rsidRDefault="008738C7" w:rsidP="00A64991">
      <w:pPr>
        <w:pStyle w:val="Paragraphedeliste"/>
        <w:numPr>
          <w:ilvl w:val="0"/>
          <w:numId w:val="8"/>
        </w:numPr>
        <w:spacing w:before="120"/>
        <w:ind w:left="851" w:hanging="426"/>
        <w:contextualSpacing w:val="0"/>
        <w:jc w:val="both"/>
        <w:rPr>
          <w:rFonts w:ascii="Cambria" w:hAnsi="Cambria" w:cs="Arial"/>
          <w:sz w:val="24"/>
          <w:szCs w:val="24"/>
          <w:lang w:val="fr-FR"/>
        </w:rPr>
      </w:pPr>
      <w:r w:rsidRPr="00711D60">
        <w:rPr>
          <w:rFonts w:ascii="Cambria" w:hAnsi="Cambria" w:cs="Arial"/>
          <w:sz w:val="24"/>
          <w:szCs w:val="24"/>
          <w:lang w:val="fr-FR"/>
        </w:rPr>
        <w:t>Les Conditions générales d’achat d</w:t>
      </w:r>
      <w:r w:rsidR="000E3228" w:rsidRPr="00711D60">
        <w:rPr>
          <w:rFonts w:ascii="Cambria" w:hAnsi="Cambria" w:cs="Arial"/>
          <w:sz w:val="24"/>
          <w:szCs w:val="24"/>
          <w:lang w:val="fr-FR"/>
        </w:rPr>
        <w:t>’Action Contre la Faim</w:t>
      </w:r>
      <w:r w:rsidRPr="00711D60">
        <w:rPr>
          <w:rFonts w:ascii="Cambria" w:hAnsi="Cambria" w:cs="Arial"/>
          <w:sz w:val="24"/>
          <w:szCs w:val="24"/>
          <w:lang w:val="fr-FR"/>
        </w:rPr>
        <w:t xml:space="preserve"> (Annexe H)</w:t>
      </w:r>
    </w:p>
    <w:p w14:paraId="4EED8926" w14:textId="043E3005" w:rsidR="008738C7" w:rsidRPr="00711D60" w:rsidRDefault="008738C7" w:rsidP="00A64991">
      <w:pPr>
        <w:pStyle w:val="Paragraphedeliste"/>
        <w:numPr>
          <w:ilvl w:val="0"/>
          <w:numId w:val="8"/>
        </w:numPr>
        <w:spacing w:before="120"/>
        <w:ind w:left="851" w:hanging="426"/>
        <w:contextualSpacing w:val="0"/>
        <w:jc w:val="both"/>
        <w:rPr>
          <w:rFonts w:ascii="Cambria" w:hAnsi="Cambria" w:cs="Arial"/>
          <w:sz w:val="24"/>
          <w:szCs w:val="24"/>
          <w:lang w:val="fr-FR"/>
        </w:rPr>
      </w:pPr>
      <w:r w:rsidRPr="00711D60">
        <w:rPr>
          <w:rFonts w:ascii="Cambria" w:hAnsi="Cambria" w:cs="Arial"/>
          <w:sz w:val="24"/>
          <w:szCs w:val="24"/>
          <w:lang w:val="fr-FR"/>
        </w:rPr>
        <w:t xml:space="preserve">La déclaration sur les normes </w:t>
      </w:r>
      <w:r w:rsidR="00B7458F" w:rsidRPr="00711D60">
        <w:rPr>
          <w:rFonts w:ascii="Cambria" w:hAnsi="Cambria" w:cs="Arial"/>
          <w:sz w:val="24"/>
          <w:szCs w:val="24"/>
          <w:lang w:val="fr-FR"/>
        </w:rPr>
        <w:t>éthiques d’Action</w:t>
      </w:r>
      <w:r w:rsidR="000E3228" w:rsidRPr="00711D60">
        <w:rPr>
          <w:rFonts w:ascii="Cambria" w:hAnsi="Cambria" w:cs="Arial"/>
          <w:sz w:val="24"/>
          <w:szCs w:val="24"/>
          <w:lang w:val="fr-FR"/>
        </w:rPr>
        <w:t xml:space="preserve"> Contre la Faim</w:t>
      </w:r>
      <w:r w:rsidRPr="00711D60">
        <w:rPr>
          <w:rFonts w:ascii="Cambria" w:hAnsi="Cambria" w:cs="Arial"/>
          <w:sz w:val="24"/>
          <w:szCs w:val="24"/>
          <w:lang w:val="fr-FR"/>
        </w:rPr>
        <w:t xml:space="preserve"> (Annexe I)</w:t>
      </w:r>
    </w:p>
    <w:p w14:paraId="09B3493B" w14:textId="77777777" w:rsidR="008738C7" w:rsidRPr="00711D60" w:rsidRDefault="008738C7" w:rsidP="008738C7">
      <w:pPr>
        <w:spacing w:before="200"/>
        <w:jc w:val="both"/>
        <w:rPr>
          <w:rFonts w:ascii="Cambria" w:hAnsi="Cambria" w:cs="Arial"/>
          <w:sz w:val="24"/>
          <w:szCs w:val="24"/>
          <w:lang w:val="fr-FR"/>
        </w:rPr>
      </w:pPr>
      <w:r w:rsidRPr="00711D60">
        <w:rPr>
          <w:rFonts w:ascii="Cambria" w:hAnsi="Cambria" w:cs="Arial"/>
          <w:sz w:val="24"/>
          <w:szCs w:val="24"/>
          <w:lang w:val="fr-FR"/>
        </w:rPr>
        <w:t xml:space="preserve">L’appel d’offres lancé pour la </w:t>
      </w:r>
      <w:r w:rsidRPr="00711D60">
        <w:rPr>
          <w:rFonts w:ascii="Cambria" w:hAnsi="Cambria" w:cs="Arial"/>
          <w:iCs/>
          <w:sz w:val="24"/>
          <w:szCs w:val="24"/>
          <w:lang w:val="fr-FR"/>
        </w:rPr>
        <w:t>sélection des fournisseurs et prestataires de service potentiels en vue de signature de contrats-cadres annuels</w:t>
      </w:r>
      <w:r w:rsidRPr="00711D60">
        <w:rPr>
          <w:rFonts w:ascii="Cambria" w:hAnsi="Cambria" w:cs="Arial"/>
          <w:sz w:val="24"/>
          <w:szCs w:val="24"/>
          <w:lang w:val="fr-FR"/>
        </w:rPr>
        <w:t>, ainsi que toutes les pièces justificatives citées ci-dessus vous sont envoyées à titre informatif pour vous aider à préparer votre réponse officielle.</w:t>
      </w:r>
    </w:p>
    <w:p w14:paraId="3E0D086B" w14:textId="77777777" w:rsidR="008738C7" w:rsidRPr="00711D60" w:rsidRDefault="008738C7" w:rsidP="00343649">
      <w:pPr>
        <w:spacing w:before="200"/>
        <w:rPr>
          <w:rFonts w:ascii="Cambria" w:hAnsi="Cambria" w:cs="Arial"/>
          <w:sz w:val="24"/>
          <w:szCs w:val="24"/>
          <w:u w:val="single"/>
          <w:lang w:val="fr-FR"/>
        </w:rPr>
      </w:pPr>
      <w:r w:rsidRPr="00711D60">
        <w:rPr>
          <w:rFonts w:ascii="Cambria" w:hAnsi="Cambria" w:cs="Arial"/>
          <w:sz w:val="24"/>
          <w:szCs w:val="24"/>
          <w:u w:val="single"/>
          <w:lang w:val="fr-FR"/>
        </w:rPr>
        <w:t>Confirmation d’intention de présenter une offre et accusé de réception de la documentation mentionnée ci-dessus :</w:t>
      </w:r>
    </w:p>
    <w:p w14:paraId="1508BC40" w14:textId="77777777" w:rsidR="008738C7" w:rsidRPr="00711D60" w:rsidRDefault="008738C7" w:rsidP="008738C7">
      <w:pPr>
        <w:spacing w:before="200"/>
        <w:jc w:val="both"/>
        <w:rPr>
          <w:rFonts w:ascii="Cambria" w:hAnsi="Cambria" w:cs="Arial"/>
          <w:sz w:val="24"/>
          <w:szCs w:val="24"/>
          <w:u w:val="single"/>
          <w:lang w:val="fr-FR"/>
        </w:rPr>
      </w:pPr>
    </w:p>
    <w:p w14:paraId="0B2AB2C1" w14:textId="7CC380BE" w:rsidR="008738C7" w:rsidRPr="00711D60" w:rsidRDefault="00B7458F" w:rsidP="008738C7">
      <w:pPr>
        <w:jc w:val="both"/>
        <w:rPr>
          <w:rFonts w:ascii="Cambria" w:hAnsi="Cambria" w:cs="Arial"/>
          <w:sz w:val="24"/>
          <w:szCs w:val="24"/>
          <w:lang w:val="fr-FR"/>
        </w:rPr>
      </w:pPr>
      <w:r w:rsidRPr="00711D60">
        <w:rPr>
          <w:rFonts w:ascii="Cambria" w:hAnsi="Cambria" w:cs="Arial"/>
          <w:sz w:val="24"/>
          <w:szCs w:val="24"/>
          <w:lang w:val="fr-FR"/>
        </w:rPr>
        <w:t>Je _</w:t>
      </w:r>
      <w:r w:rsidR="008738C7" w:rsidRPr="00711D60">
        <w:rPr>
          <w:rFonts w:ascii="Cambria" w:hAnsi="Cambria" w:cs="Arial"/>
          <w:sz w:val="24"/>
          <w:szCs w:val="24"/>
          <w:lang w:val="fr-FR"/>
        </w:rPr>
        <w:t xml:space="preserve">________________________________________________ pour le </w:t>
      </w:r>
    </w:p>
    <w:p w14:paraId="00183EE1" w14:textId="77777777" w:rsidR="008738C7" w:rsidRPr="00711D60" w:rsidRDefault="008738C7" w:rsidP="008738C7">
      <w:pPr>
        <w:jc w:val="both"/>
        <w:rPr>
          <w:rFonts w:ascii="Cambria" w:hAnsi="Cambria" w:cs="Arial"/>
          <w:sz w:val="24"/>
          <w:szCs w:val="24"/>
          <w:lang w:val="fr-FR"/>
        </w:rPr>
      </w:pPr>
    </w:p>
    <w:p w14:paraId="3D30EA05" w14:textId="6A55CC40" w:rsidR="008738C7" w:rsidRPr="00711D60" w:rsidRDefault="00B7458F" w:rsidP="008738C7">
      <w:pPr>
        <w:jc w:val="both"/>
        <w:rPr>
          <w:rFonts w:ascii="Cambria" w:hAnsi="Cambria" w:cs="Arial"/>
          <w:sz w:val="24"/>
          <w:szCs w:val="24"/>
          <w:lang w:val="fr-FR"/>
        </w:rPr>
      </w:pPr>
      <w:r w:rsidRPr="00711D60">
        <w:rPr>
          <w:rFonts w:ascii="Cambria" w:hAnsi="Cambria" w:cs="Arial"/>
          <w:sz w:val="24"/>
          <w:szCs w:val="24"/>
          <w:lang w:val="fr-FR"/>
        </w:rPr>
        <w:t>Compte</w:t>
      </w:r>
      <w:r w:rsidR="008738C7" w:rsidRPr="00711D60">
        <w:rPr>
          <w:rFonts w:ascii="Cambria" w:hAnsi="Cambria" w:cs="Arial"/>
          <w:sz w:val="24"/>
          <w:szCs w:val="24"/>
          <w:lang w:val="fr-FR"/>
        </w:rPr>
        <w:t xml:space="preserve"> de _______________________________________________________</w:t>
      </w:r>
    </w:p>
    <w:p w14:paraId="188EA912" w14:textId="77777777" w:rsidR="008738C7" w:rsidRPr="00711D60" w:rsidRDefault="008738C7" w:rsidP="008738C7">
      <w:pPr>
        <w:jc w:val="both"/>
        <w:rPr>
          <w:rFonts w:ascii="Cambria" w:hAnsi="Cambria" w:cs="Arial"/>
          <w:sz w:val="24"/>
          <w:szCs w:val="24"/>
          <w:lang w:val="fr-FR"/>
        </w:rPr>
      </w:pPr>
    </w:p>
    <w:p w14:paraId="33F8E431" w14:textId="77777777" w:rsidR="008738C7" w:rsidRPr="00711D60" w:rsidRDefault="008738C7" w:rsidP="008738C7">
      <w:pPr>
        <w:jc w:val="both"/>
        <w:rPr>
          <w:rFonts w:ascii="Cambria" w:hAnsi="Cambria" w:cs="Arial"/>
          <w:sz w:val="24"/>
          <w:szCs w:val="24"/>
          <w:lang w:val="fr-FR"/>
        </w:rPr>
      </w:pPr>
      <w:r w:rsidRPr="00711D60">
        <w:rPr>
          <w:rFonts w:ascii="Cambria" w:hAnsi="Cambria" w:cs="Arial"/>
          <w:sz w:val="24"/>
          <w:szCs w:val="24"/>
          <w:lang w:val="fr-FR"/>
        </w:rPr>
        <w:t>________________________________________________________________</w:t>
      </w:r>
    </w:p>
    <w:p w14:paraId="6E56FEAB" w14:textId="77777777" w:rsidR="008738C7" w:rsidRPr="00711D60" w:rsidRDefault="008738C7" w:rsidP="008738C7">
      <w:pPr>
        <w:jc w:val="both"/>
        <w:rPr>
          <w:rFonts w:ascii="Cambria" w:hAnsi="Cambria" w:cs="Arial"/>
          <w:sz w:val="24"/>
          <w:szCs w:val="24"/>
          <w:lang w:val="fr-FR"/>
        </w:rPr>
      </w:pPr>
    </w:p>
    <w:p w14:paraId="1A74E248" w14:textId="6F1DBBF6" w:rsidR="008738C7" w:rsidRPr="00711D60" w:rsidRDefault="008738C7" w:rsidP="008738C7">
      <w:pPr>
        <w:spacing w:before="200"/>
        <w:jc w:val="both"/>
        <w:rPr>
          <w:rFonts w:ascii="Cambria" w:hAnsi="Cambria" w:cs="Arial"/>
          <w:sz w:val="24"/>
          <w:szCs w:val="24"/>
          <w:lang w:val="fr-FR"/>
        </w:rPr>
      </w:pPr>
      <w:r w:rsidRPr="00711D60">
        <w:rPr>
          <w:rFonts w:ascii="Cambria" w:hAnsi="Cambria" w:cs="Arial"/>
          <w:sz w:val="24"/>
          <w:szCs w:val="24"/>
          <w:lang w:val="fr-FR"/>
        </w:rPr>
        <w:t xml:space="preserve">(Raison sociale et adresse) a reçu l’ensemble du dossier constitutif de l’Appel d’offres, </w:t>
      </w:r>
      <w:r w:rsidR="00992907">
        <w:rPr>
          <w:rFonts w:ascii="Cambria" w:hAnsi="Cambria" w:cs="Arial"/>
          <w:sz w:val="24"/>
          <w:szCs w:val="24"/>
          <w:lang w:val="fr-FR"/>
        </w:rPr>
        <w:t xml:space="preserve">dans une </w:t>
      </w:r>
      <w:r w:rsidR="000E3228" w:rsidRPr="00992907">
        <w:rPr>
          <w:rFonts w:ascii="Cambria" w:hAnsi="Cambria" w:cs="Arial"/>
          <w:sz w:val="24"/>
          <w:szCs w:val="24"/>
          <w:lang w:val="fr-FR"/>
        </w:rPr>
        <w:t>Clef USB</w:t>
      </w:r>
      <w:r w:rsidRPr="00992907">
        <w:rPr>
          <w:rFonts w:ascii="Cambria" w:hAnsi="Cambria" w:cs="Arial"/>
          <w:sz w:val="24"/>
          <w:szCs w:val="24"/>
          <w:lang w:val="fr-FR"/>
        </w:rPr>
        <w:t xml:space="preserve"> de tous les documents susmentionnés et </w:t>
      </w:r>
      <w:r w:rsidRPr="00992907">
        <w:rPr>
          <w:rFonts w:ascii="Cambria" w:hAnsi="Cambria" w:cs="Arial"/>
          <w:sz w:val="24"/>
          <w:szCs w:val="24"/>
          <w:u w:val="single"/>
          <w:lang w:val="fr-FR"/>
        </w:rPr>
        <w:t>a l’intention / n’a pas l’intention</w:t>
      </w:r>
      <w:r w:rsidRPr="00992907">
        <w:rPr>
          <w:rFonts w:ascii="Cambria" w:hAnsi="Cambria" w:cs="Arial"/>
          <w:sz w:val="24"/>
          <w:szCs w:val="24"/>
          <w:lang w:val="fr-FR"/>
        </w:rPr>
        <w:t xml:space="preserve"> (rayez la menti</w:t>
      </w:r>
      <w:r w:rsidRPr="00711D60">
        <w:rPr>
          <w:rFonts w:ascii="Cambria" w:hAnsi="Cambria" w:cs="Arial"/>
          <w:sz w:val="24"/>
          <w:szCs w:val="24"/>
          <w:lang w:val="fr-FR"/>
        </w:rPr>
        <w:t>on inutile) de soumettre une offre à votre considération à la date butoir indiquée.</w:t>
      </w:r>
    </w:p>
    <w:p w14:paraId="111996E3" w14:textId="77777777" w:rsidR="008738C7" w:rsidRPr="00711D60" w:rsidRDefault="008738C7" w:rsidP="008738C7">
      <w:pPr>
        <w:spacing w:before="200"/>
        <w:jc w:val="both"/>
        <w:rPr>
          <w:rFonts w:ascii="Cambria" w:hAnsi="Cambria" w:cs="Arial"/>
          <w:sz w:val="24"/>
          <w:szCs w:val="24"/>
          <w:lang w:val="fr-FR"/>
        </w:rPr>
      </w:pPr>
    </w:p>
    <w:p w14:paraId="1DBE34D2" w14:textId="77777777" w:rsidR="008738C7" w:rsidRPr="00711D60" w:rsidRDefault="008738C7" w:rsidP="008738C7">
      <w:pPr>
        <w:spacing w:before="200"/>
        <w:ind w:left="1276" w:hanging="1276"/>
        <w:jc w:val="both"/>
        <w:rPr>
          <w:rFonts w:ascii="Cambria" w:hAnsi="Cambria" w:cs="Arial"/>
          <w:sz w:val="24"/>
          <w:szCs w:val="24"/>
          <w:lang w:val="fr-FR"/>
        </w:rPr>
      </w:pPr>
      <w:r w:rsidRPr="00711D60">
        <w:rPr>
          <w:rFonts w:ascii="Cambria" w:hAnsi="Cambria" w:cs="Arial"/>
          <w:sz w:val="24"/>
          <w:szCs w:val="24"/>
          <w:lang w:val="fr-FR"/>
        </w:rPr>
        <w:t>Date</w:t>
      </w:r>
      <w:r w:rsidRPr="00711D60">
        <w:rPr>
          <w:rFonts w:ascii="Cambria" w:hAnsi="Cambria" w:cs="Arial"/>
          <w:sz w:val="24"/>
          <w:szCs w:val="24"/>
          <w:lang w:val="fr-FR"/>
        </w:rPr>
        <w:tab/>
        <w:t>______________</w:t>
      </w:r>
      <w:r w:rsidRPr="00711D60">
        <w:rPr>
          <w:rFonts w:ascii="Cambria" w:hAnsi="Cambria" w:cs="Arial"/>
          <w:sz w:val="24"/>
          <w:szCs w:val="24"/>
          <w:lang w:val="fr-FR"/>
        </w:rPr>
        <w:tab/>
        <w:t>(Nom &amp; Signature)</w:t>
      </w:r>
      <w:r w:rsidRPr="00711D60">
        <w:rPr>
          <w:rFonts w:ascii="Cambria" w:hAnsi="Cambria" w:cs="Arial"/>
          <w:sz w:val="24"/>
          <w:szCs w:val="24"/>
          <w:lang w:val="fr-FR"/>
        </w:rPr>
        <w:tab/>
        <w:t>_______________________</w:t>
      </w:r>
    </w:p>
    <w:p w14:paraId="24FD122A" w14:textId="77777777" w:rsidR="008738C7" w:rsidRPr="00711D60" w:rsidRDefault="008738C7" w:rsidP="008738C7">
      <w:pPr>
        <w:jc w:val="both"/>
        <w:rPr>
          <w:rFonts w:ascii="Cambria" w:hAnsi="Cambria" w:cs="Arial"/>
          <w:b/>
          <w:sz w:val="24"/>
          <w:szCs w:val="24"/>
          <w:lang w:val="fr-FR"/>
        </w:rPr>
      </w:pPr>
    </w:p>
    <w:p w14:paraId="1BAE9FBD" w14:textId="77777777" w:rsidR="008738C7" w:rsidRPr="00711D60" w:rsidRDefault="008738C7" w:rsidP="008738C7">
      <w:pPr>
        <w:tabs>
          <w:tab w:val="left" w:pos="-1560"/>
        </w:tabs>
        <w:spacing w:line="360" w:lineRule="auto"/>
        <w:rPr>
          <w:rFonts w:ascii="Cambria" w:hAnsi="Cambria" w:cs="Arial"/>
          <w:sz w:val="22"/>
          <w:szCs w:val="22"/>
          <w:lang w:val="fr-FR"/>
        </w:rPr>
        <w:sectPr w:rsidR="008738C7" w:rsidRPr="00711D60" w:rsidSect="00992907">
          <w:headerReference w:type="default" r:id="rId11"/>
          <w:footerReference w:type="even" r:id="rId12"/>
          <w:footerReference w:type="default" r:id="rId13"/>
          <w:headerReference w:type="first" r:id="rId14"/>
          <w:pgSz w:w="11900" w:h="16840"/>
          <w:pgMar w:top="284" w:right="701" w:bottom="284" w:left="851" w:header="277" w:footer="40" w:gutter="0"/>
          <w:cols w:space="720"/>
          <w:titlePg/>
          <w:docGrid w:linePitch="326"/>
        </w:sectPr>
      </w:pPr>
      <w:r w:rsidRPr="00711D60">
        <w:rPr>
          <w:rFonts w:ascii="Cambria" w:hAnsi="Cambria" w:cs="Arial"/>
          <w:sz w:val="22"/>
          <w:szCs w:val="22"/>
          <w:lang w:val="fr-FR"/>
        </w:rPr>
        <w:t>(Cachet de l’entreprise)</w:t>
      </w:r>
    </w:p>
    <w:p w14:paraId="2EB699E8" w14:textId="4E47A763" w:rsidR="009F3205" w:rsidRPr="00711D60" w:rsidRDefault="008738C7" w:rsidP="009F3205">
      <w:pPr>
        <w:pStyle w:val="Titre2"/>
        <w:spacing w:before="0" w:after="0"/>
        <w:jc w:val="center"/>
        <w:rPr>
          <w:rFonts w:ascii="Cambria" w:hAnsi="Cambria" w:cs="Arial"/>
          <w:b/>
          <w:noProof/>
          <w:color w:val="000000"/>
          <w:sz w:val="28"/>
          <w:szCs w:val="28"/>
          <w:lang w:val="fr-FR"/>
        </w:rPr>
      </w:pPr>
      <w:bookmarkStart w:id="46" w:name="_Toc479366414"/>
      <w:bookmarkStart w:id="47" w:name="_Hlk210997175"/>
      <w:r w:rsidRPr="00711D60">
        <w:rPr>
          <w:rFonts w:ascii="Cambria" w:hAnsi="Cambria" w:cs="Arial"/>
          <w:b/>
          <w:noProof/>
          <w:color w:val="000000"/>
          <w:sz w:val="28"/>
          <w:szCs w:val="28"/>
          <w:lang w:val="fr-FR"/>
        </w:rPr>
        <w:lastRenderedPageBreak/>
        <w:t>Annexe</w:t>
      </w:r>
      <w:r w:rsidR="009F3205" w:rsidRPr="00711D60">
        <w:rPr>
          <w:rFonts w:ascii="Cambria" w:hAnsi="Cambria" w:cs="Arial"/>
          <w:b/>
          <w:noProof/>
          <w:color w:val="000000"/>
          <w:sz w:val="28"/>
          <w:szCs w:val="28"/>
          <w:lang w:val="fr-FR"/>
        </w:rPr>
        <w:t>.</w:t>
      </w:r>
      <w:r w:rsidRPr="00711D60">
        <w:rPr>
          <w:rFonts w:ascii="Cambria" w:hAnsi="Cambria" w:cs="Arial"/>
          <w:b/>
          <w:noProof/>
          <w:color w:val="000000"/>
          <w:sz w:val="28"/>
          <w:szCs w:val="28"/>
          <w:lang w:val="fr-FR"/>
        </w:rPr>
        <w:t xml:space="preserve"> C</w:t>
      </w:r>
    </w:p>
    <w:p w14:paraId="21009B1E" w14:textId="77777777" w:rsidR="009F3205" w:rsidRPr="00711D60" w:rsidRDefault="009F3205" w:rsidP="009F3205">
      <w:pPr>
        <w:rPr>
          <w:rFonts w:ascii="Cambria" w:hAnsi="Cambria"/>
          <w:lang w:val="fr-FR"/>
        </w:rPr>
      </w:pPr>
    </w:p>
    <w:p w14:paraId="1532DE45" w14:textId="31193297" w:rsidR="008738C7" w:rsidRPr="00711D60" w:rsidRDefault="008738C7" w:rsidP="009F3205">
      <w:pPr>
        <w:pStyle w:val="Titre2"/>
        <w:spacing w:before="0" w:after="0"/>
        <w:jc w:val="center"/>
        <w:rPr>
          <w:rFonts w:ascii="Cambria" w:hAnsi="Cambria" w:cs="Arial"/>
          <w:b/>
          <w:noProof/>
          <w:color w:val="000000"/>
          <w:sz w:val="28"/>
          <w:szCs w:val="28"/>
          <w:lang w:val="fr-FR"/>
        </w:rPr>
      </w:pPr>
      <w:r w:rsidRPr="00711D60">
        <w:rPr>
          <w:rFonts w:ascii="Cambria" w:hAnsi="Cambria" w:cs="Arial"/>
          <w:b/>
          <w:noProof/>
          <w:color w:val="000000"/>
          <w:sz w:val="28"/>
          <w:szCs w:val="28"/>
          <w:lang w:val="fr-FR"/>
        </w:rPr>
        <w:t>Lettre de soumission</w:t>
      </w:r>
      <w:bookmarkEnd w:id="46"/>
    </w:p>
    <w:bookmarkEnd w:id="47"/>
    <w:p w14:paraId="5B85B0EA" w14:textId="77777777" w:rsidR="008738C7" w:rsidRPr="00711D60" w:rsidRDefault="008738C7" w:rsidP="008738C7">
      <w:pPr>
        <w:rPr>
          <w:rFonts w:ascii="Cambria" w:hAnsi="Cambria" w:cs="Arial"/>
          <w:b/>
          <w:bCs/>
          <w:color w:val="000000"/>
          <w:sz w:val="24"/>
          <w:szCs w:val="24"/>
          <w:lang w:val="fr-FR"/>
        </w:rPr>
      </w:pPr>
    </w:p>
    <w:p w14:paraId="32E0F586" w14:textId="1E81EAD8" w:rsidR="008738C7" w:rsidRPr="00711D60" w:rsidRDefault="008738C7" w:rsidP="008738C7">
      <w:pPr>
        <w:tabs>
          <w:tab w:val="left" w:pos="-1418"/>
        </w:tabs>
        <w:spacing w:after="240" w:line="480" w:lineRule="auto"/>
        <w:jc w:val="both"/>
        <w:rPr>
          <w:rFonts w:ascii="Cambria" w:hAnsi="Cambria" w:cs="Arial"/>
          <w:sz w:val="22"/>
          <w:szCs w:val="22"/>
          <w:lang w:val="fr-FR"/>
        </w:rPr>
      </w:pPr>
      <w:r w:rsidRPr="00711D60">
        <w:rPr>
          <w:rFonts w:ascii="Cambria" w:hAnsi="Cambria" w:cs="Arial"/>
          <w:sz w:val="22"/>
          <w:szCs w:val="22"/>
          <w:lang w:val="fr-FR"/>
        </w:rPr>
        <w:t xml:space="preserve">Je </w:t>
      </w:r>
      <w:r w:rsidR="00B7458F" w:rsidRPr="00711D60">
        <w:rPr>
          <w:rFonts w:ascii="Cambria" w:hAnsi="Cambria" w:cs="Arial"/>
          <w:sz w:val="22"/>
          <w:szCs w:val="22"/>
          <w:lang w:val="fr-FR"/>
        </w:rPr>
        <w:t>soussigné, ........................................................................................................</w:t>
      </w:r>
      <w:r w:rsidRPr="00711D60">
        <w:rPr>
          <w:rFonts w:ascii="Cambria" w:hAnsi="Cambria" w:cs="Arial"/>
          <w:sz w:val="22"/>
          <w:szCs w:val="22"/>
          <w:lang w:val="fr-FR"/>
        </w:rPr>
        <w:t xml:space="preserve"> (Nom, prénoms)</w:t>
      </w:r>
    </w:p>
    <w:p w14:paraId="7B37DA76" w14:textId="68D9EACA" w:rsidR="008738C7" w:rsidRPr="00711D60" w:rsidRDefault="00B7458F" w:rsidP="008738C7">
      <w:pPr>
        <w:tabs>
          <w:tab w:val="left" w:pos="-2127"/>
        </w:tabs>
        <w:spacing w:after="240" w:line="480" w:lineRule="auto"/>
        <w:jc w:val="both"/>
        <w:rPr>
          <w:rFonts w:ascii="Cambria" w:hAnsi="Cambria" w:cs="Arial"/>
          <w:sz w:val="22"/>
          <w:szCs w:val="22"/>
          <w:lang w:val="fr-FR"/>
        </w:rPr>
      </w:pPr>
      <w:r w:rsidRPr="00711D60">
        <w:rPr>
          <w:rFonts w:ascii="Cambria" w:hAnsi="Cambria" w:cs="Arial"/>
          <w:sz w:val="22"/>
          <w:szCs w:val="22"/>
          <w:lang w:val="fr-FR"/>
        </w:rPr>
        <w:t>Demeurant</w:t>
      </w:r>
      <w:r w:rsidR="008738C7" w:rsidRPr="00711D60">
        <w:rPr>
          <w:rFonts w:ascii="Cambria" w:hAnsi="Cambria" w:cs="Arial"/>
          <w:sz w:val="22"/>
          <w:szCs w:val="22"/>
          <w:lang w:val="fr-FR"/>
        </w:rPr>
        <w:t xml:space="preserve"> à .................................................................................................... (</w:t>
      </w:r>
      <w:r w:rsidRPr="00711D60">
        <w:rPr>
          <w:rFonts w:ascii="Cambria" w:hAnsi="Cambria" w:cs="Arial"/>
          <w:sz w:val="22"/>
          <w:szCs w:val="22"/>
          <w:lang w:val="fr-FR"/>
        </w:rPr>
        <w:t>Adresse</w:t>
      </w:r>
      <w:r w:rsidR="008738C7" w:rsidRPr="00711D60">
        <w:rPr>
          <w:rFonts w:ascii="Cambria" w:hAnsi="Cambria" w:cs="Arial"/>
          <w:sz w:val="22"/>
          <w:szCs w:val="22"/>
          <w:lang w:val="fr-FR"/>
        </w:rPr>
        <w:t xml:space="preserve"> complète)</w:t>
      </w:r>
    </w:p>
    <w:p w14:paraId="28C4D755" w14:textId="2FBDA522" w:rsidR="008738C7" w:rsidRPr="00711D60" w:rsidRDefault="00B7458F" w:rsidP="008738C7">
      <w:pPr>
        <w:tabs>
          <w:tab w:val="left" w:pos="-2835"/>
        </w:tabs>
        <w:spacing w:after="240" w:line="480" w:lineRule="auto"/>
        <w:jc w:val="both"/>
        <w:rPr>
          <w:rFonts w:ascii="Cambria" w:hAnsi="Cambria" w:cs="Arial"/>
          <w:sz w:val="22"/>
          <w:szCs w:val="22"/>
          <w:lang w:val="fr-FR"/>
        </w:rPr>
      </w:pPr>
      <w:r w:rsidRPr="00711D60">
        <w:rPr>
          <w:rFonts w:ascii="Cambria" w:hAnsi="Cambria" w:cs="Arial"/>
          <w:sz w:val="22"/>
          <w:szCs w:val="22"/>
          <w:lang w:val="fr-FR"/>
        </w:rPr>
        <w:t>Agissant</w:t>
      </w:r>
      <w:r w:rsidR="008738C7" w:rsidRPr="00711D60">
        <w:rPr>
          <w:rFonts w:ascii="Cambria" w:hAnsi="Cambria" w:cs="Arial"/>
          <w:sz w:val="22"/>
          <w:szCs w:val="22"/>
          <w:lang w:val="fr-FR"/>
        </w:rPr>
        <w:t xml:space="preserve"> pour le compte de la société ……………………………………………………...……………</w:t>
      </w:r>
    </w:p>
    <w:p w14:paraId="2285921A" w14:textId="31E0FBA2" w:rsidR="008738C7" w:rsidRPr="00711D60" w:rsidRDefault="008738C7" w:rsidP="008738C7">
      <w:pPr>
        <w:spacing w:after="240" w:line="480" w:lineRule="auto"/>
        <w:jc w:val="both"/>
        <w:rPr>
          <w:rFonts w:ascii="Cambria" w:hAnsi="Cambria" w:cs="Arial"/>
          <w:sz w:val="22"/>
          <w:szCs w:val="22"/>
          <w:lang w:val="fr-FR"/>
        </w:rPr>
      </w:pPr>
      <w:r w:rsidRPr="00711D60">
        <w:rPr>
          <w:rFonts w:ascii="Cambria" w:hAnsi="Cambria" w:cs="Arial"/>
          <w:sz w:val="22"/>
          <w:szCs w:val="22"/>
          <w:lang w:val="fr-FR"/>
        </w:rPr>
        <w:t>Dont le siège est à : …...……………………</w:t>
      </w:r>
      <w:r w:rsidR="00B7458F" w:rsidRPr="00711D60">
        <w:rPr>
          <w:rFonts w:ascii="Cambria" w:hAnsi="Cambria" w:cs="Arial"/>
          <w:sz w:val="22"/>
          <w:szCs w:val="22"/>
          <w:lang w:val="fr-FR"/>
        </w:rPr>
        <w:t>……</w:t>
      </w:r>
      <w:r w:rsidRPr="00711D60">
        <w:rPr>
          <w:rFonts w:ascii="Cambria" w:hAnsi="Cambria" w:cs="Arial"/>
          <w:sz w:val="22"/>
          <w:szCs w:val="22"/>
          <w:lang w:val="fr-FR"/>
        </w:rPr>
        <w:t>………………………………………………………..</w:t>
      </w:r>
    </w:p>
    <w:p w14:paraId="7942A817" w14:textId="77777777" w:rsidR="008738C7" w:rsidRPr="00711D60" w:rsidRDefault="008738C7" w:rsidP="008738C7">
      <w:pPr>
        <w:tabs>
          <w:tab w:val="left" w:pos="-2694"/>
        </w:tabs>
        <w:spacing w:after="240" w:line="480" w:lineRule="auto"/>
        <w:jc w:val="both"/>
        <w:rPr>
          <w:rFonts w:ascii="Cambria" w:hAnsi="Cambria" w:cs="Arial"/>
          <w:sz w:val="22"/>
          <w:szCs w:val="22"/>
          <w:lang w:val="fr-FR"/>
        </w:rPr>
      </w:pPr>
      <w:r w:rsidRPr="00711D60">
        <w:rPr>
          <w:rFonts w:ascii="Cambria" w:hAnsi="Cambria" w:cs="Arial"/>
          <w:sz w:val="22"/>
          <w:szCs w:val="22"/>
          <w:lang w:val="fr-FR"/>
        </w:rPr>
        <w:t>Inscrite au registre du commerce à .................................................................................................</w:t>
      </w:r>
    </w:p>
    <w:p w14:paraId="0D37607C" w14:textId="7FBD28F9" w:rsidR="008738C7" w:rsidRPr="00711D60" w:rsidRDefault="00B7458F" w:rsidP="008738C7">
      <w:pPr>
        <w:tabs>
          <w:tab w:val="left" w:pos="-3119"/>
        </w:tabs>
        <w:spacing w:after="240" w:line="480" w:lineRule="auto"/>
        <w:jc w:val="both"/>
        <w:rPr>
          <w:rFonts w:ascii="Cambria" w:hAnsi="Cambria" w:cs="Arial"/>
          <w:sz w:val="22"/>
          <w:szCs w:val="22"/>
          <w:lang w:val="fr-FR"/>
        </w:rPr>
      </w:pPr>
      <w:r w:rsidRPr="00711D60">
        <w:rPr>
          <w:rFonts w:ascii="Cambria" w:hAnsi="Cambria" w:cs="Arial"/>
          <w:sz w:val="22"/>
          <w:szCs w:val="22"/>
          <w:lang w:val="fr-FR"/>
        </w:rPr>
        <w:t>Le</w:t>
      </w:r>
      <w:r w:rsidR="008738C7" w:rsidRPr="00711D60">
        <w:rPr>
          <w:rFonts w:ascii="Cambria" w:hAnsi="Cambria" w:cs="Arial"/>
          <w:sz w:val="22"/>
          <w:szCs w:val="22"/>
          <w:lang w:val="fr-FR"/>
        </w:rPr>
        <w:t xml:space="preserve"> ...........................................sous le n°..............................……….......................…………………..</w:t>
      </w:r>
    </w:p>
    <w:p w14:paraId="207D3EB4" w14:textId="77777777" w:rsidR="008738C7" w:rsidRPr="00711D60" w:rsidRDefault="008738C7" w:rsidP="008738C7">
      <w:pPr>
        <w:spacing w:after="240" w:line="480" w:lineRule="auto"/>
        <w:jc w:val="both"/>
        <w:rPr>
          <w:rFonts w:ascii="Cambria" w:hAnsi="Cambria" w:cs="Arial"/>
          <w:sz w:val="22"/>
          <w:szCs w:val="22"/>
          <w:lang w:val="fr-FR"/>
        </w:rPr>
      </w:pPr>
      <w:r w:rsidRPr="00711D60">
        <w:rPr>
          <w:rFonts w:ascii="Cambria" w:hAnsi="Cambria" w:cs="Arial"/>
          <w:sz w:val="22"/>
          <w:szCs w:val="22"/>
          <w:lang w:val="fr-FR"/>
        </w:rPr>
        <w:t>N° contribuable : ..............................................................................................................................</w:t>
      </w:r>
    </w:p>
    <w:p w14:paraId="7FDB4811" w14:textId="576EDEF6" w:rsidR="008738C7" w:rsidRPr="00711D60" w:rsidRDefault="00B7458F" w:rsidP="008738C7">
      <w:pPr>
        <w:spacing w:after="80"/>
        <w:jc w:val="both"/>
        <w:rPr>
          <w:rFonts w:ascii="Cambria" w:hAnsi="Cambria" w:cs="Arial"/>
          <w:sz w:val="22"/>
          <w:szCs w:val="22"/>
          <w:lang w:val="fr-FR"/>
        </w:rPr>
      </w:pPr>
      <w:r w:rsidRPr="00711D60">
        <w:rPr>
          <w:rFonts w:ascii="Cambria" w:hAnsi="Cambria" w:cs="Arial"/>
          <w:sz w:val="22"/>
          <w:szCs w:val="22"/>
          <w:lang w:val="fr-FR"/>
        </w:rPr>
        <w:t>Après</w:t>
      </w:r>
      <w:r w:rsidR="008738C7" w:rsidRPr="00711D60">
        <w:rPr>
          <w:rFonts w:ascii="Cambria" w:hAnsi="Cambria" w:cs="Arial"/>
          <w:sz w:val="22"/>
          <w:szCs w:val="22"/>
          <w:lang w:val="fr-FR"/>
        </w:rPr>
        <w:t xml:space="preserve"> avoir pris connaissance de toutes les pièces contenues dans le dossier de consultation (Conditions et </w:t>
      </w:r>
      <w:r w:rsidR="008738C7" w:rsidRPr="00711D60">
        <w:rPr>
          <w:rFonts w:ascii="Cambria" w:eastAsia="Calibri" w:hAnsi="Cambria" w:cs="Arial"/>
          <w:sz w:val="22"/>
          <w:szCs w:val="22"/>
          <w:lang w:val="fr-FR"/>
        </w:rPr>
        <w:t xml:space="preserve">Instructions aux Soumissionnaires et toutes ses annexes) </w:t>
      </w:r>
      <w:r w:rsidR="008738C7" w:rsidRPr="00711D60">
        <w:rPr>
          <w:rFonts w:ascii="Cambria" w:hAnsi="Cambria" w:cs="Arial"/>
          <w:sz w:val="22"/>
          <w:szCs w:val="22"/>
          <w:lang w:val="fr-FR"/>
        </w:rPr>
        <w:t xml:space="preserve">pour les fournitures de biens et/ou de prestations de service selon plusieurs lots y compris les clauses déontologiques </w:t>
      </w:r>
      <w:r w:rsidR="000E3228" w:rsidRPr="00711D60">
        <w:rPr>
          <w:rFonts w:ascii="Cambria" w:hAnsi="Cambria" w:cs="Arial"/>
          <w:sz w:val="22"/>
          <w:szCs w:val="22"/>
          <w:lang w:val="fr-FR"/>
        </w:rPr>
        <w:t>d’</w:t>
      </w:r>
      <w:r w:rsidR="008624CE" w:rsidRPr="00711D60">
        <w:rPr>
          <w:rFonts w:ascii="Cambria" w:hAnsi="Cambria" w:cs="Arial"/>
          <w:sz w:val="22"/>
          <w:szCs w:val="22"/>
          <w:lang w:val="fr-FR"/>
        </w:rPr>
        <w:t xml:space="preserve">Action Contre la </w:t>
      </w:r>
      <w:r w:rsidRPr="00711D60">
        <w:rPr>
          <w:rFonts w:ascii="Cambria" w:hAnsi="Cambria" w:cs="Arial"/>
          <w:sz w:val="22"/>
          <w:szCs w:val="22"/>
          <w:lang w:val="fr-FR"/>
        </w:rPr>
        <w:t>Faim ;</w:t>
      </w:r>
    </w:p>
    <w:p w14:paraId="1A68BBB9" w14:textId="4F8D7F77" w:rsidR="008738C7" w:rsidRPr="00711D60" w:rsidRDefault="00B7458F" w:rsidP="008624CE">
      <w:pPr>
        <w:spacing w:after="80"/>
        <w:rPr>
          <w:rFonts w:ascii="Cambria" w:hAnsi="Cambria" w:cs="Arial"/>
          <w:sz w:val="22"/>
          <w:szCs w:val="22"/>
          <w:lang w:val="fr-FR"/>
        </w:rPr>
      </w:pPr>
      <w:r w:rsidRPr="00711D60">
        <w:rPr>
          <w:rFonts w:ascii="Cambria" w:hAnsi="Cambria" w:cs="Arial"/>
          <w:sz w:val="22"/>
          <w:szCs w:val="22"/>
          <w:lang w:val="fr-FR"/>
        </w:rPr>
        <w:t>Remets</w:t>
      </w:r>
      <w:r w:rsidR="008738C7" w:rsidRPr="00711D60">
        <w:rPr>
          <w:rFonts w:ascii="Cambria" w:hAnsi="Cambria" w:cs="Arial"/>
          <w:sz w:val="22"/>
          <w:szCs w:val="22"/>
          <w:lang w:val="fr-FR"/>
        </w:rPr>
        <w:t>, revêtus de ma signature, le(s) offre(s) correspondant au(x) lot(s) N° : _______________________;</w:t>
      </w:r>
    </w:p>
    <w:p w14:paraId="3EF67250" w14:textId="77777777" w:rsidR="008738C7" w:rsidRPr="00711D60" w:rsidRDefault="008738C7" w:rsidP="008738C7">
      <w:pPr>
        <w:spacing w:after="80"/>
        <w:jc w:val="both"/>
        <w:rPr>
          <w:rFonts w:ascii="Cambria" w:hAnsi="Cambria" w:cs="Arial"/>
          <w:sz w:val="22"/>
          <w:szCs w:val="22"/>
          <w:lang w:val="fr-FR"/>
        </w:rPr>
      </w:pPr>
      <w:r w:rsidRPr="00711D60">
        <w:rPr>
          <w:rFonts w:ascii="Cambria" w:hAnsi="Cambria" w:cs="Arial"/>
          <w:sz w:val="22"/>
          <w:szCs w:val="22"/>
          <w:lang w:val="fr-FR"/>
        </w:rPr>
        <w:t>me soumets et m'engage à exécuter, conformément aux prescriptions de la consultation, les prestations moyennant les prix unitaires et forfaitaires indiqués dans le(s) formulaire(s) d’offres.</w:t>
      </w:r>
    </w:p>
    <w:p w14:paraId="0F8C3331" w14:textId="77777777" w:rsidR="008738C7" w:rsidRPr="00711D60" w:rsidRDefault="008738C7" w:rsidP="008738C7">
      <w:pPr>
        <w:tabs>
          <w:tab w:val="left" w:pos="-2268"/>
        </w:tabs>
        <w:spacing w:after="80"/>
        <w:jc w:val="both"/>
        <w:rPr>
          <w:rFonts w:ascii="Cambria" w:hAnsi="Cambria" w:cs="Arial"/>
          <w:sz w:val="22"/>
          <w:szCs w:val="22"/>
          <w:lang w:val="fr-FR"/>
        </w:rPr>
      </w:pPr>
      <w:r w:rsidRPr="00711D60">
        <w:rPr>
          <w:rFonts w:ascii="Cambria" w:hAnsi="Cambria" w:cs="Arial"/>
          <w:sz w:val="22"/>
          <w:szCs w:val="22"/>
          <w:lang w:val="fr-FR"/>
        </w:rPr>
        <w:t>Je m'engage à maintenir les prix de mon offre pendant une durée de quatre-vingt-dix (90) jours à compter de la date fixée pour l'ouverture des offres.</w:t>
      </w:r>
    </w:p>
    <w:p w14:paraId="1094A742" w14:textId="77777777" w:rsidR="008738C7" w:rsidRPr="00711D60" w:rsidRDefault="008738C7" w:rsidP="008738C7">
      <w:pPr>
        <w:tabs>
          <w:tab w:val="left" w:pos="1100"/>
        </w:tabs>
        <w:spacing w:after="80" w:line="360" w:lineRule="auto"/>
        <w:jc w:val="both"/>
        <w:rPr>
          <w:rFonts w:ascii="Cambria" w:hAnsi="Cambria" w:cs="Arial"/>
          <w:sz w:val="22"/>
          <w:szCs w:val="22"/>
          <w:lang w:val="fr-FR"/>
        </w:rPr>
      </w:pPr>
    </w:p>
    <w:p w14:paraId="31E15B41" w14:textId="102578F4" w:rsidR="008738C7" w:rsidRPr="00711D60" w:rsidRDefault="008624CE" w:rsidP="008738C7">
      <w:pPr>
        <w:tabs>
          <w:tab w:val="left" w:pos="1100"/>
        </w:tabs>
        <w:spacing w:after="80" w:line="360" w:lineRule="auto"/>
        <w:jc w:val="both"/>
        <w:rPr>
          <w:rFonts w:ascii="Cambria" w:hAnsi="Cambria" w:cs="Arial"/>
          <w:sz w:val="22"/>
          <w:szCs w:val="22"/>
          <w:lang w:val="fr-FR"/>
        </w:rPr>
      </w:pPr>
      <w:r w:rsidRPr="00711D60">
        <w:rPr>
          <w:rFonts w:ascii="Cambria" w:hAnsi="Cambria" w:cs="Arial"/>
          <w:sz w:val="22"/>
          <w:szCs w:val="22"/>
          <w:lang w:val="fr-FR"/>
        </w:rPr>
        <w:t>Action Contre la Faim</w:t>
      </w:r>
      <w:r w:rsidR="008738C7" w:rsidRPr="00711D60">
        <w:rPr>
          <w:rFonts w:ascii="Cambria" w:hAnsi="Cambria" w:cs="Arial"/>
          <w:sz w:val="22"/>
          <w:szCs w:val="22"/>
          <w:lang w:val="fr-FR"/>
        </w:rPr>
        <w:t xml:space="preserve"> se libérera des sommes dues en faisant donner crédit au compte</w:t>
      </w:r>
    </w:p>
    <w:p w14:paraId="2D76A302" w14:textId="77777777" w:rsidR="008738C7" w:rsidRPr="00711D60" w:rsidRDefault="008738C7" w:rsidP="008738C7">
      <w:pPr>
        <w:tabs>
          <w:tab w:val="left" w:pos="1100"/>
        </w:tabs>
        <w:spacing w:line="480" w:lineRule="auto"/>
        <w:jc w:val="both"/>
        <w:rPr>
          <w:rFonts w:ascii="Cambria" w:hAnsi="Cambria" w:cs="Arial"/>
          <w:sz w:val="22"/>
          <w:szCs w:val="22"/>
          <w:lang w:val="fr-FR"/>
        </w:rPr>
      </w:pPr>
      <w:r w:rsidRPr="00711D60">
        <w:rPr>
          <w:rFonts w:ascii="Cambria" w:hAnsi="Cambria" w:cs="Arial"/>
          <w:sz w:val="22"/>
          <w:szCs w:val="22"/>
          <w:lang w:val="fr-FR"/>
        </w:rPr>
        <w:t>N° :…………………………………………………………………………………………………….</w:t>
      </w:r>
    </w:p>
    <w:p w14:paraId="3B5847C3" w14:textId="77777777" w:rsidR="008738C7" w:rsidRPr="00711D60" w:rsidRDefault="008738C7" w:rsidP="008738C7">
      <w:pPr>
        <w:tabs>
          <w:tab w:val="left" w:pos="-4820"/>
        </w:tabs>
        <w:spacing w:line="480" w:lineRule="auto"/>
        <w:jc w:val="both"/>
        <w:rPr>
          <w:rFonts w:ascii="Cambria" w:hAnsi="Cambria" w:cs="Arial"/>
          <w:sz w:val="22"/>
          <w:szCs w:val="22"/>
          <w:lang w:val="fr-FR"/>
        </w:rPr>
      </w:pPr>
      <w:r w:rsidRPr="00711D60">
        <w:rPr>
          <w:rFonts w:ascii="Cambria" w:hAnsi="Cambria" w:cs="Arial"/>
          <w:sz w:val="22"/>
          <w:szCs w:val="22"/>
          <w:lang w:val="fr-FR"/>
        </w:rPr>
        <w:t>(Code Banque / Code Guichet / N° Compte RIB)</w:t>
      </w:r>
    </w:p>
    <w:p w14:paraId="44C5DAFB" w14:textId="77777777" w:rsidR="008738C7" w:rsidRPr="00711D60" w:rsidRDefault="008738C7" w:rsidP="008738C7">
      <w:pPr>
        <w:tabs>
          <w:tab w:val="left" w:pos="1100"/>
        </w:tabs>
        <w:spacing w:line="480" w:lineRule="auto"/>
        <w:jc w:val="both"/>
        <w:rPr>
          <w:rFonts w:ascii="Cambria" w:hAnsi="Cambria" w:cs="Arial"/>
          <w:sz w:val="22"/>
          <w:szCs w:val="22"/>
          <w:lang w:val="fr-FR"/>
        </w:rPr>
      </w:pPr>
      <w:r w:rsidRPr="00711D60">
        <w:rPr>
          <w:rFonts w:ascii="Cambria" w:hAnsi="Cambria" w:cs="Arial"/>
          <w:sz w:val="22"/>
          <w:szCs w:val="22"/>
          <w:lang w:val="fr-FR"/>
        </w:rPr>
        <w:t>Ouvert au nom de …………………………………………………………………………</w:t>
      </w:r>
    </w:p>
    <w:p w14:paraId="756EB289" w14:textId="77777777" w:rsidR="008738C7" w:rsidRPr="00711D60" w:rsidRDefault="008738C7" w:rsidP="008738C7">
      <w:pPr>
        <w:tabs>
          <w:tab w:val="left" w:pos="-2694"/>
        </w:tabs>
        <w:spacing w:line="480" w:lineRule="auto"/>
        <w:jc w:val="both"/>
        <w:rPr>
          <w:rFonts w:ascii="Cambria" w:hAnsi="Cambria" w:cs="Arial"/>
          <w:sz w:val="22"/>
          <w:szCs w:val="22"/>
          <w:lang w:val="fr-FR"/>
        </w:rPr>
      </w:pPr>
      <w:r w:rsidRPr="00711D60">
        <w:rPr>
          <w:rFonts w:ascii="Cambria" w:hAnsi="Cambria" w:cs="Arial"/>
          <w:sz w:val="22"/>
          <w:szCs w:val="22"/>
          <w:lang w:val="fr-FR"/>
        </w:rPr>
        <w:t>Auprès de la banque………………………………………………………………………...</w:t>
      </w:r>
    </w:p>
    <w:p w14:paraId="32C42C6E" w14:textId="77777777" w:rsidR="008738C7" w:rsidRPr="00711D60" w:rsidRDefault="008738C7" w:rsidP="008738C7">
      <w:pPr>
        <w:tabs>
          <w:tab w:val="left" w:pos="1100"/>
        </w:tabs>
        <w:spacing w:line="360" w:lineRule="auto"/>
        <w:jc w:val="both"/>
        <w:rPr>
          <w:rFonts w:ascii="Cambria" w:hAnsi="Cambria" w:cs="Arial"/>
          <w:sz w:val="22"/>
          <w:szCs w:val="22"/>
          <w:lang w:val="fr-FR"/>
        </w:rPr>
      </w:pPr>
    </w:p>
    <w:p w14:paraId="5033E257" w14:textId="0719DC88" w:rsidR="008738C7" w:rsidRPr="00711D60" w:rsidRDefault="008738C7" w:rsidP="00343649">
      <w:pPr>
        <w:tabs>
          <w:tab w:val="left" w:pos="1100"/>
        </w:tabs>
        <w:spacing w:line="360" w:lineRule="auto"/>
        <w:jc w:val="both"/>
        <w:rPr>
          <w:rFonts w:ascii="Cambria" w:hAnsi="Cambria" w:cs="Arial"/>
          <w:sz w:val="22"/>
          <w:szCs w:val="22"/>
          <w:lang w:val="fr-FR"/>
        </w:rPr>
      </w:pPr>
      <w:r w:rsidRPr="00711D60">
        <w:rPr>
          <w:rFonts w:ascii="Cambria" w:hAnsi="Cambria" w:cs="Arial"/>
          <w:b/>
          <w:sz w:val="22"/>
          <w:szCs w:val="22"/>
          <w:lang w:val="fr-FR"/>
        </w:rPr>
        <w:t>DÉCLARATIONS GÉNÉRALES</w:t>
      </w:r>
    </w:p>
    <w:p w14:paraId="717EF859" w14:textId="77777777" w:rsidR="008738C7" w:rsidRPr="00711D60" w:rsidRDefault="008738C7" w:rsidP="008738C7">
      <w:pPr>
        <w:tabs>
          <w:tab w:val="left" w:pos="567"/>
        </w:tabs>
        <w:spacing w:line="276" w:lineRule="auto"/>
        <w:jc w:val="both"/>
        <w:rPr>
          <w:rFonts w:ascii="Cambria" w:hAnsi="Cambria" w:cs="Arial"/>
          <w:sz w:val="22"/>
          <w:szCs w:val="22"/>
          <w:lang w:val="fr-FR"/>
        </w:rPr>
      </w:pPr>
      <w:r w:rsidRPr="00711D60">
        <w:rPr>
          <w:rFonts w:ascii="Cambria" w:hAnsi="Cambria" w:cs="Arial"/>
          <w:sz w:val="22"/>
          <w:szCs w:val="22"/>
          <w:lang w:val="fr-FR"/>
        </w:rPr>
        <w:t>En réponse à votre lettre d’invitation à soumissionner pour le marché précité, nous déclarons par la présente que :</w:t>
      </w:r>
    </w:p>
    <w:p w14:paraId="2F0A58E2" w14:textId="03739B90" w:rsidR="008738C7" w:rsidRPr="00711D60" w:rsidRDefault="008738C7" w:rsidP="00A64991">
      <w:pPr>
        <w:pStyle w:val="NormalWeb"/>
        <w:numPr>
          <w:ilvl w:val="3"/>
          <w:numId w:val="18"/>
        </w:numPr>
        <w:tabs>
          <w:tab w:val="left" w:pos="284"/>
        </w:tabs>
        <w:spacing w:before="80" w:beforeAutospacing="0" w:after="0" w:afterAutospacing="0" w:line="264" w:lineRule="auto"/>
        <w:ind w:left="284" w:hanging="284"/>
        <w:jc w:val="both"/>
        <w:rPr>
          <w:rFonts w:ascii="Cambria" w:hAnsi="Cambria" w:cs="Arial"/>
          <w:sz w:val="22"/>
          <w:szCs w:val="22"/>
          <w:lang w:val="fr-FR"/>
        </w:rPr>
      </w:pPr>
      <w:r w:rsidRPr="00711D60">
        <w:rPr>
          <w:rFonts w:ascii="Cambria" w:hAnsi="Cambria" w:cs="Arial"/>
          <w:sz w:val="22"/>
          <w:szCs w:val="22"/>
          <w:lang w:val="fr-FR"/>
        </w:rPr>
        <w:t xml:space="preserve">Nous avons examiné et acceptons, </w:t>
      </w:r>
      <w:r w:rsidR="00B7458F" w:rsidRPr="00711D60">
        <w:rPr>
          <w:rFonts w:ascii="Cambria" w:hAnsi="Cambria" w:cs="Arial"/>
          <w:sz w:val="22"/>
          <w:szCs w:val="22"/>
          <w:lang w:val="fr-FR"/>
        </w:rPr>
        <w:t>sans réserve</w:t>
      </w:r>
      <w:r w:rsidRPr="00711D60">
        <w:rPr>
          <w:rFonts w:ascii="Cambria" w:hAnsi="Cambria" w:cs="Arial"/>
          <w:sz w:val="22"/>
          <w:szCs w:val="22"/>
          <w:lang w:val="fr-FR"/>
        </w:rPr>
        <w:t xml:space="preserve"> ou restrictions, la totalité des conditions contenues dans le dossier d’appel d’offres et ses dispositions.</w:t>
      </w:r>
    </w:p>
    <w:p w14:paraId="3B0094F8" w14:textId="4048A178" w:rsidR="008738C7" w:rsidRPr="00711D60" w:rsidRDefault="008738C7" w:rsidP="00A64991">
      <w:pPr>
        <w:pStyle w:val="NormalWeb"/>
        <w:numPr>
          <w:ilvl w:val="3"/>
          <w:numId w:val="18"/>
        </w:numPr>
        <w:tabs>
          <w:tab w:val="left" w:pos="284"/>
        </w:tabs>
        <w:spacing w:before="80" w:beforeAutospacing="0" w:after="0" w:afterAutospacing="0" w:line="264" w:lineRule="auto"/>
        <w:ind w:left="284" w:hanging="284"/>
        <w:jc w:val="both"/>
        <w:rPr>
          <w:rFonts w:ascii="Cambria" w:hAnsi="Cambria" w:cs="Arial"/>
          <w:sz w:val="22"/>
          <w:szCs w:val="22"/>
          <w:lang w:val="fr-FR"/>
        </w:rPr>
      </w:pPr>
      <w:r w:rsidRPr="00711D60">
        <w:rPr>
          <w:rFonts w:ascii="Cambria" w:hAnsi="Cambria" w:cs="Arial"/>
          <w:sz w:val="22"/>
          <w:szCs w:val="22"/>
          <w:lang w:val="fr-FR"/>
        </w:rPr>
        <w:lastRenderedPageBreak/>
        <w:t xml:space="preserve">Nous fournissons, en accord aux Termes du dossier d’appel d’offres et ses dispositions, </w:t>
      </w:r>
      <w:r w:rsidR="00B7458F" w:rsidRPr="00711D60">
        <w:rPr>
          <w:rFonts w:ascii="Cambria" w:hAnsi="Cambria" w:cs="Arial"/>
          <w:sz w:val="22"/>
          <w:szCs w:val="22"/>
          <w:lang w:val="fr-FR"/>
        </w:rPr>
        <w:t>sans réserve</w:t>
      </w:r>
      <w:r w:rsidRPr="00711D60">
        <w:rPr>
          <w:rFonts w:ascii="Cambria" w:hAnsi="Cambria" w:cs="Arial"/>
          <w:sz w:val="22"/>
          <w:szCs w:val="22"/>
          <w:lang w:val="fr-FR"/>
        </w:rPr>
        <w:t xml:space="preserve"> ou restrictions, les articles listés dans tender</w:t>
      </w:r>
    </w:p>
    <w:p w14:paraId="205FB0C8" w14:textId="77777777" w:rsidR="008738C7" w:rsidRPr="00711D60" w:rsidRDefault="008738C7" w:rsidP="00A64991">
      <w:pPr>
        <w:pStyle w:val="NormalWeb"/>
        <w:numPr>
          <w:ilvl w:val="3"/>
          <w:numId w:val="18"/>
        </w:numPr>
        <w:tabs>
          <w:tab w:val="left" w:pos="284"/>
        </w:tabs>
        <w:spacing w:before="80" w:beforeAutospacing="0" w:after="0" w:afterAutospacing="0" w:line="264" w:lineRule="auto"/>
        <w:ind w:left="284" w:hanging="284"/>
        <w:jc w:val="both"/>
        <w:rPr>
          <w:rFonts w:ascii="Cambria" w:hAnsi="Cambria" w:cs="Arial"/>
          <w:sz w:val="22"/>
          <w:szCs w:val="22"/>
          <w:lang w:val="fr-FR"/>
        </w:rPr>
      </w:pPr>
      <w:r w:rsidRPr="00711D60">
        <w:rPr>
          <w:rFonts w:ascii="Cambria" w:hAnsi="Cambria" w:cs="Arial"/>
          <w:sz w:val="22"/>
          <w:szCs w:val="22"/>
          <w:lang w:val="fr-FR"/>
        </w:rPr>
        <w:t>Nous avons la capacité légale et réglementaire d'exercer l'activité professionnelle nécessaire à l'exécution du contrat, comme l'exigent les instructions aux soumissionnaires.</w:t>
      </w:r>
    </w:p>
    <w:p w14:paraId="120DB576" w14:textId="5776065D" w:rsidR="008738C7" w:rsidRPr="00711D60" w:rsidRDefault="008738C7" w:rsidP="00A64991">
      <w:pPr>
        <w:pStyle w:val="NormalWeb"/>
        <w:numPr>
          <w:ilvl w:val="3"/>
          <w:numId w:val="18"/>
        </w:numPr>
        <w:tabs>
          <w:tab w:val="left" w:pos="284"/>
        </w:tabs>
        <w:spacing w:before="80" w:beforeAutospacing="0" w:after="0" w:afterAutospacing="0" w:line="264" w:lineRule="auto"/>
        <w:ind w:left="284" w:hanging="284"/>
        <w:jc w:val="both"/>
        <w:rPr>
          <w:rFonts w:ascii="Cambria" w:hAnsi="Cambria" w:cs="Arial"/>
          <w:sz w:val="22"/>
          <w:szCs w:val="22"/>
          <w:lang w:val="fr-FR"/>
        </w:rPr>
      </w:pPr>
      <w:r w:rsidRPr="00711D60">
        <w:rPr>
          <w:rFonts w:ascii="Cambria" w:hAnsi="Cambria" w:cs="Arial"/>
          <w:sz w:val="22"/>
          <w:szCs w:val="22"/>
          <w:lang w:val="fr-FR"/>
        </w:rPr>
        <w:t xml:space="preserve">Cette offre est valable pour un période de </w:t>
      </w:r>
      <w:r w:rsidR="008624CE" w:rsidRPr="00711D60">
        <w:rPr>
          <w:rFonts w:ascii="Cambria" w:hAnsi="Cambria" w:cs="Arial"/>
          <w:sz w:val="22"/>
          <w:szCs w:val="22"/>
          <w:lang w:val="fr-FR"/>
        </w:rPr>
        <w:t>90</w:t>
      </w:r>
      <w:r w:rsidRPr="00711D60">
        <w:rPr>
          <w:rFonts w:ascii="Cambria" w:hAnsi="Cambria" w:cs="Arial"/>
          <w:sz w:val="22"/>
          <w:szCs w:val="22"/>
          <w:lang w:val="fr-FR"/>
        </w:rPr>
        <w:t xml:space="preserve"> jours à compter de la date limite de soumission des offres. </w:t>
      </w:r>
    </w:p>
    <w:p w14:paraId="32F72A50" w14:textId="3BBDF054" w:rsidR="008738C7" w:rsidRPr="00711D60" w:rsidRDefault="008738C7" w:rsidP="00A64991">
      <w:pPr>
        <w:pStyle w:val="NormalWeb"/>
        <w:numPr>
          <w:ilvl w:val="3"/>
          <w:numId w:val="18"/>
        </w:numPr>
        <w:tabs>
          <w:tab w:val="left" w:pos="284"/>
        </w:tabs>
        <w:spacing w:before="80" w:beforeAutospacing="0" w:after="0" w:afterAutospacing="0" w:line="264" w:lineRule="auto"/>
        <w:ind w:left="284" w:hanging="284"/>
        <w:jc w:val="both"/>
        <w:rPr>
          <w:rFonts w:ascii="Cambria" w:hAnsi="Cambria" w:cs="Arial"/>
          <w:sz w:val="22"/>
          <w:szCs w:val="22"/>
          <w:lang w:val="fr-FR"/>
        </w:rPr>
      </w:pPr>
      <w:r w:rsidRPr="00711D60">
        <w:rPr>
          <w:rFonts w:ascii="Cambria" w:hAnsi="Cambria" w:cs="Arial"/>
          <w:sz w:val="22"/>
          <w:szCs w:val="22"/>
          <w:lang w:val="fr-FR"/>
        </w:rPr>
        <w:t>Nous-nous engageons à respecter les conditions éthiques d´achat d</w:t>
      </w:r>
      <w:r w:rsidR="008624CE" w:rsidRPr="00711D60">
        <w:rPr>
          <w:rFonts w:ascii="Cambria" w:hAnsi="Cambria" w:cs="Arial"/>
          <w:sz w:val="22"/>
          <w:szCs w:val="22"/>
          <w:lang w:val="fr-FR"/>
        </w:rPr>
        <w:t>’Action Contre la Faim</w:t>
      </w:r>
      <w:r w:rsidRPr="00711D60">
        <w:rPr>
          <w:rFonts w:ascii="Cambria" w:hAnsi="Cambria" w:cs="Arial"/>
          <w:sz w:val="22"/>
          <w:szCs w:val="22"/>
          <w:lang w:val="fr-FR"/>
        </w:rPr>
        <w:t>, et, en particulier, nous n’avons aucun conflit d’intérêt potentiel avec d’autres candidats ou d’autres participants à la procédure lors de notre soumission.</w:t>
      </w:r>
    </w:p>
    <w:p w14:paraId="4F1F0C9D" w14:textId="77777777" w:rsidR="008738C7" w:rsidRPr="00711D60" w:rsidRDefault="008738C7" w:rsidP="00A64991">
      <w:pPr>
        <w:pStyle w:val="NormalWeb"/>
        <w:numPr>
          <w:ilvl w:val="3"/>
          <w:numId w:val="18"/>
        </w:numPr>
        <w:tabs>
          <w:tab w:val="left" w:pos="284"/>
        </w:tabs>
        <w:spacing w:line="264" w:lineRule="auto"/>
        <w:ind w:left="284" w:hanging="284"/>
        <w:jc w:val="both"/>
        <w:rPr>
          <w:rFonts w:ascii="Cambria" w:hAnsi="Cambria" w:cs="Arial"/>
          <w:sz w:val="22"/>
          <w:szCs w:val="22"/>
          <w:lang w:val="fr-FR"/>
        </w:rPr>
      </w:pPr>
      <w:r w:rsidRPr="00711D60">
        <w:rPr>
          <w:rFonts w:ascii="Cambria" w:hAnsi="Cambria" w:cs="Arial"/>
          <w:sz w:val="22"/>
          <w:szCs w:val="22"/>
          <w:lang w:val="fr-FR"/>
        </w:rPr>
        <w:t>Le soumissionnaire, y compris tous les membres du groupe en cas de consortium et y compris les sous-traitants le cas échéant, satisfait à tous les critères de sélection pour lesquels une évaluation consolidée sera effectuée, comme prévu dans le dossier d'appel d'offres.</w:t>
      </w:r>
    </w:p>
    <w:p w14:paraId="7533BCCC" w14:textId="77777777" w:rsidR="008738C7" w:rsidRPr="00711D60" w:rsidRDefault="008738C7" w:rsidP="00A64991">
      <w:pPr>
        <w:pStyle w:val="NormalWeb"/>
        <w:numPr>
          <w:ilvl w:val="3"/>
          <w:numId w:val="18"/>
        </w:numPr>
        <w:tabs>
          <w:tab w:val="left" w:pos="284"/>
        </w:tabs>
        <w:spacing w:before="80" w:beforeAutospacing="0" w:after="0" w:afterAutospacing="0" w:line="264" w:lineRule="auto"/>
        <w:ind w:left="284" w:hanging="284"/>
        <w:jc w:val="both"/>
        <w:rPr>
          <w:rFonts w:ascii="Cambria" w:hAnsi="Cambria" w:cs="Arial"/>
          <w:sz w:val="22"/>
          <w:szCs w:val="22"/>
          <w:lang w:val="fr-FR"/>
        </w:rPr>
      </w:pPr>
      <w:r w:rsidRPr="00711D60">
        <w:rPr>
          <w:rFonts w:ascii="Cambria" w:hAnsi="Cambria" w:cs="Arial"/>
          <w:sz w:val="22"/>
          <w:szCs w:val="22"/>
          <w:lang w:val="fr-FR"/>
        </w:rPr>
        <w:t>Nous acceptons de garder confidentiels tous les renseignements ou documents qui lui sont divulgués, qu'il découvre ou qu'il prépare au cours ou à la suite de sa participation à la procédure de passation de marché susmentionnée, et nous convenons qu'ils ne seront utilisés qu'aux fins de cette procédure.</w:t>
      </w:r>
    </w:p>
    <w:p w14:paraId="5CDECF2D" w14:textId="77777777" w:rsidR="008738C7" w:rsidRPr="00711D60" w:rsidRDefault="008738C7" w:rsidP="00A64991">
      <w:pPr>
        <w:pStyle w:val="NormalWeb"/>
        <w:numPr>
          <w:ilvl w:val="3"/>
          <w:numId w:val="18"/>
        </w:numPr>
        <w:tabs>
          <w:tab w:val="left" w:pos="284"/>
        </w:tabs>
        <w:spacing w:before="80" w:beforeAutospacing="0" w:after="0" w:afterAutospacing="0" w:line="264" w:lineRule="auto"/>
        <w:ind w:left="284" w:hanging="284"/>
        <w:jc w:val="both"/>
        <w:rPr>
          <w:rFonts w:ascii="Cambria" w:hAnsi="Cambria" w:cs="Arial"/>
          <w:sz w:val="22"/>
          <w:szCs w:val="22"/>
          <w:lang w:val="fr-FR"/>
        </w:rPr>
      </w:pPr>
      <w:r w:rsidRPr="00711D60">
        <w:rPr>
          <w:rFonts w:ascii="Cambria" w:hAnsi="Cambria" w:cs="Arial"/>
          <w:sz w:val="22"/>
          <w:szCs w:val="22"/>
          <w:lang w:val="fr-FR"/>
        </w:rPr>
        <w:t>Nous prenons note du fait que l’Autorité contractante n’est pas tenue de poursuivre cette invitation à soumissionner et se réserve le droit de n’attribuer qu’une partie du contrat. Il n’encourt aucune responsabilité vis-à-vis de nous en procédant ainsi.</w:t>
      </w:r>
    </w:p>
    <w:p w14:paraId="6ABECEEE" w14:textId="55FCEC30" w:rsidR="008738C7" w:rsidRPr="00711D60" w:rsidRDefault="008738C7" w:rsidP="00A64991">
      <w:pPr>
        <w:pStyle w:val="NormalWeb"/>
        <w:numPr>
          <w:ilvl w:val="3"/>
          <w:numId w:val="18"/>
        </w:numPr>
        <w:tabs>
          <w:tab w:val="left" w:pos="284"/>
        </w:tabs>
        <w:spacing w:before="80" w:beforeAutospacing="0" w:after="0" w:afterAutospacing="0" w:line="264" w:lineRule="auto"/>
        <w:ind w:left="284" w:hanging="284"/>
        <w:jc w:val="both"/>
        <w:rPr>
          <w:rFonts w:ascii="Cambria" w:hAnsi="Cambria" w:cs="Arial"/>
          <w:sz w:val="22"/>
          <w:szCs w:val="22"/>
          <w:lang w:val="fr-FR"/>
        </w:rPr>
      </w:pPr>
      <w:r w:rsidRPr="00711D60">
        <w:rPr>
          <w:rFonts w:ascii="Cambria" w:hAnsi="Cambria" w:cs="Arial"/>
          <w:sz w:val="22"/>
          <w:szCs w:val="22"/>
          <w:lang w:val="fr-FR"/>
        </w:rPr>
        <w:t xml:space="preserve">Notre société / compagnie a la nationalité </w:t>
      </w:r>
      <w:r w:rsidR="00B7458F" w:rsidRPr="00711D60">
        <w:rPr>
          <w:rFonts w:ascii="Cambria" w:hAnsi="Cambria" w:cs="Arial"/>
          <w:sz w:val="22"/>
          <w:szCs w:val="22"/>
          <w:lang w:val="fr-FR"/>
        </w:rPr>
        <w:t>suivante :</w:t>
      </w:r>
      <w:r w:rsidRPr="00711D60">
        <w:rPr>
          <w:rFonts w:ascii="Cambria" w:hAnsi="Cambria" w:cs="Arial"/>
          <w:sz w:val="22"/>
          <w:szCs w:val="22"/>
          <w:lang w:val="fr-FR"/>
        </w:rPr>
        <w:t xml:space="preserve"> ………………………………….</w:t>
      </w:r>
    </w:p>
    <w:p w14:paraId="35157BA5" w14:textId="77777777" w:rsidR="008738C7" w:rsidRPr="00711D60" w:rsidRDefault="008738C7" w:rsidP="008738C7">
      <w:pPr>
        <w:tabs>
          <w:tab w:val="left" w:pos="1100"/>
        </w:tabs>
        <w:spacing w:line="360" w:lineRule="auto"/>
        <w:jc w:val="both"/>
        <w:rPr>
          <w:rFonts w:ascii="Cambria" w:hAnsi="Cambria" w:cs="Arial"/>
          <w:sz w:val="22"/>
          <w:szCs w:val="22"/>
          <w:lang w:val="fr-FR"/>
        </w:rPr>
      </w:pPr>
    </w:p>
    <w:p w14:paraId="14353419" w14:textId="77777777" w:rsidR="008738C7" w:rsidRPr="00711D60" w:rsidRDefault="008738C7" w:rsidP="008738C7">
      <w:pPr>
        <w:tabs>
          <w:tab w:val="left" w:pos="1100"/>
        </w:tabs>
        <w:spacing w:line="360" w:lineRule="auto"/>
        <w:jc w:val="both"/>
        <w:rPr>
          <w:rFonts w:ascii="Cambria" w:hAnsi="Cambria" w:cs="Arial"/>
          <w:sz w:val="22"/>
          <w:szCs w:val="22"/>
          <w:lang w:val="fr-FR"/>
        </w:rPr>
      </w:pPr>
    </w:p>
    <w:p w14:paraId="581C5DAD" w14:textId="77777777" w:rsidR="008738C7" w:rsidRPr="00711D60" w:rsidRDefault="008738C7" w:rsidP="008738C7">
      <w:pPr>
        <w:tabs>
          <w:tab w:val="left" w:pos="-2977"/>
        </w:tabs>
        <w:spacing w:line="360" w:lineRule="auto"/>
        <w:jc w:val="both"/>
        <w:rPr>
          <w:rFonts w:ascii="Cambria" w:hAnsi="Cambria" w:cs="Arial"/>
          <w:sz w:val="22"/>
          <w:szCs w:val="22"/>
          <w:lang w:val="fr-FR"/>
        </w:rPr>
      </w:pPr>
      <w:r w:rsidRPr="00711D60">
        <w:rPr>
          <w:rFonts w:ascii="Cambria" w:hAnsi="Cambria" w:cs="Arial"/>
          <w:sz w:val="22"/>
          <w:szCs w:val="22"/>
          <w:lang w:val="fr-FR"/>
        </w:rPr>
        <w:t>Fait à ………………………… le………………………………….</w:t>
      </w:r>
    </w:p>
    <w:p w14:paraId="53429156" w14:textId="77777777" w:rsidR="008738C7" w:rsidRPr="00711D60" w:rsidRDefault="008738C7" w:rsidP="008738C7">
      <w:pPr>
        <w:tabs>
          <w:tab w:val="left" w:pos="1100"/>
        </w:tabs>
        <w:spacing w:line="360" w:lineRule="auto"/>
        <w:jc w:val="both"/>
        <w:rPr>
          <w:rFonts w:ascii="Cambria" w:hAnsi="Cambria" w:cs="Arial"/>
          <w:sz w:val="22"/>
          <w:szCs w:val="22"/>
          <w:lang w:val="fr-FR"/>
        </w:rPr>
      </w:pPr>
    </w:p>
    <w:p w14:paraId="3BCE61C4" w14:textId="77777777" w:rsidR="008738C7" w:rsidRPr="00711D60" w:rsidRDefault="008738C7" w:rsidP="008738C7">
      <w:pPr>
        <w:spacing w:line="360" w:lineRule="auto"/>
        <w:rPr>
          <w:rFonts w:ascii="Cambria" w:hAnsi="Cambria" w:cs="Arial"/>
          <w:sz w:val="22"/>
          <w:szCs w:val="22"/>
          <w:lang w:val="fr-FR"/>
        </w:rPr>
      </w:pPr>
      <w:r w:rsidRPr="00711D60">
        <w:rPr>
          <w:rFonts w:ascii="Cambria" w:hAnsi="Cambria" w:cs="Arial"/>
          <w:sz w:val="22"/>
          <w:szCs w:val="22"/>
          <w:lang w:val="fr-FR"/>
        </w:rPr>
        <w:t>(Nom et signature du Soumissionnaire)</w:t>
      </w:r>
    </w:p>
    <w:p w14:paraId="778967A7" w14:textId="77777777" w:rsidR="008738C7" w:rsidRPr="00711D60" w:rsidRDefault="008738C7" w:rsidP="008738C7">
      <w:pPr>
        <w:tabs>
          <w:tab w:val="left" w:pos="-1560"/>
        </w:tabs>
        <w:spacing w:line="360" w:lineRule="auto"/>
        <w:rPr>
          <w:rFonts w:ascii="Cambria" w:hAnsi="Cambria" w:cs="Arial"/>
          <w:sz w:val="22"/>
          <w:szCs w:val="22"/>
          <w:lang w:val="fr-FR"/>
        </w:rPr>
        <w:sectPr w:rsidR="008738C7" w:rsidRPr="00711D60" w:rsidSect="00343649">
          <w:headerReference w:type="default" r:id="rId15"/>
          <w:footerReference w:type="even" r:id="rId16"/>
          <w:footerReference w:type="default" r:id="rId17"/>
          <w:headerReference w:type="first" r:id="rId18"/>
          <w:pgSz w:w="11900" w:h="16840"/>
          <w:pgMar w:top="1531" w:right="1247" w:bottom="765" w:left="1247" w:header="284" w:footer="340" w:gutter="0"/>
          <w:cols w:space="720"/>
          <w:titlePg/>
          <w:docGrid w:linePitch="326"/>
        </w:sectPr>
      </w:pPr>
      <w:r w:rsidRPr="00711D60">
        <w:rPr>
          <w:rFonts w:ascii="Cambria" w:hAnsi="Cambria" w:cs="Arial"/>
          <w:sz w:val="22"/>
          <w:szCs w:val="22"/>
          <w:lang w:val="fr-FR"/>
        </w:rPr>
        <w:t>(Cachet de l’entreprise)</w:t>
      </w:r>
    </w:p>
    <w:p w14:paraId="0FE0EAEC" w14:textId="3CF4E180" w:rsidR="009F3205" w:rsidRPr="00711D60" w:rsidRDefault="008738C7" w:rsidP="009F3205">
      <w:pPr>
        <w:pStyle w:val="Titre2"/>
        <w:spacing w:before="0" w:after="0"/>
        <w:jc w:val="center"/>
        <w:rPr>
          <w:rFonts w:ascii="Cambria" w:hAnsi="Cambria" w:cs="Arial"/>
          <w:b/>
          <w:noProof/>
          <w:color w:val="000000"/>
          <w:sz w:val="28"/>
          <w:szCs w:val="28"/>
          <w:lang w:val="fr-FR"/>
        </w:rPr>
      </w:pPr>
      <w:bookmarkStart w:id="48" w:name="_Toc479366415"/>
      <w:bookmarkStart w:id="49" w:name="_Hlk210997208"/>
      <w:r w:rsidRPr="00711D60">
        <w:rPr>
          <w:rFonts w:ascii="Cambria" w:hAnsi="Cambria" w:cs="Arial"/>
          <w:b/>
          <w:noProof/>
          <w:color w:val="000000"/>
          <w:sz w:val="28"/>
          <w:szCs w:val="28"/>
          <w:lang w:val="fr-FR"/>
        </w:rPr>
        <w:lastRenderedPageBreak/>
        <w:t>Annexe</w:t>
      </w:r>
      <w:r w:rsidR="009F3205" w:rsidRPr="00711D60">
        <w:rPr>
          <w:rFonts w:ascii="Cambria" w:hAnsi="Cambria" w:cs="Arial"/>
          <w:b/>
          <w:noProof/>
          <w:color w:val="000000"/>
          <w:sz w:val="28"/>
          <w:szCs w:val="28"/>
          <w:lang w:val="fr-FR"/>
        </w:rPr>
        <w:t xml:space="preserve">. </w:t>
      </w:r>
      <w:r w:rsidRPr="00711D60">
        <w:rPr>
          <w:rFonts w:ascii="Cambria" w:hAnsi="Cambria" w:cs="Arial"/>
          <w:b/>
          <w:noProof/>
          <w:color w:val="000000"/>
          <w:sz w:val="28"/>
          <w:szCs w:val="28"/>
          <w:lang w:val="fr-FR"/>
        </w:rPr>
        <w:t>D</w:t>
      </w:r>
    </w:p>
    <w:p w14:paraId="08451625" w14:textId="77777777" w:rsidR="009F3205" w:rsidRPr="00711D60" w:rsidRDefault="009F3205" w:rsidP="009F3205">
      <w:pPr>
        <w:rPr>
          <w:rFonts w:ascii="Cambria" w:hAnsi="Cambria"/>
          <w:lang w:val="fr-FR"/>
        </w:rPr>
      </w:pPr>
    </w:p>
    <w:p w14:paraId="6D5A6E7F" w14:textId="0045C69B" w:rsidR="008738C7" w:rsidRPr="00711D60" w:rsidRDefault="008738C7" w:rsidP="009F3205">
      <w:pPr>
        <w:pStyle w:val="Titre2"/>
        <w:spacing w:before="0" w:after="0"/>
        <w:jc w:val="center"/>
        <w:rPr>
          <w:rFonts w:ascii="Cambria" w:hAnsi="Cambria" w:cs="Arial"/>
          <w:b/>
          <w:noProof/>
          <w:color w:val="000000"/>
          <w:sz w:val="28"/>
          <w:szCs w:val="28"/>
          <w:lang w:val="fr-FR"/>
        </w:rPr>
      </w:pPr>
      <w:r w:rsidRPr="00711D60">
        <w:rPr>
          <w:rFonts w:ascii="Cambria" w:hAnsi="Cambria" w:cs="Arial"/>
          <w:b/>
          <w:noProof/>
          <w:color w:val="000000"/>
          <w:sz w:val="28"/>
          <w:szCs w:val="28"/>
          <w:lang w:val="fr-FR"/>
        </w:rPr>
        <w:t xml:space="preserve">Exemple de Formulaire de réponse aux offres </w:t>
      </w:r>
      <w:r w:rsidR="00C506C9" w:rsidRPr="00711D60">
        <w:rPr>
          <w:rFonts w:ascii="Cambria" w:hAnsi="Cambria" w:cs="Arial"/>
          <w:b/>
          <w:noProof/>
          <w:color w:val="000000"/>
          <w:sz w:val="28"/>
          <w:szCs w:val="28"/>
          <w:lang w:val="fr-FR"/>
        </w:rPr>
        <w:t xml:space="preserve">de </w:t>
      </w:r>
      <w:bookmarkEnd w:id="48"/>
      <w:r w:rsidR="00C506C9" w:rsidRPr="00711D60">
        <w:rPr>
          <w:rFonts w:ascii="Cambria" w:hAnsi="Cambria" w:cs="Arial"/>
          <w:b/>
          <w:noProof/>
          <w:color w:val="000000"/>
          <w:sz w:val="28"/>
          <w:szCs w:val="28"/>
          <w:lang w:val="fr-FR"/>
        </w:rPr>
        <w:t>fournitures</w:t>
      </w:r>
    </w:p>
    <w:bookmarkEnd w:id="49"/>
    <w:p w14:paraId="414DEFA7" w14:textId="77777777" w:rsidR="008738C7" w:rsidRPr="00711D60" w:rsidRDefault="008738C7" w:rsidP="009F3205">
      <w:pPr>
        <w:jc w:val="center"/>
        <w:rPr>
          <w:rFonts w:ascii="Cambria" w:hAnsi="Cambria" w:cs="Arial"/>
          <w:b/>
          <w:color w:val="000000"/>
          <w:sz w:val="28"/>
          <w:szCs w:val="28"/>
          <w:lang w:val="fr-FR"/>
        </w:rPr>
      </w:pPr>
    </w:p>
    <w:p w14:paraId="65EFBAB3" w14:textId="77777777" w:rsidR="008738C7" w:rsidRPr="00711D60" w:rsidRDefault="008738C7" w:rsidP="008738C7">
      <w:pPr>
        <w:pStyle w:val="Titre2"/>
        <w:pBdr>
          <w:top w:val="single" w:sz="4" w:space="6" w:color="auto" w:shadow="1"/>
          <w:left w:val="single" w:sz="4" w:space="4" w:color="auto" w:shadow="1"/>
          <w:bottom w:val="single" w:sz="4" w:space="6" w:color="auto" w:shadow="1"/>
          <w:right w:val="single" w:sz="4" w:space="4" w:color="auto" w:shadow="1"/>
        </w:pBdr>
        <w:shd w:val="pct15" w:color="auto" w:fill="FFFFFF"/>
        <w:jc w:val="center"/>
        <w:rPr>
          <w:rFonts w:ascii="Cambria" w:hAnsi="Cambria" w:cs="Arial"/>
          <w:szCs w:val="24"/>
          <w:lang w:val="fr-FR"/>
        </w:rPr>
      </w:pPr>
      <w:bookmarkStart w:id="50" w:name="_Toc479366416"/>
      <w:r w:rsidRPr="00711D60">
        <w:rPr>
          <w:rFonts w:ascii="Cambria" w:hAnsi="Cambria" w:cs="Arial"/>
          <w:szCs w:val="24"/>
          <w:lang w:val="fr-FR"/>
        </w:rPr>
        <w:t>FORMULAIRE DES OFFRES POUR L’APPEL D’OFFRES</w:t>
      </w:r>
      <w:bookmarkEnd w:id="50"/>
      <w:r w:rsidRPr="00711D60">
        <w:rPr>
          <w:rFonts w:ascii="Cambria" w:hAnsi="Cambria" w:cs="Arial"/>
          <w:szCs w:val="24"/>
          <w:lang w:val="fr-FR"/>
        </w:rPr>
        <w:t xml:space="preserve"> </w:t>
      </w:r>
      <w:r w:rsidRPr="00711D60">
        <w:rPr>
          <w:rFonts w:ascii="Cambria" w:hAnsi="Cambria" w:cs="Arial"/>
          <w:szCs w:val="24"/>
          <w:lang w:val="fr-FR"/>
        </w:rPr>
        <w:br/>
      </w:r>
      <w:r w:rsidRPr="00711D60">
        <w:rPr>
          <w:rFonts w:ascii="Cambria" w:hAnsi="Cambria" w:cs="Arial"/>
          <w:sz w:val="22"/>
          <w:szCs w:val="22"/>
          <w:lang w:val="fr-FR"/>
        </w:rPr>
        <w:t>REF</w:t>
      </w:r>
    </w:p>
    <w:p w14:paraId="38DA477C" w14:textId="77777777" w:rsidR="008738C7" w:rsidRPr="00711D60" w:rsidRDefault="008738C7" w:rsidP="008738C7">
      <w:pPr>
        <w:pStyle w:val="Corpsdetexte2"/>
        <w:rPr>
          <w:rFonts w:ascii="Cambria" w:hAnsi="Cambria"/>
          <w:b/>
          <w:bCs/>
          <w:sz w:val="22"/>
          <w:szCs w:val="22"/>
          <w:lang w:val="fr-FR"/>
        </w:rPr>
      </w:pPr>
    </w:p>
    <w:p w14:paraId="28F52D73" w14:textId="77777777" w:rsidR="008738C7" w:rsidRPr="00711D60" w:rsidRDefault="008738C7" w:rsidP="008738C7">
      <w:pPr>
        <w:spacing w:before="80"/>
        <w:ind w:left="2835" w:hanging="2835"/>
        <w:jc w:val="both"/>
        <w:rPr>
          <w:rFonts w:ascii="Cambria" w:hAnsi="Cambria" w:cs="Arial"/>
          <w:sz w:val="22"/>
          <w:szCs w:val="22"/>
          <w:lang w:val="fr-FR"/>
        </w:rPr>
      </w:pPr>
      <w:r w:rsidRPr="00711D60">
        <w:rPr>
          <w:rFonts w:ascii="Cambria" w:hAnsi="Cambria" w:cs="Arial"/>
          <w:bCs/>
          <w:sz w:val="22"/>
          <w:szCs w:val="22"/>
          <w:lang w:val="fr-FR"/>
        </w:rPr>
        <w:t>Nom du soumissionnaire</w:t>
      </w:r>
      <w:r w:rsidRPr="00711D60">
        <w:rPr>
          <w:rFonts w:ascii="Cambria" w:hAnsi="Cambria" w:cs="Arial"/>
          <w:sz w:val="22"/>
          <w:szCs w:val="22"/>
          <w:lang w:val="fr-FR"/>
        </w:rPr>
        <w:t xml:space="preserve"> :</w:t>
      </w:r>
      <w:r w:rsidRPr="00711D60">
        <w:rPr>
          <w:rFonts w:ascii="Cambria" w:hAnsi="Cambria" w:cs="Arial"/>
          <w:sz w:val="22"/>
          <w:szCs w:val="22"/>
          <w:lang w:val="fr-FR"/>
        </w:rPr>
        <w:tab/>
        <w:t>______________________________</w:t>
      </w:r>
    </w:p>
    <w:p w14:paraId="60DD609A" w14:textId="77777777" w:rsidR="008738C7" w:rsidRPr="00711D60" w:rsidRDefault="008738C7" w:rsidP="008738C7">
      <w:pPr>
        <w:spacing w:before="80"/>
        <w:ind w:left="2835" w:hanging="2835"/>
        <w:jc w:val="both"/>
        <w:rPr>
          <w:rFonts w:ascii="Cambria" w:hAnsi="Cambria" w:cs="Arial"/>
          <w:sz w:val="22"/>
          <w:szCs w:val="22"/>
          <w:lang w:val="fr-FR"/>
        </w:rPr>
      </w:pPr>
    </w:p>
    <w:p w14:paraId="27CFED42" w14:textId="77777777" w:rsidR="008738C7" w:rsidRPr="00711D60" w:rsidRDefault="008738C7" w:rsidP="008738C7">
      <w:pPr>
        <w:spacing w:before="80"/>
        <w:ind w:left="2835" w:hanging="2835"/>
        <w:jc w:val="both"/>
        <w:rPr>
          <w:rFonts w:ascii="Cambria" w:hAnsi="Cambria" w:cs="Arial"/>
          <w:sz w:val="22"/>
          <w:szCs w:val="22"/>
          <w:lang w:val="fr-FR"/>
        </w:rPr>
      </w:pPr>
      <w:r w:rsidRPr="00711D60">
        <w:rPr>
          <w:rFonts w:ascii="Cambria" w:hAnsi="Cambria" w:cs="Arial"/>
          <w:sz w:val="22"/>
          <w:szCs w:val="22"/>
          <w:lang w:val="fr-FR"/>
        </w:rPr>
        <w:t>Nom du représentant légal :</w:t>
      </w:r>
      <w:r w:rsidRPr="00711D60">
        <w:rPr>
          <w:rFonts w:ascii="Cambria" w:hAnsi="Cambria" w:cs="Arial"/>
          <w:sz w:val="22"/>
          <w:szCs w:val="22"/>
          <w:lang w:val="fr-FR"/>
        </w:rPr>
        <w:tab/>
        <w:t>______________________________</w:t>
      </w:r>
    </w:p>
    <w:p w14:paraId="6ECDB35F" w14:textId="77777777" w:rsidR="008738C7" w:rsidRPr="00711D60" w:rsidRDefault="008738C7" w:rsidP="008738C7">
      <w:pPr>
        <w:ind w:left="2552" w:hanging="2552"/>
        <w:jc w:val="both"/>
        <w:rPr>
          <w:rFonts w:ascii="Cambria" w:hAnsi="Cambria" w:cs="Arial"/>
          <w:sz w:val="22"/>
          <w:szCs w:val="22"/>
          <w:lang w:val="fr-FR"/>
        </w:rPr>
      </w:pPr>
    </w:p>
    <w:p w14:paraId="64673EC4" w14:textId="75E35D23" w:rsidR="008738C7" w:rsidRPr="00711D60" w:rsidRDefault="008738C7" w:rsidP="008738C7">
      <w:pPr>
        <w:spacing w:before="80"/>
        <w:jc w:val="both"/>
        <w:rPr>
          <w:rFonts w:ascii="Cambria" w:hAnsi="Cambria" w:cs="Arial"/>
          <w:b/>
          <w:bCs/>
          <w:sz w:val="22"/>
          <w:szCs w:val="22"/>
          <w:lang w:val="fr-FR"/>
        </w:rPr>
      </w:pPr>
      <w:r w:rsidRPr="00711D60">
        <w:rPr>
          <w:rFonts w:ascii="Cambria" w:hAnsi="Cambria" w:cs="Arial"/>
          <w:sz w:val="22"/>
          <w:szCs w:val="22"/>
          <w:lang w:val="fr-FR"/>
        </w:rPr>
        <w:t xml:space="preserve">Consentons à répondre favorablement aux conditions mentionnées dans l’avis d’Appel </w:t>
      </w:r>
      <w:r w:rsidR="009F3205" w:rsidRPr="00711D60">
        <w:rPr>
          <w:rFonts w:ascii="Cambria" w:hAnsi="Cambria" w:cs="Arial"/>
          <w:sz w:val="22"/>
          <w:szCs w:val="22"/>
          <w:lang w:val="fr-FR"/>
        </w:rPr>
        <w:t>d’offres REF</w:t>
      </w:r>
      <w:r w:rsidR="00C506C9" w:rsidRPr="00711D60">
        <w:rPr>
          <w:rFonts w:ascii="Cambria" w:hAnsi="Cambria" w:cs="Arial"/>
          <w:sz w:val="22"/>
          <w:szCs w:val="22"/>
          <w:lang w:val="fr-FR"/>
        </w:rPr>
        <w:t>----------------------------</w:t>
      </w:r>
      <w:r w:rsidRPr="00711D60">
        <w:rPr>
          <w:rFonts w:ascii="Cambria" w:hAnsi="Cambria" w:cs="Arial"/>
          <w:b/>
          <w:bCs/>
          <w:sz w:val="24"/>
          <w:szCs w:val="24"/>
          <w:lang w:val="fr-FR"/>
        </w:rPr>
        <w:t xml:space="preserve"> </w:t>
      </w:r>
      <w:r w:rsidRPr="00711D60">
        <w:rPr>
          <w:rFonts w:ascii="Cambria" w:hAnsi="Cambria" w:cs="Arial"/>
          <w:sz w:val="22"/>
          <w:szCs w:val="22"/>
          <w:lang w:val="fr-FR"/>
        </w:rPr>
        <w:t>proposons les prix suivants :</w:t>
      </w:r>
    </w:p>
    <w:p w14:paraId="67DFDDC3" w14:textId="77777777" w:rsidR="008738C7" w:rsidRPr="00711D60" w:rsidRDefault="008738C7" w:rsidP="008738C7">
      <w:pPr>
        <w:spacing w:before="120"/>
        <w:ind w:left="284" w:hanging="284"/>
        <w:jc w:val="both"/>
        <w:rPr>
          <w:rFonts w:ascii="Cambria" w:hAnsi="Cambria" w:cs="Arial"/>
          <w:b/>
          <w:smallCaps/>
          <w:sz w:val="22"/>
          <w:szCs w:val="22"/>
          <w:u w:val="single"/>
          <w:lang w:val="en-US"/>
        </w:rPr>
      </w:pPr>
      <w:r w:rsidRPr="00711D60">
        <w:rPr>
          <w:rFonts w:ascii="Cambria" w:hAnsi="Cambria" w:cs="Arial"/>
          <w:b/>
          <w:smallCaps/>
          <w:sz w:val="22"/>
          <w:szCs w:val="22"/>
          <w:u w:val="single"/>
          <w:lang w:val="en-US"/>
        </w:rPr>
        <w:t xml:space="preserve">Réf: </w:t>
      </w:r>
    </w:p>
    <w:p w14:paraId="124B65A6" w14:textId="77777777" w:rsidR="008738C7" w:rsidRPr="00711D60" w:rsidRDefault="008738C7" w:rsidP="008738C7">
      <w:pPr>
        <w:ind w:left="284" w:hanging="284"/>
        <w:jc w:val="both"/>
        <w:rPr>
          <w:rFonts w:ascii="Cambria" w:hAnsi="Cambria"/>
          <w:b/>
          <w:smallCaps/>
          <w:sz w:val="22"/>
          <w:szCs w:val="22"/>
          <w:u w:val="single"/>
          <w:lang w:val="en-US"/>
        </w:rPr>
      </w:pPr>
    </w:p>
    <w:tbl>
      <w:tblPr>
        <w:tblW w:w="9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969"/>
        <w:gridCol w:w="1275"/>
        <w:gridCol w:w="1553"/>
        <w:gridCol w:w="2126"/>
      </w:tblGrid>
      <w:tr w:rsidR="008738C7" w:rsidRPr="00711D60" w14:paraId="6244218F" w14:textId="77777777" w:rsidTr="00644381">
        <w:trPr>
          <w:trHeight w:val="688"/>
          <w:tblHeader/>
        </w:trPr>
        <w:tc>
          <w:tcPr>
            <w:tcW w:w="709" w:type="dxa"/>
            <w:shd w:val="clear" w:color="auto" w:fill="C0C0C0"/>
            <w:vAlign w:val="center"/>
          </w:tcPr>
          <w:p w14:paraId="718742AE" w14:textId="77777777" w:rsidR="008738C7" w:rsidRPr="00711D60" w:rsidRDefault="008738C7" w:rsidP="00644381">
            <w:pPr>
              <w:jc w:val="center"/>
              <w:rPr>
                <w:rFonts w:ascii="Cambria" w:hAnsi="Cambria" w:cs="Arial"/>
                <w:b/>
                <w:bCs/>
                <w:sz w:val="22"/>
                <w:szCs w:val="22"/>
                <w:lang w:val="fr-FR"/>
              </w:rPr>
            </w:pPr>
            <w:r w:rsidRPr="00711D60">
              <w:rPr>
                <w:rFonts w:ascii="Cambria" w:hAnsi="Cambria" w:cs="Arial"/>
                <w:b/>
                <w:bCs/>
                <w:sz w:val="22"/>
                <w:szCs w:val="22"/>
                <w:lang w:val="fr-FR"/>
              </w:rPr>
              <w:t>No</w:t>
            </w:r>
          </w:p>
        </w:tc>
        <w:tc>
          <w:tcPr>
            <w:tcW w:w="3969" w:type="dxa"/>
            <w:shd w:val="clear" w:color="auto" w:fill="C0C0C0"/>
            <w:vAlign w:val="center"/>
          </w:tcPr>
          <w:p w14:paraId="6D1601F2" w14:textId="77777777" w:rsidR="008738C7" w:rsidRPr="00711D60" w:rsidRDefault="008738C7" w:rsidP="00644381">
            <w:pPr>
              <w:jc w:val="center"/>
              <w:rPr>
                <w:rFonts w:ascii="Cambria" w:hAnsi="Cambria" w:cs="Arial"/>
                <w:b/>
                <w:bCs/>
                <w:sz w:val="22"/>
                <w:szCs w:val="22"/>
                <w:lang w:val="fr-FR"/>
              </w:rPr>
            </w:pPr>
            <w:r w:rsidRPr="00711D60">
              <w:rPr>
                <w:rFonts w:ascii="Cambria" w:hAnsi="Cambria" w:cs="Arial"/>
                <w:b/>
                <w:bCs/>
                <w:sz w:val="22"/>
                <w:szCs w:val="22"/>
                <w:lang w:val="fr-FR"/>
              </w:rPr>
              <w:t>Désignation</w:t>
            </w:r>
          </w:p>
        </w:tc>
        <w:tc>
          <w:tcPr>
            <w:tcW w:w="1275" w:type="dxa"/>
            <w:shd w:val="clear" w:color="auto" w:fill="C0C0C0"/>
            <w:vAlign w:val="center"/>
          </w:tcPr>
          <w:p w14:paraId="0055A11F" w14:textId="77777777" w:rsidR="008738C7" w:rsidRPr="00711D60" w:rsidRDefault="008738C7" w:rsidP="00644381">
            <w:pPr>
              <w:jc w:val="center"/>
              <w:rPr>
                <w:rFonts w:ascii="Cambria" w:hAnsi="Cambria" w:cs="Arial"/>
                <w:b/>
                <w:bCs/>
                <w:sz w:val="22"/>
                <w:szCs w:val="22"/>
                <w:lang w:val="fr-FR"/>
              </w:rPr>
            </w:pPr>
            <w:r w:rsidRPr="00711D60">
              <w:rPr>
                <w:rFonts w:ascii="Cambria" w:hAnsi="Cambria" w:cs="Arial"/>
                <w:b/>
                <w:bCs/>
                <w:sz w:val="22"/>
                <w:szCs w:val="22"/>
                <w:lang w:val="fr-FR"/>
              </w:rPr>
              <w:t>Unité</w:t>
            </w:r>
          </w:p>
        </w:tc>
        <w:tc>
          <w:tcPr>
            <w:tcW w:w="1553" w:type="dxa"/>
            <w:shd w:val="clear" w:color="auto" w:fill="C0C0C0"/>
            <w:vAlign w:val="center"/>
          </w:tcPr>
          <w:p w14:paraId="7012CDA5" w14:textId="77777777" w:rsidR="008738C7" w:rsidRPr="00711D60" w:rsidRDefault="008738C7" w:rsidP="00644381">
            <w:pPr>
              <w:jc w:val="center"/>
              <w:rPr>
                <w:rFonts w:ascii="Cambria" w:hAnsi="Cambria" w:cs="Arial"/>
                <w:b/>
                <w:bCs/>
                <w:sz w:val="22"/>
                <w:szCs w:val="22"/>
                <w:lang w:val="fr-FR"/>
              </w:rPr>
            </w:pPr>
            <w:r w:rsidRPr="00711D60">
              <w:rPr>
                <w:rFonts w:ascii="Cambria" w:hAnsi="Cambria" w:cs="Arial"/>
                <w:b/>
                <w:bCs/>
                <w:sz w:val="22"/>
                <w:szCs w:val="22"/>
                <w:lang w:val="fr-FR"/>
              </w:rPr>
              <w:t>Prix unitaire TTC</w:t>
            </w:r>
          </w:p>
        </w:tc>
        <w:tc>
          <w:tcPr>
            <w:tcW w:w="2126" w:type="dxa"/>
            <w:shd w:val="clear" w:color="auto" w:fill="C0C0C0"/>
            <w:vAlign w:val="center"/>
          </w:tcPr>
          <w:p w14:paraId="1C68134E" w14:textId="77777777" w:rsidR="008738C7" w:rsidRPr="00711D60" w:rsidRDefault="008738C7" w:rsidP="00644381">
            <w:pPr>
              <w:jc w:val="center"/>
              <w:rPr>
                <w:rFonts w:ascii="Cambria" w:hAnsi="Cambria" w:cs="Arial"/>
                <w:b/>
                <w:bCs/>
                <w:sz w:val="22"/>
                <w:szCs w:val="22"/>
                <w:lang w:val="fr-FR"/>
              </w:rPr>
            </w:pPr>
            <w:r w:rsidRPr="00711D60">
              <w:rPr>
                <w:rFonts w:ascii="Cambria" w:hAnsi="Cambria" w:cs="Arial"/>
                <w:b/>
                <w:bCs/>
                <w:sz w:val="22"/>
                <w:szCs w:val="22"/>
                <w:lang w:val="fr-FR"/>
              </w:rPr>
              <w:t>Remarque</w:t>
            </w:r>
          </w:p>
          <w:p w14:paraId="5FB94976" w14:textId="77777777" w:rsidR="008738C7" w:rsidRPr="00711D60" w:rsidRDefault="008738C7" w:rsidP="00644381">
            <w:pPr>
              <w:jc w:val="center"/>
              <w:rPr>
                <w:rFonts w:ascii="Cambria" w:hAnsi="Cambria" w:cs="Arial"/>
                <w:b/>
                <w:bCs/>
                <w:sz w:val="22"/>
                <w:szCs w:val="22"/>
                <w:lang w:val="fr-FR"/>
              </w:rPr>
            </w:pPr>
            <w:r w:rsidRPr="00711D60">
              <w:rPr>
                <w:rFonts w:ascii="Cambria" w:hAnsi="Cambria" w:cs="Arial"/>
                <w:b/>
                <w:bCs/>
                <w:sz w:val="22"/>
                <w:szCs w:val="22"/>
                <w:lang w:val="fr-FR"/>
              </w:rPr>
              <w:t>(marque, modèle, photo)</w:t>
            </w:r>
          </w:p>
        </w:tc>
      </w:tr>
      <w:tr w:rsidR="008738C7" w:rsidRPr="00711D60" w14:paraId="59B7F842" w14:textId="77777777" w:rsidTr="00644381">
        <w:trPr>
          <w:trHeight w:hRule="exact" w:val="510"/>
        </w:trPr>
        <w:tc>
          <w:tcPr>
            <w:tcW w:w="709" w:type="dxa"/>
            <w:tcBorders>
              <w:bottom w:val="single" w:sz="4" w:space="0" w:color="auto"/>
            </w:tcBorders>
            <w:vAlign w:val="center"/>
          </w:tcPr>
          <w:p w14:paraId="6AC86827" w14:textId="77777777" w:rsidR="008738C7" w:rsidRPr="00711D60" w:rsidRDefault="008738C7" w:rsidP="00644381">
            <w:pPr>
              <w:jc w:val="center"/>
              <w:rPr>
                <w:rFonts w:ascii="Cambria" w:hAnsi="Cambria" w:cs="Arial"/>
                <w:color w:val="000000"/>
                <w:sz w:val="22"/>
                <w:szCs w:val="22"/>
                <w:lang w:val="fr-FR"/>
              </w:rPr>
            </w:pPr>
            <w:r w:rsidRPr="00711D60">
              <w:rPr>
                <w:rFonts w:ascii="Cambria" w:hAnsi="Cambria" w:cs="Arial"/>
                <w:color w:val="000000"/>
                <w:sz w:val="22"/>
                <w:szCs w:val="22"/>
                <w:lang w:val="fr-FR"/>
              </w:rPr>
              <w:t>1</w:t>
            </w:r>
          </w:p>
        </w:tc>
        <w:tc>
          <w:tcPr>
            <w:tcW w:w="3969" w:type="dxa"/>
            <w:tcBorders>
              <w:bottom w:val="single" w:sz="4" w:space="0" w:color="auto"/>
            </w:tcBorders>
            <w:vAlign w:val="center"/>
          </w:tcPr>
          <w:p w14:paraId="25508E04" w14:textId="77777777" w:rsidR="008738C7" w:rsidRPr="00711D60" w:rsidRDefault="008738C7" w:rsidP="00644381">
            <w:pPr>
              <w:rPr>
                <w:rFonts w:ascii="Cambria" w:hAnsi="Cambria" w:cs="Arial"/>
                <w:sz w:val="22"/>
                <w:szCs w:val="22"/>
                <w:lang w:val="fr-FR"/>
              </w:rPr>
            </w:pPr>
          </w:p>
        </w:tc>
        <w:tc>
          <w:tcPr>
            <w:tcW w:w="1275" w:type="dxa"/>
            <w:tcBorders>
              <w:bottom w:val="single" w:sz="4" w:space="0" w:color="auto"/>
            </w:tcBorders>
            <w:vAlign w:val="center"/>
          </w:tcPr>
          <w:p w14:paraId="1E64EE05" w14:textId="77777777" w:rsidR="008738C7" w:rsidRPr="00711D60" w:rsidRDefault="008738C7" w:rsidP="00644381">
            <w:pPr>
              <w:rPr>
                <w:rFonts w:ascii="Cambria" w:hAnsi="Cambria" w:cs="Arial"/>
                <w:sz w:val="22"/>
                <w:szCs w:val="22"/>
                <w:lang w:val="fr-FR"/>
              </w:rPr>
            </w:pPr>
            <w:r w:rsidRPr="00711D60">
              <w:rPr>
                <w:rFonts w:ascii="Cambria" w:hAnsi="Cambria" w:cs="Arial"/>
                <w:sz w:val="22"/>
                <w:szCs w:val="22"/>
                <w:lang w:val="fr-FR"/>
              </w:rPr>
              <w:t>Unité</w:t>
            </w:r>
          </w:p>
        </w:tc>
        <w:tc>
          <w:tcPr>
            <w:tcW w:w="1553" w:type="dxa"/>
            <w:tcBorders>
              <w:bottom w:val="single" w:sz="4" w:space="0" w:color="auto"/>
            </w:tcBorders>
            <w:vAlign w:val="center"/>
          </w:tcPr>
          <w:p w14:paraId="210C02FF" w14:textId="77777777" w:rsidR="008738C7" w:rsidRPr="00711D60" w:rsidRDefault="008738C7" w:rsidP="00644381">
            <w:pPr>
              <w:rPr>
                <w:rFonts w:ascii="Cambria" w:hAnsi="Cambria" w:cs="Arial"/>
                <w:b/>
                <w:bCs/>
                <w:sz w:val="22"/>
                <w:szCs w:val="22"/>
                <w:lang w:val="fr-FR"/>
              </w:rPr>
            </w:pPr>
          </w:p>
        </w:tc>
        <w:tc>
          <w:tcPr>
            <w:tcW w:w="2126" w:type="dxa"/>
            <w:tcBorders>
              <w:bottom w:val="single" w:sz="4" w:space="0" w:color="auto"/>
            </w:tcBorders>
            <w:vAlign w:val="center"/>
          </w:tcPr>
          <w:p w14:paraId="64DBA78F" w14:textId="77777777" w:rsidR="008738C7" w:rsidRPr="00711D60" w:rsidRDefault="008738C7" w:rsidP="00644381">
            <w:pPr>
              <w:rPr>
                <w:rFonts w:ascii="Cambria" w:hAnsi="Cambria" w:cs="Arial"/>
                <w:b/>
                <w:bCs/>
                <w:sz w:val="22"/>
                <w:szCs w:val="22"/>
                <w:lang w:val="fr-FR"/>
              </w:rPr>
            </w:pPr>
          </w:p>
        </w:tc>
      </w:tr>
      <w:tr w:rsidR="008738C7" w:rsidRPr="00711D60" w14:paraId="565BA5D4" w14:textId="77777777" w:rsidTr="00644381">
        <w:trPr>
          <w:trHeight w:hRule="exact" w:val="510"/>
        </w:trPr>
        <w:tc>
          <w:tcPr>
            <w:tcW w:w="709" w:type="dxa"/>
            <w:tcBorders>
              <w:bottom w:val="single" w:sz="4" w:space="0" w:color="auto"/>
            </w:tcBorders>
            <w:vAlign w:val="center"/>
          </w:tcPr>
          <w:p w14:paraId="01BBD79E" w14:textId="77777777" w:rsidR="008738C7" w:rsidRPr="00711D60" w:rsidRDefault="008738C7" w:rsidP="00644381">
            <w:pPr>
              <w:jc w:val="center"/>
              <w:rPr>
                <w:rFonts w:ascii="Cambria" w:hAnsi="Cambria" w:cs="Arial"/>
                <w:color w:val="000000"/>
                <w:sz w:val="22"/>
                <w:szCs w:val="22"/>
                <w:lang w:val="fr-FR"/>
              </w:rPr>
            </w:pPr>
            <w:r w:rsidRPr="00711D60">
              <w:rPr>
                <w:rFonts w:ascii="Cambria" w:hAnsi="Cambria" w:cs="Arial"/>
                <w:color w:val="000000"/>
                <w:sz w:val="22"/>
                <w:szCs w:val="22"/>
                <w:lang w:val="fr-FR"/>
              </w:rPr>
              <w:t>2</w:t>
            </w:r>
          </w:p>
        </w:tc>
        <w:tc>
          <w:tcPr>
            <w:tcW w:w="3969" w:type="dxa"/>
            <w:tcBorders>
              <w:bottom w:val="single" w:sz="4" w:space="0" w:color="auto"/>
            </w:tcBorders>
            <w:vAlign w:val="center"/>
          </w:tcPr>
          <w:p w14:paraId="1E4B817F" w14:textId="77777777" w:rsidR="008738C7" w:rsidRPr="00711D60" w:rsidRDefault="008738C7" w:rsidP="00644381">
            <w:pPr>
              <w:rPr>
                <w:rFonts w:ascii="Cambria" w:hAnsi="Cambria" w:cs="Arial"/>
                <w:sz w:val="22"/>
                <w:szCs w:val="22"/>
                <w:lang w:val="fr-FR"/>
              </w:rPr>
            </w:pPr>
          </w:p>
        </w:tc>
        <w:tc>
          <w:tcPr>
            <w:tcW w:w="1275" w:type="dxa"/>
            <w:tcBorders>
              <w:bottom w:val="single" w:sz="4" w:space="0" w:color="auto"/>
            </w:tcBorders>
            <w:vAlign w:val="center"/>
          </w:tcPr>
          <w:p w14:paraId="51B3A859" w14:textId="77777777" w:rsidR="008738C7" w:rsidRPr="00711D60" w:rsidRDefault="008738C7" w:rsidP="00644381">
            <w:pPr>
              <w:rPr>
                <w:rFonts w:ascii="Cambria" w:hAnsi="Cambria" w:cs="Arial"/>
                <w:sz w:val="22"/>
                <w:szCs w:val="22"/>
                <w:lang w:val="fr-FR"/>
              </w:rPr>
            </w:pPr>
            <w:r w:rsidRPr="00711D60">
              <w:rPr>
                <w:rFonts w:ascii="Cambria" w:hAnsi="Cambria" w:cs="Arial"/>
                <w:sz w:val="22"/>
                <w:szCs w:val="22"/>
                <w:lang w:val="fr-FR"/>
              </w:rPr>
              <w:t>Unité</w:t>
            </w:r>
          </w:p>
        </w:tc>
        <w:tc>
          <w:tcPr>
            <w:tcW w:w="1553" w:type="dxa"/>
            <w:tcBorders>
              <w:bottom w:val="single" w:sz="4" w:space="0" w:color="auto"/>
            </w:tcBorders>
            <w:vAlign w:val="center"/>
          </w:tcPr>
          <w:p w14:paraId="744E4C8C" w14:textId="77777777" w:rsidR="008738C7" w:rsidRPr="00711D60" w:rsidRDefault="008738C7" w:rsidP="00644381">
            <w:pPr>
              <w:rPr>
                <w:rFonts w:ascii="Cambria" w:hAnsi="Cambria" w:cs="Arial"/>
                <w:b/>
                <w:bCs/>
                <w:sz w:val="22"/>
                <w:szCs w:val="22"/>
                <w:lang w:val="fr-FR"/>
              </w:rPr>
            </w:pPr>
          </w:p>
        </w:tc>
        <w:tc>
          <w:tcPr>
            <w:tcW w:w="2126" w:type="dxa"/>
            <w:tcBorders>
              <w:bottom w:val="single" w:sz="4" w:space="0" w:color="auto"/>
            </w:tcBorders>
            <w:vAlign w:val="center"/>
          </w:tcPr>
          <w:p w14:paraId="7ADB9E7A" w14:textId="77777777" w:rsidR="008738C7" w:rsidRPr="00711D60" w:rsidRDefault="008738C7" w:rsidP="00644381">
            <w:pPr>
              <w:rPr>
                <w:rFonts w:ascii="Cambria" w:hAnsi="Cambria" w:cs="Arial"/>
                <w:b/>
                <w:bCs/>
                <w:sz w:val="22"/>
                <w:szCs w:val="22"/>
                <w:lang w:val="fr-FR"/>
              </w:rPr>
            </w:pPr>
          </w:p>
        </w:tc>
      </w:tr>
      <w:tr w:rsidR="008738C7" w:rsidRPr="00711D60" w14:paraId="0F312453" w14:textId="77777777" w:rsidTr="00644381">
        <w:trPr>
          <w:trHeight w:hRule="exact" w:val="510"/>
        </w:trPr>
        <w:tc>
          <w:tcPr>
            <w:tcW w:w="709" w:type="dxa"/>
            <w:tcBorders>
              <w:bottom w:val="single" w:sz="4" w:space="0" w:color="auto"/>
            </w:tcBorders>
            <w:vAlign w:val="center"/>
          </w:tcPr>
          <w:p w14:paraId="14F5AB6E" w14:textId="77777777" w:rsidR="008738C7" w:rsidRPr="00711D60" w:rsidRDefault="008738C7" w:rsidP="00644381">
            <w:pPr>
              <w:jc w:val="center"/>
              <w:rPr>
                <w:rFonts w:ascii="Cambria" w:hAnsi="Cambria" w:cs="Arial"/>
                <w:color w:val="000000"/>
                <w:sz w:val="22"/>
                <w:szCs w:val="22"/>
                <w:lang w:val="fr-FR"/>
              </w:rPr>
            </w:pPr>
            <w:r w:rsidRPr="00711D60">
              <w:rPr>
                <w:rFonts w:ascii="Cambria" w:hAnsi="Cambria" w:cs="Arial"/>
                <w:color w:val="000000"/>
                <w:sz w:val="22"/>
                <w:szCs w:val="22"/>
                <w:lang w:val="fr-FR"/>
              </w:rPr>
              <w:t>3</w:t>
            </w:r>
          </w:p>
        </w:tc>
        <w:tc>
          <w:tcPr>
            <w:tcW w:w="3969" w:type="dxa"/>
            <w:tcBorders>
              <w:bottom w:val="single" w:sz="4" w:space="0" w:color="auto"/>
            </w:tcBorders>
            <w:vAlign w:val="center"/>
          </w:tcPr>
          <w:p w14:paraId="2FBE66A4" w14:textId="77777777" w:rsidR="008738C7" w:rsidRPr="00711D60" w:rsidRDefault="008738C7" w:rsidP="00644381">
            <w:pPr>
              <w:rPr>
                <w:rFonts w:ascii="Cambria" w:hAnsi="Cambria" w:cs="Arial"/>
                <w:sz w:val="22"/>
                <w:szCs w:val="22"/>
                <w:lang w:val="fr-FR"/>
              </w:rPr>
            </w:pPr>
          </w:p>
        </w:tc>
        <w:tc>
          <w:tcPr>
            <w:tcW w:w="1275" w:type="dxa"/>
            <w:tcBorders>
              <w:bottom w:val="single" w:sz="4" w:space="0" w:color="auto"/>
            </w:tcBorders>
            <w:vAlign w:val="center"/>
          </w:tcPr>
          <w:p w14:paraId="36746697" w14:textId="77777777" w:rsidR="008738C7" w:rsidRPr="00711D60" w:rsidRDefault="008738C7" w:rsidP="00644381">
            <w:pPr>
              <w:rPr>
                <w:rFonts w:ascii="Cambria" w:hAnsi="Cambria" w:cs="Arial"/>
                <w:sz w:val="22"/>
                <w:szCs w:val="22"/>
                <w:lang w:val="fr-FR"/>
              </w:rPr>
            </w:pPr>
            <w:r w:rsidRPr="00711D60">
              <w:rPr>
                <w:rFonts w:ascii="Cambria" w:hAnsi="Cambria" w:cs="Arial"/>
                <w:sz w:val="22"/>
                <w:szCs w:val="22"/>
                <w:lang w:val="fr-FR"/>
              </w:rPr>
              <w:t>Unité</w:t>
            </w:r>
          </w:p>
        </w:tc>
        <w:tc>
          <w:tcPr>
            <w:tcW w:w="1553" w:type="dxa"/>
            <w:tcBorders>
              <w:bottom w:val="single" w:sz="4" w:space="0" w:color="auto"/>
            </w:tcBorders>
            <w:vAlign w:val="center"/>
          </w:tcPr>
          <w:p w14:paraId="2A906D7F" w14:textId="77777777" w:rsidR="008738C7" w:rsidRPr="00711D60" w:rsidRDefault="008738C7" w:rsidP="00644381">
            <w:pPr>
              <w:rPr>
                <w:rFonts w:ascii="Cambria" w:hAnsi="Cambria" w:cs="Arial"/>
                <w:b/>
                <w:bCs/>
                <w:sz w:val="22"/>
                <w:szCs w:val="22"/>
                <w:lang w:val="fr-FR"/>
              </w:rPr>
            </w:pPr>
          </w:p>
        </w:tc>
        <w:tc>
          <w:tcPr>
            <w:tcW w:w="2126" w:type="dxa"/>
            <w:tcBorders>
              <w:bottom w:val="single" w:sz="4" w:space="0" w:color="auto"/>
            </w:tcBorders>
            <w:vAlign w:val="center"/>
          </w:tcPr>
          <w:p w14:paraId="01C57549" w14:textId="77777777" w:rsidR="008738C7" w:rsidRPr="00711D60" w:rsidRDefault="008738C7" w:rsidP="00644381">
            <w:pPr>
              <w:rPr>
                <w:rFonts w:ascii="Cambria" w:hAnsi="Cambria" w:cs="Arial"/>
                <w:b/>
                <w:bCs/>
                <w:sz w:val="22"/>
                <w:szCs w:val="22"/>
                <w:lang w:val="fr-FR"/>
              </w:rPr>
            </w:pPr>
          </w:p>
        </w:tc>
      </w:tr>
      <w:tr w:rsidR="008738C7" w:rsidRPr="00711D60" w14:paraId="249DAA3F" w14:textId="77777777" w:rsidTr="00644381">
        <w:trPr>
          <w:trHeight w:hRule="exact" w:val="510"/>
        </w:trPr>
        <w:tc>
          <w:tcPr>
            <w:tcW w:w="709" w:type="dxa"/>
            <w:tcBorders>
              <w:bottom w:val="single" w:sz="4" w:space="0" w:color="auto"/>
            </w:tcBorders>
            <w:vAlign w:val="center"/>
          </w:tcPr>
          <w:p w14:paraId="6B4B3D79" w14:textId="77777777" w:rsidR="008738C7" w:rsidRPr="00711D60" w:rsidRDefault="008738C7" w:rsidP="00644381">
            <w:pPr>
              <w:jc w:val="center"/>
              <w:rPr>
                <w:rFonts w:ascii="Cambria" w:hAnsi="Cambria" w:cs="Arial"/>
                <w:color w:val="000000"/>
                <w:sz w:val="22"/>
                <w:szCs w:val="22"/>
                <w:lang w:val="fr-FR"/>
              </w:rPr>
            </w:pPr>
            <w:r w:rsidRPr="00711D60">
              <w:rPr>
                <w:rFonts w:ascii="Cambria" w:hAnsi="Cambria" w:cs="Arial"/>
                <w:color w:val="000000"/>
                <w:sz w:val="22"/>
                <w:szCs w:val="22"/>
                <w:lang w:val="fr-FR"/>
              </w:rPr>
              <w:t>4</w:t>
            </w:r>
          </w:p>
        </w:tc>
        <w:tc>
          <w:tcPr>
            <w:tcW w:w="3969" w:type="dxa"/>
            <w:tcBorders>
              <w:bottom w:val="single" w:sz="4" w:space="0" w:color="auto"/>
            </w:tcBorders>
            <w:vAlign w:val="center"/>
          </w:tcPr>
          <w:p w14:paraId="40823A13" w14:textId="77777777" w:rsidR="008738C7" w:rsidRPr="00711D60" w:rsidRDefault="008738C7" w:rsidP="00644381">
            <w:pPr>
              <w:rPr>
                <w:rFonts w:ascii="Cambria" w:hAnsi="Cambria" w:cs="Arial"/>
                <w:sz w:val="22"/>
                <w:szCs w:val="22"/>
                <w:lang w:val="fr-FR"/>
              </w:rPr>
            </w:pPr>
          </w:p>
        </w:tc>
        <w:tc>
          <w:tcPr>
            <w:tcW w:w="1275" w:type="dxa"/>
            <w:tcBorders>
              <w:bottom w:val="single" w:sz="4" w:space="0" w:color="auto"/>
            </w:tcBorders>
            <w:vAlign w:val="center"/>
          </w:tcPr>
          <w:p w14:paraId="5EFAD320" w14:textId="77777777" w:rsidR="008738C7" w:rsidRPr="00711D60" w:rsidRDefault="008738C7" w:rsidP="00644381">
            <w:pPr>
              <w:rPr>
                <w:rFonts w:ascii="Cambria" w:hAnsi="Cambria" w:cs="Arial"/>
                <w:sz w:val="22"/>
                <w:szCs w:val="22"/>
                <w:lang w:val="fr-FR"/>
              </w:rPr>
            </w:pPr>
            <w:r w:rsidRPr="00711D60">
              <w:rPr>
                <w:rFonts w:ascii="Cambria" w:hAnsi="Cambria" w:cs="Arial"/>
                <w:sz w:val="22"/>
                <w:szCs w:val="22"/>
                <w:lang w:val="fr-FR"/>
              </w:rPr>
              <w:t>Unité</w:t>
            </w:r>
          </w:p>
        </w:tc>
        <w:tc>
          <w:tcPr>
            <w:tcW w:w="1553" w:type="dxa"/>
            <w:tcBorders>
              <w:bottom w:val="single" w:sz="4" w:space="0" w:color="auto"/>
            </w:tcBorders>
            <w:vAlign w:val="center"/>
          </w:tcPr>
          <w:p w14:paraId="578265DD" w14:textId="77777777" w:rsidR="008738C7" w:rsidRPr="00711D60" w:rsidRDefault="008738C7" w:rsidP="00644381">
            <w:pPr>
              <w:rPr>
                <w:rFonts w:ascii="Cambria" w:hAnsi="Cambria" w:cs="Arial"/>
                <w:b/>
                <w:bCs/>
                <w:sz w:val="22"/>
                <w:szCs w:val="22"/>
                <w:lang w:val="fr-FR"/>
              </w:rPr>
            </w:pPr>
          </w:p>
        </w:tc>
        <w:tc>
          <w:tcPr>
            <w:tcW w:w="2126" w:type="dxa"/>
            <w:tcBorders>
              <w:bottom w:val="single" w:sz="4" w:space="0" w:color="auto"/>
            </w:tcBorders>
            <w:vAlign w:val="center"/>
          </w:tcPr>
          <w:p w14:paraId="408AB710" w14:textId="77777777" w:rsidR="008738C7" w:rsidRPr="00711D60" w:rsidRDefault="008738C7" w:rsidP="00644381">
            <w:pPr>
              <w:rPr>
                <w:rFonts w:ascii="Cambria" w:hAnsi="Cambria" w:cs="Arial"/>
                <w:b/>
                <w:bCs/>
                <w:sz w:val="22"/>
                <w:szCs w:val="22"/>
                <w:lang w:val="fr-FR"/>
              </w:rPr>
            </w:pPr>
          </w:p>
        </w:tc>
      </w:tr>
      <w:tr w:rsidR="008738C7" w:rsidRPr="00711D60" w14:paraId="28E490BB" w14:textId="77777777" w:rsidTr="00644381">
        <w:trPr>
          <w:trHeight w:hRule="exact" w:val="510"/>
        </w:trPr>
        <w:tc>
          <w:tcPr>
            <w:tcW w:w="709" w:type="dxa"/>
            <w:tcBorders>
              <w:bottom w:val="single" w:sz="4" w:space="0" w:color="auto"/>
            </w:tcBorders>
            <w:vAlign w:val="center"/>
          </w:tcPr>
          <w:p w14:paraId="4F98E6A9" w14:textId="77777777" w:rsidR="008738C7" w:rsidRPr="00711D60" w:rsidRDefault="008738C7" w:rsidP="00644381">
            <w:pPr>
              <w:jc w:val="center"/>
              <w:rPr>
                <w:rFonts w:ascii="Cambria" w:hAnsi="Cambria" w:cs="Arial"/>
                <w:color w:val="000000"/>
                <w:sz w:val="22"/>
                <w:szCs w:val="22"/>
                <w:lang w:val="fr-FR"/>
              </w:rPr>
            </w:pPr>
            <w:r w:rsidRPr="00711D60">
              <w:rPr>
                <w:rFonts w:ascii="Cambria" w:hAnsi="Cambria" w:cs="Arial"/>
                <w:color w:val="000000"/>
                <w:sz w:val="22"/>
                <w:szCs w:val="22"/>
                <w:lang w:val="fr-FR"/>
              </w:rPr>
              <w:t>5</w:t>
            </w:r>
          </w:p>
        </w:tc>
        <w:tc>
          <w:tcPr>
            <w:tcW w:w="3969" w:type="dxa"/>
            <w:tcBorders>
              <w:bottom w:val="single" w:sz="4" w:space="0" w:color="auto"/>
            </w:tcBorders>
            <w:vAlign w:val="center"/>
          </w:tcPr>
          <w:p w14:paraId="37D5CEF1" w14:textId="77777777" w:rsidR="008738C7" w:rsidRPr="00711D60" w:rsidRDefault="008738C7" w:rsidP="00644381">
            <w:pPr>
              <w:rPr>
                <w:rFonts w:ascii="Cambria" w:hAnsi="Cambria" w:cs="Arial"/>
                <w:sz w:val="22"/>
                <w:szCs w:val="22"/>
                <w:lang w:val="fr-FR"/>
              </w:rPr>
            </w:pPr>
          </w:p>
        </w:tc>
        <w:tc>
          <w:tcPr>
            <w:tcW w:w="1275" w:type="dxa"/>
            <w:tcBorders>
              <w:bottom w:val="single" w:sz="4" w:space="0" w:color="auto"/>
            </w:tcBorders>
            <w:vAlign w:val="center"/>
          </w:tcPr>
          <w:p w14:paraId="2070BC75" w14:textId="77777777" w:rsidR="008738C7" w:rsidRPr="00711D60" w:rsidRDefault="008738C7" w:rsidP="00644381">
            <w:pPr>
              <w:rPr>
                <w:rFonts w:ascii="Cambria" w:hAnsi="Cambria" w:cs="Arial"/>
                <w:sz w:val="22"/>
                <w:szCs w:val="22"/>
                <w:lang w:val="fr-FR"/>
              </w:rPr>
            </w:pPr>
            <w:r w:rsidRPr="00711D60">
              <w:rPr>
                <w:rFonts w:ascii="Cambria" w:hAnsi="Cambria" w:cs="Arial"/>
                <w:sz w:val="22"/>
                <w:szCs w:val="22"/>
                <w:lang w:val="fr-FR"/>
              </w:rPr>
              <w:t>Unité</w:t>
            </w:r>
          </w:p>
        </w:tc>
        <w:tc>
          <w:tcPr>
            <w:tcW w:w="1553" w:type="dxa"/>
            <w:tcBorders>
              <w:bottom w:val="single" w:sz="4" w:space="0" w:color="auto"/>
            </w:tcBorders>
            <w:vAlign w:val="center"/>
          </w:tcPr>
          <w:p w14:paraId="1FFAA43B" w14:textId="77777777" w:rsidR="008738C7" w:rsidRPr="00711D60" w:rsidRDefault="008738C7" w:rsidP="00644381">
            <w:pPr>
              <w:rPr>
                <w:rFonts w:ascii="Cambria" w:hAnsi="Cambria" w:cs="Arial"/>
                <w:b/>
                <w:bCs/>
                <w:sz w:val="22"/>
                <w:szCs w:val="22"/>
                <w:lang w:val="fr-FR"/>
              </w:rPr>
            </w:pPr>
          </w:p>
        </w:tc>
        <w:tc>
          <w:tcPr>
            <w:tcW w:w="2126" w:type="dxa"/>
            <w:tcBorders>
              <w:bottom w:val="single" w:sz="4" w:space="0" w:color="auto"/>
            </w:tcBorders>
            <w:vAlign w:val="center"/>
          </w:tcPr>
          <w:p w14:paraId="6D7B2919" w14:textId="77777777" w:rsidR="008738C7" w:rsidRPr="00711D60" w:rsidRDefault="008738C7" w:rsidP="00644381">
            <w:pPr>
              <w:rPr>
                <w:rFonts w:ascii="Cambria" w:hAnsi="Cambria" w:cs="Arial"/>
                <w:b/>
                <w:bCs/>
                <w:sz w:val="22"/>
                <w:szCs w:val="22"/>
                <w:lang w:val="fr-FR"/>
              </w:rPr>
            </w:pPr>
          </w:p>
        </w:tc>
      </w:tr>
      <w:tr w:rsidR="008738C7" w:rsidRPr="00711D60" w14:paraId="0A3400E1" w14:textId="77777777" w:rsidTr="00644381">
        <w:trPr>
          <w:trHeight w:hRule="exact" w:val="510"/>
        </w:trPr>
        <w:tc>
          <w:tcPr>
            <w:tcW w:w="709" w:type="dxa"/>
            <w:tcBorders>
              <w:bottom w:val="single" w:sz="4" w:space="0" w:color="auto"/>
            </w:tcBorders>
            <w:vAlign w:val="center"/>
          </w:tcPr>
          <w:p w14:paraId="63911818" w14:textId="77777777" w:rsidR="008738C7" w:rsidRPr="00711D60" w:rsidRDefault="008738C7" w:rsidP="00644381">
            <w:pPr>
              <w:jc w:val="center"/>
              <w:rPr>
                <w:rFonts w:ascii="Cambria" w:hAnsi="Cambria" w:cs="Arial"/>
                <w:color w:val="000000"/>
                <w:sz w:val="22"/>
                <w:szCs w:val="22"/>
                <w:lang w:val="fr-FR"/>
              </w:rPr>
            </w:pPr>
            <w:r w:rsidRPr="00711D60">
              <w:rPr>
                <w:rFonts w:ascii="Cambria" w:hAnsi="Cambria" w:cs="Arial"/>
                <w:color w:val="000000"/>
                <w:sz w:val="22"/>
                <w:szCs w:val="22"/>
                <w:lang w:val="fr-FR"/>
              </w:rPr>
              <w:t>6</w:t>
            </w:r>
          </w:p>
        </w:tc>
        <w:tc>
          <w:tcPr>
            <w:tcW w:w="3969" w:type="dxa"/>
            <w:tcBorders>
              <w:bottom w:val="single" w:sz="4" w:space="0" w:color="auto"/>
            </w:tcBorders>
            <w:vAlign w:val="center"/>
          </w:tcPr>
          <w:p w14:paraId="50563978" w14:textId="77777777" w:rsidR="008738C7" w:rsidRPr="00711D60" w:rsidRDefault="008738C7" w:rsidP="00644381">
            <w:pPr>
              <w:rPr>
                <w:rFonts w:ascii="Cambria" w:hAnsi="Cambria" w:cs="Arial"/>
                <w:sz w:val="22"/>
                <w:szCs w:val="22"/>
                <w:lang w:val="fr-FR"/>
              </w:rPr>
            </w:pPr>
          </w:p>
        </w:tc>
        <w:tc>
          <w:tcPr>
            <w:tcW w:w="1275" w:type="dxa"/>
            <w:tcBorders>
              <w:bottom w:val="single" w:sz="4" w:space="0" w:color="auto"/>
            </w:tcBorders>
            <w:vAlign w:val="center"/>
          </w:tcPr>
          <w:p w14:paraId="16E787E3" w14:textId="77777777" w:rsidR="008738C7" w:rsidRPr="00711D60" w:rsidRDefault="008738C7" w:rsidP="00644381">
            <w:pPr>
              <w:rPr>
                <w:rFonts w:ascii="Cambria" w:hAnsi="Cambria" w:cs="Arial"/>
                <w:sz w:val="22"/>
                <w:szCs w:val="22"/>
                <w:lang w:val="fr-FR"/>
              </w:rPr>
            </w:pPr>
            <w:r w:rsidRPr="00711D60">
              <w:rPr>
                <w:rFonts w:ascii="Cambria" w:hAnsi="Cambria" w:cs="Arial"/>
                <w:sz w:val="22"/>
                <w:szCs w:val="22"/>
                <w:lang w:val="fr-FR"/>
              </w:rPr>
              <w:t>Unité</w:t>
            </w:r>
          </w:p>
        </w:tc>
        <w:tc>
          <w:tcPr>
            <w:tcW w:w="1553" w:type="dxa"/>
            <w:tcBorders>
              <w:bottom w:val="single" w:sz="4" w:space="0" w:color="auto"/>
            </w:tcBorders>
            <w:vAlign w:val="center"/>
          </w:tcPr>
          <w:p w14:paraId="4B54DA65" w14:textId="77777777" w:rsidR="008738C7" w:rsidRPr="00711D60" w:rsidRDefault="008738C7" w:rsidP="00644381">
            <w:pPr>
              <w:rPr>
                <w:rFonts w:ascii="Cambria" w:hAnsi="Cambria" w:cs="Arial"/>
                <w:b/>
                <w:bCs/>
                <w:sz w:val="22"/>
                <w:szCs w:val="22"/>
                <w:lang w:val="fr-FR"/>
              </w:rPr>
            </w:pPr>
          </w:p>
        </w:tc>
        <w:tc>
          <w:tcPr>
            <w:tcW w:w="2126" w:type="dxa"/>
            <w:tcBorders>
              <w:bottom w:val="single" w:sz="4" w:space="0" w:color="auto"/>
            </w:tcBorders>
            <w:vAlign w:val="center"/>
          </w:tcPr>
          <w:p w14:paraId="114B20BF" w14:textId="77777777" w:rsidR="008738C7" w:rsidRPr="00711D60" w:rsidRDefault="008738C7" w:rsidP="00644381">
            <w:pPr>
              <w:rPr>
                <w:rFonts w:ascii="Cambria" w:hAnsi="Cambria" w:cs="Arial"/>
                <w:b/>
                <w:bCs/>
                <w:sz w:val="22"/>
                <w:szCs w:val="22"/>
                <w:lang w:val="fr-FR"/>
              </w:rPr>
            </w:pPr>
          </w:p>
        </w:tc>
      </w:tr>
      <w:tr w:rsidR="008738C7" w:rsidRPr="00711D60" w14:paraId="1132ACB7" w14:textId="77777777" w:rsidTr="00644381">
        <w:trPr>
          <w:trHeight w:hRule="exact" w:val="510"/>
        </w:trPr>
        <w:tc>
          <w:tcPr>
            <w:tcW w:w="709" w:type="dxa"/>
            <w:tcBorders>
              <w:bottom w:val="single" w:sz="4" w:space="0" w:color="auto"/>
            </w:tcBorders>
            <w:vAlign w:val="center"/>
          </w:tcPr>
          <w:p w14:paraId="081261C7" w14:textId="77777777" w:rsidR="008738C7" w:rsidRPr="00711D60" w:rsidRDefault="008738C7" w:rsidP="00644381">
            <w:pPr>
              <w:jc w:val="center"/>
              <w:rPr>
                <w:rFonts w:ascii="Cambria" w:hAnsi="Cambria" w:cs="Arial"/>
                <w:color w:val="000000"/>
                <w:sz w:val="22"/>
                <w:szCs w:val="22"/>
                <w:lang w:val="fr-FR"/>
              </w:rPr>
            </w:pPr>
            <w:r w:rsidRPr="00711D60">
              <w:rPr>
                <w:rFonts w:ascii="Cambria" w:hAnsi="Cambria" w:cs="Arial"/>
                <w:color w:val="000000"/>
                <w:sz w:val="22"/>
                <w:szCs w:val="22"/>
                <w:lang w:val="fr-FR"/>
              </w:rPr>
              <w:t>7</w:t>
            </w:r>
          </w:p>
        </w:tc>
        <w:tc>
          <w:tcPr>
            <w:tcW w:w="3969" w:type="dxa"/>
            <w:tcBorders>
              <w:bottom w:val="single" w:sz="4" w:space="0" w:color="auto"/>
            </w:tcBorders>
            <w:vAlign w:val="center"/>
          </w:tcPr>
          <w:p w14:paraId="443DBEF3" w14:textId="77777777" w:rsidR="008738C7" w:rsidRPr="00711D60" w:rsidRDefault="008738C7" w:rsidP="00644381">
            <w:pPr>
              <w:rPr>
                <w:rFonts w:ascii="Cambria" w:hAnsi="Cambria" w:cs="Arial"/>
                <w:sz w:val="22"/>
                <w:szCs w:val="22"/>
                <w:lang w:val="fr-FR"/>
              </w:rPr>
            </w:pPr>
          </w:p>
        </w:tc>
        <w:tc>
          <w:tcPr>
            <w:tcW w:w="1275" w:type="dxa"/>
            <w:tcBorders>
              <w:bottom w:val="single" w:sz="4" w:space="0" w:color="auto"/>
            </w:tcBorders>
            <w:vAlign w:val="center"/>
          </w:tcPr>
          <w:p w14:paraId="0FD337D6" w14:textId="77777777" w:rsidR="008738C7" w:rsidRPr="00711D60" w:rsidRDefault="008738C7" w:rsidP="00644381">
            <w:pPr>
              <w:rPr>
                <w:rFonts w:ascii="Cambria" w:hAnsi="Cambria" w:cs="Arial"/>
                <w:sz w:val="22"/>
                <w:szCs w:val="22"/>
                <w:lang w:val="fr-FR"/>
              </w:rPr>
            </w:pPr>
            <w:r w:rsidRPr="00711D60">
              <w:rPr>
                <w:rFonts w:ascii="Cambria" w:hAnsi="Cambria" w:cs="Arial"/>
                <w:sz w:val="22"/>
                <w:szCs w:val="22"/>
                <w:lang w:val="fr-FR"/>
              </w:rPr>
              <w:t>Unité</w:t>
            </w:r>
          </w:p>
        </w:tc>
        <w:tc>
          <w:tcPr>
            <w:tcW w:w="1553" w:type="dxa"/>
            <w:tcBorders>
              <w:bottom w:val="single" w:sz="4" w:space="0" w:color="auto"/>
            </w:tcBorders>
            <w:vAlign w:val="center"/>
          </w:tcPr>
          <w:p w14:paraId="3511D220" w14:textId="77777777" w:rsidR="008738C7" w:rsidRPr="00711D60" w:rsidRDefault="008738C7" w:rsidP="00644381">
            <w:pPr>
              <w:rPr>
                <w:rFonts w:ascii="Cambria" w:hAnsi="Cambria" w:cs="Arial"/>
                <w:b/>
                <w:bCs/>
                <w:sz w:val="22"/>
                <w:szCs w:val="22"/>
                <w:lang w:val="fr-FR"/>
              </w:rPr>
            </w:pPr>
          </w:p>
        </w:tc>
        <w:tc>
          <w:tcPr>
            <w:tcW w:w="2126" w:type="dxa"/>
            <w:tcBorders>
              <w:bottom w:val="single" w:sz="4" w:space="0" w:color="auto"/>
            </w:tcBorders>
            <w:vAlign w:val="center"/>
          </w:tcPr>
          <w:p w14:paraId="07B6F71C" w14:textId="77777777" w:rsidR="008738C7" w:rsidRPr="00711D60" w:rsidRDefault="008738C7" w:rsidP="00644381">
            <w:pPr>
              <w:rPr>
                <w:rFonts w:ascii="Cambria" w:hAnsi="Cambria" w:cs="Arial"/>
                <w:b/>
                <w:bCs/>
                <w:sz w:val="22"/>
                <w:szCs w:val="22"/>
                <w:lang w:val="fr-FR"/>
              </w:rPr>
            </w:pPr>
          </w:p>
        </w:tc>
      </w:tr>
      <w:tr w:rsidR="008738C7" w:rsidRPr="00711D60" w14:paraId="22967154" w14:textId="77777777" w:rsidTr="00644381">
        <w:trPr>
          <w:trHeight w:hRule="exact" w:val="510"/>
        </w:trPr>
        <w:tc>
          <w:tcPr>
            <w:tcW w:w="709" w:type="dxa"/>
            <w:tcBorders>
              <w:bottom w:val="single" w:sz="4" w:space="0" w:color="auto"/>
            </w:tcBorders>
            <w:vAlign w:val="center"/>
          </w:tcPr>
          <w:p w14:paraId="60189D27" w14:textId="77777777" w:rsidR="008738C7" w:rsidRPr="00711D60" w:rsidRDefault="008738C7" w:rsidP="00644381">
            <w:pPr>
              <w:jc w:val="center"/>
              <w:rPr>
                <w:rFonts w:ascii="Cambria" w:hAnsi="Cambria" w:cs="Arial"/>
                <w:color w:val="000000"/>
                <w:sz w:val="22"/>
                <w:szCs w:val="22"/>
                <w:lang w:val="fr-FR"/>
              </w:rPr>
            </w:pPr>
            <w:r w:rsidRPr="00711D60">
              <w:rPr>
                <w:rFonts w:ascii="Cambria" w:hAnsi="Cambria" w:cs="Arial"/>
                <w:color w:val="000000"/>
                <w:sz w:val="22"/>
                <w:szCs w:val="22"/>
                <w:lang w:val="fr-FR"/>
              </w:rPr>
              <w:t>8</w:t>
            </w:r>
          </w:p>
        </w:tc>
        <w:tc>
          <w:tcPr>
            <w:tcW w:w="3969" w:type="dxa"/>
            <w:tcBorders>
              <w:bottom w:val="single" w:sz="4" w:space="0" w:color="auto"/>
            </w:tcBorders>
            <w:vAlign w:val="center"/>
          </w:tcPr>
          <w:p w14:paraId="2B51D59C" w14:textId="77777777" w:rsidR="008738C7" w:rsidRPr="00711D60" w:rsidRDefault="008738C7" w:rsidP="00644381">
            <w:pPr>
              <w:rPr>
                <w:rFonts w:ascii="Cambria" w:hAnsi="Cambria" w:cs="Arial"/>
                <w:sz w:val="22"/>
                <w:szCs w:val="22"/>
                <w:lang w:val="fr-FR"/>
              </w:rPr>
            </w:pPr>
          </w:p>
        </w:tc>
        <w:tc>
          <w:tcPr>
            <w:tcW w:w="1275" w:type="dxa"/>
            <w:tcBorders>
              <w:bottom w:val="single" w:sz="4" w:space="0" w:color="auto"/>
            </w:tcBorders>
            <w:vAlign w:val="center"/>
          </w:tcPr>
          <w:p w14:paraId="7D7C7F7C" w14:textId="77777777" w:rsidR="008738C7" w:rsidRPr="00711D60" w:rsidRDefault="008738C7" w:rsidP="00644381">
            <w:pPr>
              <w:rPr>
                <w:rFonts w:ascii="Cambria" w:hAnsi="Cambria" w:cs="Arial"/>
                <w:sz w:val="22"/>
                <w:szCs w:val="22"/>
                <w:lang w:val="fr-FR"/>
              </w:rPr>
            </w:pPr>
            <w:r w:rsidRPr="00711D60">
              <w:rPr>
                <w:rFonts w:ascii="Cambria" w:hAnsi="Cambria" w:cs="Arial"/>
                <w:sz w:val="22"/>
                <w:szCs w:val="22"/>
                <w:lang w:val="fr-FR"/>
              </w:rPr>
              <w:t>Litre</w:t>
            </w:r>
          </w:p>
        </w:tc>
        <w:tc>
          <w:tcPr>
            <w:tcW w:w="1553" w:type="dxa"/>
            <w:tcBorders>
              <w:bottom w:val="single" w:sz="4" w:space="0" w:color="auto"/>
            </w:tcBorders>
            <w:vAlign w:val="center"/>
          </w:tcPr>
          <w:p w14:paraId="2C33B2A2" w14:textId="77777777" w:rsidR="008738C7" w:rsidRPr="00711D60" w:rsidRDefault="008738C7" w:rsidP="00644381">
            <w:pPr>
              <w:rPr>
                <w:rFonts w:ascii="Cambria" w:hAnsi="Cambria" w:cs="Arial"/>
                <w:b/>
                <w:bCs/>
                <w:sz w:val="22"/>
                <w:szCs w:val="22"/>
                <w:lang w:val="fr-FR"/>
              </w:rPr>
            </w:pPr>
          </w:p>
        </w:tc>
        <w:tc>
          <w:tcPr>
            <w:tcW w:w="2126" w:type="dxa"/>
            <w:tcBorders>
              <w:bottom w:val="single" w:sz="4" w:space="0" w:color="auto"/>
            </w:tcBorders>
            <w:vAlign w:val="center"/>
          </w:tcPr>
          <w:p w14:paraId="5658AA9F" w14:textId="77777777" w:rsidR="008738C7" w:rsidRPr="00711D60" w:rsidRDefault="008738C7" w:rsidP="00644381">
            <w:pPr>
              <w:rPr>
                <w:rFonts w:ascii="Cambria" w:hAnsi="Cambria" w:cs="Arial"/>
                <w:b/>
                <w:bCs/>
                <w:sz w:val="22"/>
                <w:szCs w:val="22"/>
                <w:lang w:val="fr-FR"/>
              </w:rPr>
            </w:pPr>
          </w:p>
        </w:tc>
      </w:tr>
      <w:tr w:rsidR="008738C7" w:rsidRPr="00711D60" w14:paraId="71259B1B" w14:textId="77777777" w:rsidTr="00644381">
        <w:trPr>
          <w:trHeight w:hRule="exact" w:val="510"/>
        </w:trPr>
        <w:tc>
          <w:tcPr>
            <w:tcW w:w="709" w:type="dxa"/>
            <w:tcBorders>
              <w:bottom w:val="single" w:sz="4" w:space="0" w:color="auto"/>
            </w:tcBorders>
            <w:vAlign w:val="center"/>
          </w:tcPr>
          <w:p w14:paraId="008655A6" w14:textId="77777777" w:rsidR="008738C7" w:rsidRPr="00711D60" w:rsidRDefault="008738C7" w:rsidP="00644381">
            <w:pPr>
              <w:jc w:val="center"/>
              <w:rPr>
                <w:rFonts w:ascii="Cambria" w:hAnsi="Cambria" w:cs="Arial"/>
                <w:color w:val="000000"/>
                <w:sz w:val="22"/>
                <w:szCs w:val="22"/>
                <w:lang w:val="fr-FR"/>
              </w:rPr>
            </w:pPr>
            <w:r w:rsidRPr="00711D60">
              <w:rPr>
                <w:rFonts w:ascii="Cambria" w:hAnsi="Cambria" w:cs="Arial"/>
                <w:color w:val="000000"/>
                <w:sz w:val="22"/>
                <w:szCs w:val="22"/>
                <w:lang w:val="fr-FR"/>
              </w:rPr>
              <w:t>9</w:t>
            </w:r>
          </w:p>
        </w:tc>
        <w:tc>
          <w:tcPr>
            <w:tcW w:w="3969" w:type="dxa"/>
            <w:tcBorders>
              <w:bottom w:val="single" w:sz="4" w:space="0" w:color="auto"/>
            </w:tcBorders>
            <w:vAlign w:val="center"/>
          </w:tcPr>
          <w:p w14:paraId="3C906246" w14:textId="77777777" w:rsidR="008738C7" w:rsidRPr="00711D60" w:rsidRDefault="008738C7" w:rsidP="00644381">
            <w:pPr>
              <w:rPr>
                <w:rFonts w:ascii="Cambria" w:hAnsi="Cambria" w:cs="Arial"/>
                <w:sz w:val="22"/>
                <w:szCs w:val="22"/>
                <w:lang w:val="fr-FR"/>
              </w:rPr>
            </w:pPr>
          </w:p>
        </w:tc>
        <w:tc>
          <w:tcPr>
            <w:tcW w:w="1275" w:type="dxa"/>
            <w:tcBorders>
              <w:bottom w:val="single" w:sz="4" w:space="0" w:color="auto"/>
            </w:tcBorders>
            <w:vAlign w:val="center"/>
          </w:tcPr>
          <w:p w14:paraId="0A16EE47" w14:textId="77777777" w:rsidR="008738C7" w:rsidRPr="00711D60" w:rsidRDefault="008738C7" w:rsidP="00644381">
            <w:pPr>
              <w:rPr>
                <w:rFonts w:ascii="Cambria" w:hAnsi="Cambria" w:cs="Arial"/>
                <w:sz w:val="22"/>
                <w:szCs w:val="22"/>
                <w:lang w:val="fr-FR"/>
              </w:rPr>
            </w:pPr>
            <w:r w:rsidRPr="00711D60">
              <w:rPr>
                <w:rFonts w:ascii="Cambria" w:hAnsi="Cambria" w:cs="Arial"/>
                <w:sz w:val="22"/>
                <w:szCs w:val="22"/>
                <w:lang w:val="fr-FR"/>
              </w:rPr>
              <w:t>Unité</w:t>
            </w:r>
          </w:p>
        </w:tc>
        <w:tc>
          <w:tcPr>
            <w:tcW w:w="1553" w:type="dxa"/>
            <w:tcBorders>
              <w:bottom w:val="single" w:sz="4" w:space="0" w:color="auto"/>
            </w:tcBorders>
            <w:vAlign w:val="center"/>
          </w:tcPr>
          <w:p w14:paraId="2CBFC660" w14:textId="77777777" w:rsidR="008738C7" w:rsidRPr="00711D60" w:rsidRDefault="008738C7" w:rsidP="00644381">
            <w:pPr>
              <w:rPr>
                <w:rFonts w:ascii="Cambria" w:hAnsi="Cambria" w:cs="Arial"/>
                <w:b/>
                <w:bCs/>
                <w:sz w:val="22"/>
                <w:szCs w:val="22"/>
                <w:lang w:val="fr-FR"/>
              </w:rPr>
            </w:pPr>
          </w:p>
        </w:tc>
        <w:tc>
          <w:tcPr>
            <w:tcW w:w="2126" w:type="dxa"/>
            <w:tcBorders>
              <w:bottom w:val="single" w:sz="4" w:space="0" w:color="auto"/>
            </w:tcBorders>
            <w:vAlign w:val="center"/>
          </w:tcPr>
          <w:p w14:paraId="542A2DA3" w14:textId="77777777" w:rsidR="008738C7" w:rsidRPr="00711D60" w:rsidRDefault="008738C7" w:rsidP="00644381">
            <w:pPr>
              <w:rPr>
                <w:rFonts w:ascii="Cambria" w:hAnsi="Cambria" w:cs="Arial"/>
                <w:b/>
                <w:bCs/>
                <w:sz w:val="22"/>
                <w:szCs w:val="22"/>
                <w:lang w:val="fr-FR"/>
              </w:rPr>
            </w:pPr>
          </w:p>
        </w:tc>
      </w:tr>
      <w:tr w:rsidR="008738C7" w:rsidRPr="00711D60" w14:paraId="5E777F6B" w14:textId="77777777" w:rsidTr="00644381">
        <w:trPr>
          <w:trHeight w:hRule="exact" w:val="510"/>
        </w:trPr>
        <w:tc>
          <w:tcPr>
            <w:tcW w:w="709" w:type="dxa"/>
            <w:tcBorders>
              <w:bottom w:val="single" w:sz="4" w:space="0" w:color="auto"/>
            </w:tcBorders>
            <w:vAlign w:val="center"/>
          </w:tcPr>
          <w:p w14:paraId="4ABC534B" w14:textId="77777777" w:rsidR="008738C7" w:rsidRPr="00711D60" w:rsidRDefault="008738C7" w:rsidP="00644381">
            <w:pPr>
              <w:jc w:val="center"/>
              <w:rPr>
                <w:rFonts w:ascii="Cambria" w:hAnsi="Cambria" w:cs="Arial"/>
                <w:color w:val="000000"/>
                <w:sz w:val="22"/>
                <w:szCs w:val="22"/>
                <w:lang w:val="fr-FR"/>
              </w:rPr>
            </w:pPr>
            <w:r w:rsidRPr="00711D60">
              <w:rPr>
                <w:rFonts w:ascii="Cambria" w:hAnsi="Cambria" w:cs="Arial"/>
                <w:color w:val="000000"/>
                <w:sz w:val="22"/>
                <w:szCs w:val="22"/>
                <w:lang w:val="fr-FR"/>
              </w:rPr>
              <w:t>10</w:t>
            </w:r>
          </w:p>
        </w:tc>
        <w:tc>
          <w:tcPr>
            <w:tcW w:w="3969" w:type="dxa"/>
            <w:tcBorders>
              <w:bottom w:val="single" w:sz="4" w:space="0" w:color="auto"/>
            </w:tcBorders>
            <w:vAlign w:val="center"/>
          </w:tcPr>
          <w:p w14:paraId="35D44115" w14:textId="77777777" w:rsidR="008738C7" w:rsidRPr="00711D60" w:rsidRDefault="008738C7" w:rsidP="00644381">
            <w:pPr>
              <w:rPr>
                <w:rFonts w:ascii="Cambria" w:hAnsi="Cambria" w:cs="Arial"/>
                <w:sz w:val="22"/>
                <w:szCs w:val="22"/>
                <w:lang w:val="fr-FR"/>
              </w:rPr>
            </w:pPr>
          </w:p>
        </w:tc>
        <w:tc>
          <w:tcPr>
            <w:tcW w:w="1275" w:type="dxa"/>
            <w:tcBorders>
              <w:bottom w:val="single" w:sz="4" w:space="0" w:color="auto"/>
            </w:tcBorders>
            <w:vAlign w:val="center"/>
          </w:tcPr>
          <w:p w14:paraId="2AD19E7E" w14:textId="77777777" w:rsidR="008738C7" w:rsidRPr="00711D60" w:rsidRDefault="008738C7" w:rsidP="00644381">
            <w:pPr>
              <w:rPr>
                <w:rFonts w:ascii="Cambria" w:hAnsi="Cambria" w:cs="Arial"/>
                <w:sz w:val="22"/>
                <w:szCs w:val="22"/>
                <w:lang w:val="fr-FR"/>
              </w:rPr>
            </w:pPr>
            <w:r w:rsidRPr="00711D60">
              <w:rPr>
                <w:rFonts w:ascii="Cambria" w:hAnsi="Cambria" w:cs="Arial"/>
                <w:sz w:val="22"/>
                <w:szCs w:val="22"/>
                <w:lang w:val="fr-FR"/>
              </w:rPr>
              <w:t>Unité</w:t>
            </w:r>
          </w:p>
        </w:tc>
        <w:tc>
          <w:tcPr>
            <w:tcW w:w="1553" w:type="dxa"/>
            <w:tcBorders>
              <w:bottom w:val="single" w:sz="4" w:space="0" w:color="auto"/>
            </w:tcBorders>
            <w:vAlign w:val="center"/>
          </w:tcPr>
          <w:p w14:paraId="46BA15C6" w14:textId="77777777" w:rsidR="008738C7" w:rsidRPr="00711D60" w:rsidRDefault="008738C7" w:rsidP="00644381">
            <w:pPr>
              <w:rPr>
                <w:rFonts w:ascii="Cambria" w:hAnsi="Cambria" w:cs="Arial"/>
                <w:b/>
                <w:bCs/>
                <w:sz w:val="22"/>
                <w:szCs w:val="22"/>
                <w:lang w:val="fr-FR"/>
              </w:rPr>
            </w:pPr>
          </w:p>
        </w:tc>
        <w:tc>
          <w:tcPr>
            <w:tcW w:w="2126" w:type="dxa"/>
            <w:tcBorders>
              <w:bottom w:val="single" w:sz="4" w:space="0" w:color="auto"/>
            </w:tcBorders>
            <w:vAlign w:val="center"/>
          </w:tcPr>
          <w:p w14:paraId="6BE22A23" w14:textId="77777777" w:rsidR="008738C7" w:rsidRPr="00711D60" w:rsidRDefault="008738C7" w:rsidP="00644381">
            <w:pPr>
              <w:rPr>
                <w:rFonts w:ascii="Cambria" w:hAnsi="Cambria" w:cs="Arial"/>
                <w:b/>
                <w:bCs/>
                <w:sz w:val="22"/>
                <w:szCs w:val="22"/>
                <w:lang w:val="fr-FR"/>
              </w:rPr>
            </w:pPr>
          </w:p>
        </w:tc>
      </w:tr>
    </w:tbl>
    <w:p w14:paraId="3BFC9D4E" w14:textId="77777777" w:rsidR="009F3205" w:rsidRPr="00711D60" w:rsidRDefault="009F3205" w:rsidP="008738C7">
      <w:pPr>
        <w:pStyle w:val="Corpsdetexte2"/>
        <w:spacing w:after="240"/>
        <w:rPr>
          <w:rFonts w:ascii="Cambria" w:hAnsi="Cambria" w:cs="Arial"/>
          <w:bCs/>
          <w:sz w:val="24"/>
          <w:szCs w:val="24"/>
          <w:lang w:val="fr-FR"/>
        </w:rPr>
      </w:pPr>
    </w:p>
    <w:p w14:paraId="51154D8E" w14:textId="1FCDFA00" w:rsidR="008738C7" w:rsidRPr="00711D60" w:rsidRDefault="008738C7" w:rsidP="008738C7">
      <w:pPr>
        <w:pStyle w:val="Corpsdetexte2"/>
        <w:spacing w:after="240"/>
        <w:rPr>
          <w:rFonts w:ascii="Cambria" w:hAnsi="Cambria" w:cs="Arial"/>
          <w:bCs/>
          <w:sz w:val="24"/>
          <w:szCs w:val="24"/>
          <w:lang w:val="fr-FR"/>
        </w:rPr>
      </w:pPr>
      <w:r w:rsidRPr="00711D60">
        <w:rPr>
          <w:rFonts w:ascii="Cambria" w:hAnsi="Cambria" w:cs="Arial"/>
          <w:bCs/>
          <w:sz w:val="24"/>
          <w:szCs w:val="24"/>
          <w:lang w:val="fr-FR"/>
        </w:rPr>
        <w:t>Remise consentie en cas d’attribution du lot : __________%</w:t>
      </w:r>
    </w:p>
    <w:p w14:paraId="394D33E7" w14:textId="77777777" w:rsidR="008738C7" w:rsidRPr="00711D60" w:rsidRDefault="008738C7" w:rsidP="008738C7">
      <w:pPr>
        <w:pStyle w:val="Corpsdetexte2"/>
        <w:spacing w:after="240"/>
        <w:rPr>
          <w:rFonts w:ascii="Cambria" w:hAnsi="Cambria" w:cs="Arial"/>
          <w:bCs/>
          <w:sz w:val="24"/>
          <w:szCs w:val="24"/>
          <w:lang w:val="fr-FR"/>
        </w:rPr>
      </w:pPr>
      <w:r w:rsidRPr="00711D60">
        <w:rPr>
          <w:rFonts w:ascii="Cambria" w:hAnsi="Cambria" w:cs="Arial"/>
          <w:bCs/>
          <w:sz w:val="24"/>
          <w:szCs w:val="24"/>
          <w:lang w:val="fr-FR"/>
        </w:rPr>
        <w:t>Remise consentie en cas d’attribution des lots Nº______________ :  __________%</w:t>
      </w:r>
    </w:p>
    <w:p w14:paraId="61CCED4C" w14:textId="77777777" w:rsidR="008738C7" w:rsidRPr="00711D60" w:rsidRDefault="008738C7" w:rsidP="008738C7">
      <w:pPr>
        <w:pStyle w:val="Corpsdetexte2"/>
        <w:spacing w:after="240"/>
        <w:rPr>
          <w:rFonts w:ascii="Cambria" w:hAnsi="Cambria" w:cs="Arial"/>
          <w:b/>
          <w:bCs/>
          <w:sz w:val="24"/>
          <w:szCs w:val="24"/>
          <w:lang w:val="fr-FR"/>
        </w:rPr>
      </w:pPr>
    </w:p>
    <w:p w14:paraId="0DB86849" w14:textId="77777777" w:rsidR="008738C7" w:rsidRPr="00711D60" w:rsidRDefault="008738C7" w:rsidP="008738C7">
      <w:pPr>
        <w:pStyle w:val="Corpsdetexte2"/>
        <w:rPr>
          <w:rFonts w:ascii="Cambria" w:hAnsi="Cambria"/>
          <w:b/>
          <w:bCs/>
          <w:sz w:val="22"/>
          <w:szCs w:val="22"/>
          <w:lang w:val="fr-FR"/>
        </w:rPr>
      </w:pPr>
      <w:r w:rsidRPr="00711D60">
        <w:rPr>
          <w:rFonts w:ascii="Cambria" w:hAnsi="Cambria" w:cs="Arial"/>
          <w:b/>
          <w:bCs/>
          <w:sz w:val="24"/>
          <w:szCs w:val="24"/>
          <w:lang w:val="fr-FR"/>
        </w:rPr>
        <w:t>DÉLAI de LIVRAISON et CIRCUIT D’APPROVISIONNEMENT</w:t>
      </w:r>
    </w:p>
    <w:p w14:paraId="76856CAB" w14:textId="77777777" w:rsidR="008738C7" w:rsidRPr="00711D60" w:rsidRDefault="008738C7" w:rsidP="008738C7">
      <w:pPr>
        <w:pStyle w:val="Corpsdetexte2"/>
        <w:rPr>
          <w:rFonts w:ascii="Cambria" w:hAnsi="Cambria"/>
          <w:b/>
          <w:bCs/>
          <w:sz w:val="22"/>
          <w:szCs w:val="22"/>
          <w:lang w:val="fr-FR"/>
        </w:rPr>
      </w:pPr>
    </w:p>
    <w:p w14:paraId="77A6C624" w14:textId="77777777" w:rsidR="008738C7" w:rsidRPr="00711D60" w:rsidRDefault="008738C7" w:rsidP="008738C7">
      <w:pPr>
        <w:pStyle w:val="Corpsdetexte2"/>
        <w:spacing w:after="240"/>
        <w:rPr>
          <w:rFonts w:ascii="Cambria" w:hAnsi="Cambria" w:cs="Arial"/>
          <w:bCs/>
          <w:sz w:val="24"/>
          <w:szCs w:val="24"/>
          <w:lang w:val="fr-FR"/>
        </w:rPr>
      </w:pPr>
      <w:r w:rsidRPr="00711D60">
        <w:rPr>
          <w:rFonts w:ascii="Cambria" w:hAnsi="Cambria" w:cs="Arial"/>
          <w:bCs/>
          <w:sz w:val="24"/>
          <w:szCs w:val="24"/>
          <w:lang w:val="fr-FR"/>
        </w:rPr>
        <w:t xml:space="preserve">Articles déjà disponibles en stock ? </w:t>
      </w:r>
      <w:r w:rsidRPr="00711D60">
        <w:rPr>
          <w:rFonts w:ascii="Cambria" w:hAnsi="Cambria" w:cs="Arial"/>
          <w:bCs/>
          <w:sz w:val="24"/>
          <w:szCs w:val="24"/>
          <w:lang w:val="fr-FR"/>
        </w:rPr>
        <w:sym w:font="Webdings" w:char="F063"/>
      </w:r>
      <w:r w:rsidRPr="00711D60">
        <w:rPr>
          <w:rFonts w:ascii="Cambria" w:hAnsi="Cambria" w:cs="Arial"/>
          <w:bCs/>
          <w:sz w:val="24"/>
          <w:szCs w:val="24"/>
          <w:lang w:val="fr-FR"/>
        </w:rPr>
        <w:t xml:space="preserve">  Oui -  </w:t>
      </w:r>
      <w:r w:rsidRPr="00711D60">
        <w:rPr>
          <w:rFonts w:ascii="Cambria" w:hAnsi="Cambria" w:cs="Arial"/>
          <w:bCs/>
          <w:sz w:val="24"/>
          <w:szCs w:val="24"/>
          <w:lang w:val="fr-FR"/>
        </w:rPr>
        <w:sym w:font="Webdings" w:char="F063"/>
      </w:r>
      <w:r w:rsidRPr="00711D60">
        <w:rPr>
          <w:rFonts w:ascii="Cambria" w:hAnsi="Cambria" w:cs="Arial"/>
          <w:bCs/>
          <w:sz w:val="24"/>
          <w:szCs w:val="24"/>
          <w:lang w:val="fr-FR"/>
        </w:rPr>
        <w:t xml:space="preserve"> Non - </w:t>
      </w:r>
      <w:r w:rsidRPr="00711D60">
        <w:rPr>
          <w:rFonts w:ascii="Cambria" w:hAnsi="Cambria" w:cs="Arial"/>
          <w:bCs/>
          <w:sz w:val="24"/>
          <w:szCs w:val="24"/>
          <w:lang w:val="fr-FR"/>
        </w:rPr>
        <w:sym w:font="Webdings" w:char="F063"/>
      </w:r>
      <w:r w:rsidRPr="00711D60">
        <w:rPr>
          <w:rFonts w:ascii="Cambria" w:hAnsi="Cambria" w:cs="Arial"/>
          <w:bCs/>
          <w:sz w:val="24"/>
          <w:szCs w:val="24"/>
          <w:lang w:val="fr-FR"/>
        </w:rPr>
        <w:t xml:space="preserve"> Partiellement (à _____%)</w:t>
      </w:r>
    </w:p>
    <w:p w14:paraId="78064159" w14:textId="0D19EBF2" w:rsidR="008738C7" w:rsidRPr="00711D60" w:rsidRDefault="008738C7" w:rsidP="00711D60">
      <w:pPr>
        <w:pStyle w:val="Corpsdetexte2"/>
        <w:spacing w:line="360" w:lineRule="auto"/>
        <w:rPr>
          <w:rFonts w:ascii="Cambria" w:hAnsi="Cambria" w:cs="Arial"/>
          <w:bCs/>
          <w:sz w:val="24"/>
          <w:szCs w:val="24"/>
          <w:lang w:val="fr-FR"/>
        </w:rPr>
      </w:pPr>
      <w:r w:rsidRPr="00711D60">
        <w:rPr>
          <w:rFonts w:ascii="Cambria" w:hAnsi="Cambria" w:cs="Arial"/>
          <w:bCs/>
          <w:sz w:val="24"/>
          <w:szCs w:val="24"/>
          <w:lang w:val="fr-FR"/>
        </w:rPr>
        <w:t xml:space="preserve">Pouvez-vous garantir un délai de livraison de </w:t>
      </w:r>
      <w:r w:rsidR="00C506C9" w:rsidRPr="00711D60">
        <w:rPr>
          <w:rFonts w:ascii="Cambria" w:hAnsi="Cambria" w:cs="Arial"/>
          <w:bCs/>
          <w:sz w:val="24"/>
          <w:szCs w:val="24"/>
          <w:lang w:val="fr-FR"/>
        </w:rPr>
        <w:t>3</w:t>
      </w:r>
      <w:r w:rsidRPr="00711D60">
        <w:rPr>
          <w:rFonts w:ascii="Cambria" w:hAnsi="Cambria" w:cs="Arial"/>
          <w:bCs/>
          <w:sz w:val="24"/>
          <w:szCs w:val="24"/>
          <w:lang w:val="fr-FR"/>
        </w:rPr>
        <w:t xml:space="preserve"> à </w:t>
      </w:r>
      <w:r w:rsidR="00C506C9" w:rsidRPr="00711D60">
        <w:rPr>
          <w:rFonts w:ascii="Cambria" w:hAnsi="Cambria" w:cs="Arial"/>
          <w:bCs/>
          <w:sz w:val="24"/>
          <w:szCs w:val="24"/>
          <w:lang w:val="fr-FR"/>
        </w:rPr>
        <w:t>8</w:t>
      </w:r>
      <w:r w:rsidRPr="00711D60">
        <w:rPr>
          <w:rFonts w:ascii="Cambria" w:hAnsi="Cambria" w:cs="Arial"/>
          <w:bCs/>
          <w:sz w:val="24"/>
          <w:szCs w:val="24"/>
          <w:lang w:val="fr-FR"/>
        </w:rPr>
        <w:t xml:space="preserve"> jours maximum ? (OUI / NON) : _</w:t>
      </w:r>
    </w:p>
    <w:p w14:paraId="2305EEF7" w14:textId="7CD8E2BA" w:rsidR="008738C7" w:rsidRPr="00711D60" w:rsidRDefault="008738C7" w:rsidP="008738C7">
      <w:pPr>
        <w:pStyle w:val="Corpsdetexte2"/>
        <w:spacing w:line="480" w:lineRule="auto"/>
        <w:rPr>
          <w:rFonts w:ascii="Cambria" w:hAnsi="Cambria" w:cs="Arial"/>
          <w:bCs/>
          <w:sz w:val="24"/>
          <w:szCs w:val="24"/>
          <w:lang w:val="fr-FR"/>
        </w:rPr>
      </w:pPr>
      <w:r w:rsidRPr="00711D60">
        <w:rPr>
          <w:rFonts w:ascii="Cambria" w:hAnsi="Cambria" w:cs="Arial"/>
          <w:bCs/>
          <w:sz w:val="24"/>
          <w:szCs w:val="24"/>
          <w:u w:val="single"/>
          <w:lang w:val="fr-FR"/>
        </w:rPr>
        <w:lastRenderedPageBreak/>
        <w:t>Si quantité déjà en stock</w:t>
      </w:r>
      <w:r w:rsidRPr="00711D60">
        <w:rPr>
          <w:rFonts w:ascii="Cambria" w:hAnsi="Cambria" w:cs="Arial"/>
          <w:bCs/>
          <w:sz w:val="24"/>
          <w:szCs w:val="24"/>
          <w:lang w:val="fr-FR"/>
        </w:rPr>
        <w:t xml:space="preserve">, indiquer le délai de livraison à </w:t>
      </w:r>
      <w:r w:rsidR="00C506C9" w:rsidRPr="00711D60">
        <w:rPr>
          <w:rFonts w:ascii="Cambria" w:hAnsi="Cambria" w:cs="Arial"/>
          <w:bCs/>
          <w:sz w:val="24"/>
          <w:szCs w:val="24"/>
          <w:lang w:val="fr-FR"/>
        </w:rPr>
        <w:t>Port au Prince</w:t>
      </w:r>
      <w:r w:rsidRPr="00711D60">
        <w:rPr>
          <w:rFonts w:ascii="Cambria" w:hAnsi="Cambria" w:cs="Arial"/>
          <w:bCs/>
          <w:sz w:val="24"/>
          <w:szCs w:val="24"/>
          <w:lang w:val="fr-FR"/>
        </w:rPr>
        <w:t xml:space="preserve"> par exemple (min / max):</w:t>
      </w:r>
    </w:p>
    <w:p w14:paraId="35AD487B" w14:textId="77777777" w:rsidR="008738C7" w:rsidRPr="00711D60" w:rsidRDefault="008738C7" w:rsidP="008738C7">
      <w:pPr>
        <w:pStyle w:val="Corpsdetexte2"/>
        <w:spacing w:line="360" w:lineRule="auto"/>
        <w:rPr>
          <w:rFonts w:ascii="Cambria" w:hAnsi="Cambria" w:cs="Arial"/>
          <w:bCs/>
          <w:sz w:val="24"/>
          <w:szCs w:val="24"/>
          <w:lang w:val="fr-FR"/>
        </w:rPr>
      </w:pPr>
      <w:r w:rsidRPr="00711D60">
        <w:rPr>
          <w:rFonts w:ascii="Cambria" w:hAnsi="Cambria" w:cs="Arial"/>
          <w:bCs/>
          <w:sz w:val="24"/>
          <w:szCs w:val="24"/>
          <w:lang w:val="fr-FR"/>
        </w:rPr>
        <w:t>Délai minimum :  _________  jours</w:t>
      </w:r>
      <w:r w:rsidRPr="00711D60">
        <w:rPr>
          <w:rFonts w:ascii="Cambria" w:hAnsi="Cambria" w:cs="Arial"/>
          <w:bCs/>
          <w:sz w:val="24"/>
          <w:szCs w:val="24"/>
          <w:lang w:val="fr-FR"/>
        </w:rPr>
        <w:tab/>
      </w:r>
      <w:r w:rsidRPr="00711D60">
        <w:rPr>
          <w:rFonts w:ascii="Cambria" w:hAnsi="Cambria" w:cs="Arial"/>
          <w:bCs/>
          <w:sz w:val="24"/>
          <w:szCs w:val="24"/>
          <w:lang w:val="fr-FR"/>
        </w:rPr>
        <w:tab/>
        <w:t>Délai maximum:  _________  jours</w:t>
      </w:r>
    </w:p>
    <w:p w14:paraId="53C26CDA" w14:textId="77777777" w:rsidR="008738C7" w:rsidRPr="00711D60" w:rsidRDefault="008738C7" w:rsidP="008738C7">
      <w:pPr>
        <w:pStyle w:val="Corpsdetexte2"/>
        <w:rPr>
          <w:rFonts w:ascii="Cambria" w:hAnsi="Cambria" w:cs="Arial"/>
          <w:bCs/>
          <w:sz w:val="24"/>
          <w:szCs w:val="24"/>
          <w:lang w:val="fr-FR"/>
        </w:rPr>
      </w:pPr>
    </w:p>
    <w:p w14:paraId="64D6BCB0" w14:textId="30EC7CE6" w:rsidR="008738C7" w:rsidRPr="00711D60" w:rsidRDefault="008738C7" w:rsidP="008738C7">
      <w:pPr>
        <w:pStyle w:val="Corpsdetexte2"/>
        <w:spacing w:line="480" w:lineRule="auto"/>
        <w:rPr>
          <w:rFonts w:ascii="Cambria" w:hAnsi="Cambria" w:cs="Arial"/>
          <w:bCs/>
          <w:sz w:val="24"/>
          <w:szCs w:val="24"/>
          <w:lang w:val="fr-FR"/>
        </w:rPr>
      </w:pPr>
      <w:r w:rsidRPr="00711D60">
        <w:rPr>
          <w:rFonts w:ascii="Cambria" w:hAnsi="Cambria" w:cs="Arial"/>
          <w:bCs/>
          <w:sz w:val="24"/>
          <w:szCs w:val="24"/>
          <w:u w:val="single"/>
          <w:lang w:val="fr-FR"/>
        </w:rPr>
        <w:t>Si non disponible ou partiellement disponible</w:t>
      </w:r>
      <w:r w:rsidRPr="00711D60">
        <w:rPr>
          <w:rFonts w:ascii="Cambria" w:hAnsi="Cambria" w:cs="Arial"/>
          <w:bCs/>
          <w:sz w:val="24"/>
          <w:szCs w:val="24"/>
          <w:lang w:val="fr-FR"/>
        </w:rPr>
        <w:t xml:space="preserve">, indiquer le délai de livraison à </w:t>
      </w:r>
      <w:r w:rsidR="00C506C9" w:rsidRPr="00711D60">
        <w:rPr>
          <w:rFonts w:ascii="Cambria" w:hAnsi="Cambria" w:cs="Arial"/>
          <w:bCs/>
          <w:sz w:val="24"/>
          <w:szCs w:val="24"/>
          <w:lang w:val="fr-FR"/>
        </w:rPr>
        <w:t xml:space="preserve">Port au Prince </w:t>
      </w:r>
      <w:r w:rsidRPr="00711D60">
        <w:rPr>
          <w:rFonts w:ascii="Cambria" w:hAnsi="Cambria" w:cs="Arial"/>
          <w:bCs/>
          <w:sz w:val="24"/>
          <w:szCs w:val="24"/>
          <w:lang w:val="fr-FR"/>
        </w:rPr>
        <w:t>(min / max):</w:t>
      </w:r>
    </w:p>
    <w:p w14:paraId="1D118F72" w14:textId="77777777" w:rsidR="008738C7" w:rsidRPr="00711D60" w:rsidRDefault="008738C7" w:rsidP="008738C7">
      <w:pPr>
        <w:pStyle w:val="Corpsdetexte2"/>
        <w:spacing w:line="360" w:lineRule="auto"/>
        <w:rPr>
          <w:rFonts w:ascii="Cambria" w:hAnsi="Cambria" w:cs="Arial"/>
          <w:bCs/>
          <w:sz w:val="24"/>
          <w:szCs w:val="24"/>
          <w:lang w:val="fr-FR"/>
        </w:rPr>
      </w:pPr>
      <w:r w:rsidRPr="00711D60">
        <w:rPr>
          <w:rFonts w:ascii="Cambria" w:hAnsi="Cambria" w:cs="Arial"/>
          <w:bCs/>
          <w:sz w:val="24"/>
          <w:szCs w:val="24"/>
          <w:lang w:val="fr-FR"/>
        </w:rPr>
        <w:t>Délai minimum :  _________  jours</w:t>
      </w:r>
      <w:r w:rsidRPr="00711D60">
        <w:rPr>
          <w:rFonts w:ascii="Cambria" w:hAnsi="Cambria" w:cs="Arial"/>
          <w:bCs/>
          <w:sz w:val="24"/>
          <w:szCs w:val="24"/>
          <w:lang w:val="fr-FR"/>
        </w:rPr>
        <w:tab/>
      </w:r>
      <w:r w:rsidRPr="00711D60">
        <w:rPr>
          <w:rFonts w:ascii="Cambria" w:hAnsi="Cambria" w:cs="Arial"/>
          <w:bCs/>
          <w:sz w:val="24"/>
          <w:szCs w:val="24"/>
          <w:lang w:val="fr-FR"/>
        </w:rPr>
        <w:tab/>
        <w:t>Délai maximum:  _________  jours</w:t>
      </w:r>
    </w:p>
    <w:p w14:paraId="45B8C448" w14:textId="77777777" w:rsidR="008738C7" w:rsidRPr="00711D60" w:rsidRDefault="008738C7" w:rsidP="008738C7">
      <w:pPr>
        <w:pStyle w:val="Corpsdetexte2"/>
        <w:spacing w:line="360" w:lineRule="auto"/>
        <w:rPr>
          <w:rFonts w:ascii="Cambria" w:hAnsi="Cambria" w:cs="Arial"/>
          <w:b/>
          <w:bCs/>
          <w:sz w:val="24"/>
          <w:szCs w:val="24"/>
          <w:lang w:val="fr-FR"/>
        </w:rPr>
      </w:pPr>
    </w:p>
    <w:p w14:paraId="5C4EDD04" w14:textId="77777777" w:rsidR="008738C7" w:rsidRPr="00711D60" w:rsidRDefault="008738C7" w:rsidP="008738C7">
      <w:pPr>
        <w:pStyle w:val="Corpsdetexte2"/>
        <w:spacing w:line="360" w:lineRule="auto"/>
        <w:rPr>
          <w:rFonts w:ascii="Cambria" w:hAnsi="Cambria" w:cs="Arial"/>
          <w:b/>
          <w:bCs/>
          <w:sz w:val="24"/>
          <w:szCs w:val="24"/>
          <w:lang w:val="fr-FR"/>
        </w:rPr>
      </w:pPr>
      <w:r w:rsidRPr="00711D60">
        <w:rPr>
          <w:rFonts w:ascii="Cambria" w:hAnsi="Cambria" w:cs="Arial"/>
          <w:b/>
          <w:bCs/>
          <w:sz w:val="24"/>
          <w:szCs w:val="24"/>
          <w:lang w:val="fr-FR"/>
        </w:rPr>
        <w:t>Préciser vos circuits d’approvisionnement (fournisseurs, Ville, type de marchandise)</w:t>
      </w:r>
    </w:p>
    <w:tbl>
      <w:tblPr>
        <w:tblStyle w:val="Grilledutableau"/>
        <w:tblW w:w="0" w:type="auto"/>
        <w:tblLook w:val="04A0" w:firstRow="1" w:lastRow="0" w:firstColumn="1" w:lastColumn="0" w:noHBand="0" w:noVBand="1"/>
      </w:tblPr>
      <w:tblGrid>
        <w:gridCol w:w="2281"/>
        <w:gridCol w:w="2234"/>
        <w:gridCol w:w="2298"/>
        <w:gridCol w:w="2249"/>
      </w:tblGrid>
      <w:tr w:rsidR="008738C7" w:rsidRPr="00CB3EC1" w14:paraId="3A0EB2D0" w14:textId="77777777" w:rsidTr="00644381">
        <w:tc>
          <w:tcPr>
            <w:tcW w:w="2406" w:type="dxa"/>
            <w:shd w:val="clear" w:color="auto" w:fill="E0E0E0"/>
            <w:vAlign w:val="center"/>
          </w:tcPr>
          <w:p w14:paraId="5881BAA4" w14:textId="77777777" w:rsidR="008738C7" w:rsidRPr="00711D60" w:rsidRDefault="008738C7" w:rsidP="00644381">
            <w:pPr>
              <w:pStyle w:val="Corpsdetexte2"/>
              <w:rPr>
                <w:rFonts w:ascii="Cambria" w:hAnsi="Cambria" w:cs="Arial"/>
                <w:bCs/>
                <w:sz w:val="24"/>
                <w:szCs w:val="24"/>
                <w:lang w:val="fr-FR"/>
              </w:rPr>
            </w:pPr>
            <w:r w:rsidRPr="00711D60">
              <w:rPr>
                <w:rFonts w:ascii="Cambria" w:hAnsi="Cambria" w:cs="Arial"/>
                <w:bCs/>
                <w:sz w:val="24"/>
                <w:szCs w:val="24"/>
                <w:lang w:val="fr-FR"/>
              </w:rPr>
              <w:t>Nom du fournisseur</w:t>
            </w:r>
          </w:p>
        </w:tc>
        <w:tc>
          <w:tcPr>
            <w:tcW w:w="2406" w:type="dxa"/>
            <w:shd w:val="clear" w:color="auto" w:fill="E0E0E0"/>
            <w:vAlign w:val="center"/>
          </w:tcPr>
          <w:p w14:paraId="03E21DC4" w14:textId="77777777" w:rsidR="008738C7" w:rsidRPr="00711D60" w:rsidRDefault="008738C7" w:rsidP="00644381">
            <w:pPr>
              <w:pStyle w:val="Corpsdetexte2"/>
              <w:jc w:val="center"/>
              <w:rPr>
                <w:rFonts w:ascii="Cambria" w:hAnsi="Cambria" w:cs="Arial"/>
                <w:bCs/>
                <w:sz w:val="24"/>
                <w:szCs w:val="24"/>
                <w:lang w:val="fr-FR"/>
              </w:rPr>
            </w:pPr>
            <w:r w:rsidRPr="00711D60">
              <w:rPr>
                <w:rFonts w:ascii="Cambria" w:hAnsi="Cambria" w:cs="Arial"/>
                <w:bCs/>
                <w:sz w:val="24"/>
                <w:szCs w:val="24"/>
                <w:lang w:val="fr-FR"/>
              </w:rPr>
              <w:t>Localité (Ville, Pays)</w:t>
            </w:r>
          </w:p>
        </w:tc>
        <w:tc>
          <w:tcPr>
            <w:tcW w:w="2405" w:type="dxa"/>
            <w:shd w:val="clear" w:color="auto" w:fill="E0E0E0"/>
            <w:vAlign w:val="center"/>
          </w:tcPr>
          <w:p w14:paraId="149CA92B" w14:textId="77777777" w:rsidR="008738C7" w:rsidRPr="00711D60" w:rsidRDefault="008738C7" w:rsidP="00644381">
            <w:pPr>
              <w:pStyle w:val="Corpsdetexte2"/>
              <w:jc w:val="center"/>
              <w:rPr>
                <w:rFonts w:ascii="Cambria" w:hAnsi="Cambria" w:cs="Arial"/>
                <w:bCs/>
                <w:sz w:val="24"/>
                <w:szCs w:val="24"/>
                <w:lang w:val="fr-FR"/>
              </w:rPr>
            </w:pPr>
            <w:r w:rsidRPr="00711D60">
              <w:rPr>
                <w:rFonts w:ascii="Cambria" w:hAnsi="Cambria" w:cs="Arial"/>
                <w:bCs/>
                <w:sz w:val="24"/>
                <w:szCs w:val="24"/>
                <w:lang w:val="fr-FR"/>
              </w:rPr>
              <w:t>Type de marchandise</w:t>
            </w:r>
          </w:p>
        </w:tc>
        <w:tc>
          <w:tcPr>
            <w:tcW w:w="2405" w:type="dxa"/>
            <w:shd w:val="clear" w:color="auto" w:fill="E0E0E0"/>
            <w:vAlign w:val="center"/>
          </w:tcPr>
          <w:p w14:paraId="0F25D6DD" w14:textId="3ACF9A03" w:rsidR="008738C7" w:rsidRPr="00711D60" w:rsidRDefault="008738C7" w:rsidP="00644381">
            <w:pPr>
              <w:pStyle w:val="Corpsdetexte2"/>
              <w:jc w:val="center"/>
              <w:rPr>
                <w:rFonts w:ascii="Cambria" w:hAnsi="Cambria" w:cs="Arial"/>
                <w:bCs/>
                <w:sz w:val="24"/>
                <w:szCs w:val="24"/>
                <w:lang w:val="fr-FR"/>
              </w:rPr>
            </w:pPr>
            <w:r w:rsidRPr="00711D60">
              <w:rPr>
                <w:rFonts w:ascii="Cambria" w:hAnsi="Cambria" w:cs="Arial"/>
                <w:bCs/>
                <w:sz w:val="24"/>
                <w:szCs w:val="24"/>
                <w:lang w:val="fr-FR"/>
              </w:rPr>
              <w:t>Délai de livraison</w:t>
            </w:r>
            <w:r w:rsidR="00356BB1" w:rsidRPr="00711D60">
              <w:rPr>
                <w:rFonts w:ascii="Cambria" w:hAnsi="Cambria" w:cs="Arial"/>
                <w:bCs/>
                <w:sz w:val="24"/>
                <w:szCs w:val="24"/>
                <w:lang w:val="fr-FR"/>
              </w:rPr>
              <w:t xml:space="preserve"> Port au Prince</w:t>
            </w:r>
            <w:r w:rsidR="00343649">
              <w:rPr>
                <w:rFonts w:ascii="Cambria" w:hAnsi="Cambria" w:cs="Arial"/>
                <w:bCs/>
                <w:sz w:val="24"/>
                <w:szCs w:val="24"/>
                <w:lang w:val="fr-FR"/>
              </w:rPr>
              <w:t xml:space="preserve"> ou </w:t>
            </w:r>
            <w:r w:rsidR="00356BB1" w:rsidRPr="00711D60">
              <w:rPr>
                <w:rFonts w:ascii="Cambria" w:hAnsi="Cambria" w:cs="Arial"/>
                <w:bCs/>
                <w:sz w:val="24"/>
                <w:szCs w:val="24"/>
                <w:lang w:val="fr-FR"/>
              </w:rPr>
              <w:t>Gonaïves</w:t>
            </w:r>
          </w:p>
          <w:p w14:paraId="59129C9A" w14:textId="77777777" w:rsidR="00974AF6" w:rsidRPr="00711D60" w:rsidRDefault="00974AF6" w:rsidP="00644381">
            <w:pPr>
              <w:pStyle w:val="Corpsdetexte2"/>
              <w:jc w:val="center"/>
              <w:rPr>
                <w:rFonts w:ascii="Cambria" w:hAnsi="Cambria" w:cs="Arial"/>
                <w:bCs/>
                <w:sz w:val="24"/>
                <w:szCs w:val="24"/>
                <w:lang w:val="fr-FR"/>
              </w:rPr>
            </w:pPr>
          </w:p>
        </w:tc>
      </w:tr>
      <w:tr w:rsidR="008738C7" w:rsidRPr="00CB3EC1" w14:paraId="5AD93AD6" w14:textId="77777777" w:rsidTr="00644381">
        <w:trPr>
          <w:trHeight w:val="550"/>
        </w:trPr>
        <w:tc>
          <w:tcPr>
            <w:tcW w:w="2406" w:type="dxa"/>
            <w:vAlign w:val="center"/>
          </w:tcPr>
          <w:p w14:paraId="60EE9A7F" w14:textId="77777777" w:rsidR="008738C7" w:rsidRPr="00711D60" w:rsidRDefault="008738C7" w:rsidP="00644381">
            <w:pPr>
              <w:pStyle w:val="Corpsdetexte2"/>
              <w:rPr>
                <w:rFonts w:ascii="Cambria" w:hAnsi="Cambria" w:cs="Arial"/>
                <w:bCs/>
                <w:sz w:val="22"/>
                <w:szCs w:val="22"/>
                <w:lang w:val="fr-FR"/>
              </w:rPr>
            </w:pPr>
          </w:p>
        </w:tc>
        <w:tc>
          <w:tcPr>
            <w:tcW w:w="2406" w:type="dxa"/>
            <w:vAlign w:val="center"/>
          </w:tcPr>
          <w:p w14:paraId="3CA9D82C" w14:textId="77777777" w:rsidR="008738C7" w:rsidRPr="00711D60" w:rsidRDefault="008738C7" w:rsidP="00644381">
            <w:pPr>
              <w:pStyle w:val="Corpsdetexte2"/>
              <w:rPr>
                <w:rFonts w:ascii="Cambria" w:hAnsi="Cambria" w:cs="Arial"/>
                <w:bCs/>
                <w:sz w:val="24"/>
                <w:szCs w:val="24"/>
                <w:lang w:val="fr-FR"/>
              </w:rPr>
            </w:pPr>
          </w:p>
        </w:tc>
        <w:tc>
          <w:tcPr>
            <w:tcW w:w="2405" w:type="dxa"/>
            <w:vAlign w:val="center"/>
          </w:tcPr>
          <w:p w14:paraId="5AD6E840" w14:textId="77777777" w:rsidR="008738C7" w:rsidRPr="00711D60" w:rsidRDefault="008738C7" w:rsidP="00644381">
            <w:pPr>
              <w:pStyle w:val="Corpsdetexte2"/>
              <w:rPr>
                <w:rFonts w:ascii="Cambria" w:hAnsi="Cambria" w:cs="Arial"/>
                <w:bCs/>
                <w:sz w:val="24"/>
                <w:szCs w:val="24"/>
                <w:lang w:val="fr-FR"/>
              </w:rPr>
            </w:pPr>
          </w:p>
        </w:tc>
        <w:tc>
          <w:tcPr>
            <w:tcW w:w="2405" w:type="dxa"/>
            <w:vAlign w:val="center"/>
          </w:tcPr>
          <w:p w14:paraId="0198B80B" w14:textId="77777777" w:rsidR="008738C7" w:rsidRPr="00711D60" w:rsidRDefault="008738C7" w:rsidP="00644381">
            <w:pPr>
              <w:pStyle w:val="Corpsdetexte2"/>
              <w:rPr>
                <w:rFonts w:ascii="Cambria" w:hAnsi="Cambria" w:cs="Arial"/>
                <w:bCs/>
                <w:sz w:val="24"/>
                <w:szCs w:val="24"/>
                <w:lang w:val="fr-FR"/>
              </w:rPr>
            </w:pPr>
          </w:p>
        </w:tc>
      </w:tr>
      <w:tr w:rsidR="008738C7" w:rsidRPr="00CB3EC1" w14:paraId="248C385B" w14:textId="77777777" w:rsidTr="00644381">
        <w:trPr>
          <w:trHeight w:val="550"/>
        </w:trPr>
        <w:tc>
          <w:tcPr>
            <w:tcW w:w="2406" w:type="dxa"/>
            <w:vAlign w:val="center"/>
          </w:tcPr>
          <w:p w14:paraId="5AB31077" w14:textId="77777777" w:rsidR="008738C7" w:rsidRPr="00711D60" w:rsidRDefault="008738C7" w:rsidP="00644381">
            <w:pPr>
              <w:pStyle w:val="Corpsdetexte2"/>
              <w:rPr>
                <w:rFonts w:ascii="Cambria" w:hAnsi="Cambria" w:cs="Arial"/>
                <w:bCs/>
                <w:sz w:val="22"/>
                <w:szCs w:val="22"/>
                <w:lang w:val="fr-FR"/>
              </w:rPr>
            </w:pPr>
          </w:p>
        </w:tc>
        <w:tc>
          <w:tcPr>
            <w:tcW w:w="2406" w:type="dxa"/>
            <w:vAlign w:val="center"/>
          </w:tcPr>
          <w:p w14:paraId="228B79AD" w14:textId="77777777" w:rsidR="008738C7" w:rsidRPr="00711D60" w:rsidRDefault="008738C7" w:rsidP="00644381">
            <w:pPr>
              <w:pStyle w:val="Corpsdetexte2"/>
              <w:rPr>
                <w:rFonts w:ascii="Cambria" w:hAnsi="Cambria" w:cs="Arial"/>
                <w:bCs/>
                <w:sz w:val="24"/>
                <w:szCs w:val="24"/>
                <w:lang w:val="fr-FR"/>
              </w:rPr>
            </w:pPr>
          </w:p>
        </w:tc>
        <w:tc>
          <w:tcPr>
            <w:tcW w:w="2405" w:type="dxa"/>
            <w:vAlign w:val="center"/>
          </w:tcPr>
          <w:p w14:paraId="5BC7B085" w14:textId="77777777" w:rsidR="008738C7" w:rsidRPr="00711D60" w:rsidRDefault="008738C7" w:rsidP="00644381">
            <w:pPr>
              <w:pStyle w:val="Corpsdetexte2"/>
              <w:rPr>
                <w:rFonts w:ascii="Cambria" w:hAnsi="Cambria" w:cs="Arial"/>
                <w:bCs/>
                <w:sz w:val="24"/>
                <w:szCs w:val="24"/>
                <w:lang w:val="fr-FR"/>
              </w:rPr>
            </w:pPr>
          </w:p>
        </w:tc>
        <w:tc>
          <w:tcPr>
            <w:tcW w:w="2405" w:type="dxa"/>
            <w:vAlign w:val="center"/>
          </w:tcPr>
          <w:p w14:paraId="16CBD3E2" w14:textId="77777777" w:rsidR="008738C7" w:rsidRPr="00711D60" w:rsidRDefault="008738C7" w:rsidP="00644381">
            <w:pPr>
              <w:pStyle w:val="Corpsdetexte2"/>
              <w:rPr>
                <w:rFonts w:ascii="Cambria" w:hAnsi="Cambria" w:cs="Arial"/>
                <w:bCs/>
                <w:sz w:val="24"/>
                <w:szCs w:val="24"/>
                <w:lang w:val="fr-FR"/>
              </w:rPr>
            </w:pPr>
          </w:p>
        </w:tc>
      </w:tr>
      <w:tr w:rsidR="008738C7" w:rsidRPr="00CB3EC1" w14:paraId="5C1E3D4D" w14:textId="77777777" w:rsidTr="00644381">
        <w:trPr>
          <w:trHeight w:val="550"/>
        </w:trPr>
        <w:tc>
          <w:tcPr>
            <w:tcW w:w="2406" w:type="dxa"/>
            <w:vAlign w:val="center"/>
          </w:tcPr>
          <w:p w14:paraId="325AB7D4" w14:textId="77777777" w:rsidR="008738C7" w:rsidRPr="00711D60" w:rsidRDefault="008738C7" w:rsidP="00644381">
            <w:pPr>
              <w:pStyle w:val="Corpsdetexte2"/>
              <w:rPr>
                <w:rFonts w:ascii="Cambria" w:hAnsi="Cambria" w:cs="Arial"/>
                <w:bCs/>
                <w:sz w:val="22"/>
                <w:szCs w:val="22"/>
                <w:lang w:val="fr-FR"/>
              </w:rPr>
            </w:pPr>
          </w:p>
        </w:tc>
        <w:tc>
          <w:tcPr>
            <w:tcW w:w="2406" w:type="dxa"/>
            <w:vAlign w:val="center"/>
          </w:tcPr>
          <w:p w14:paraId="5D4AFF67" w14:textId="77777777" w:rsidR="008738C7" w:rsidRPr="00711D60" w:rsidRDefault="008738C7" w:rsidP="00644381">
            <w:pPr>
              <w:pStyle w:val="Corpsdetexte2"/>
              <w:rPr>
                <w:rFonts w:ascii="Cambria" w:hAnsi="Cambria" w:cs="Arial"/>
                <w:bCs/>
                <w:sz w:val="24"/>
                <w:szCs w:val="24"/>
                <w:lang w:val="fr-FR"/>
              </w:rPr>
            </w:pPr>
          </w:p>
        </w:tc>
        <w:tc>
          <w:tcPr>
            <w:tcW w:w="2405" w:type="dxa"/>
            <w:vAlign w:val="center"/>
          </w:tcPr>
          <w:p w14:paraId="213505E2" w14:textId="77777777" w:rsidR="008738C7" w:rsidRPr="00711D60" w:rsidRDefault="008738C7" w:rsidP="00644381">
            <w:pPr>
              <w:pStyle w:val="Corpsdetexte2"/>
              <w:rPr>
                <w:rFonts w:ascii="Cambria" w:hAnsi="Cambria" w:cs="Arial"/>
                <w:bCs/>
                <w:sz w:val="24"/>
                <w:szCs w:val="24"/>
                <w:lang w:val="fr-FR"/>
              </w:rPr>
            </w:pPr>
          </w:p>
        </w:tc>
        <w:tc>
          <w:tcPr>
            <w:tcW w:w="2405" w:type="dxa"/>
            <w:vAlign w:val="center"/>
          </w:tcPr>
          <w:p w14:paraId="0A2F856C" w14:textId="77777777" w:rsidR="008738C7" w:rsidRPr="00711D60" w:rsidRDefault="008738C7" w:rsidP="00644381">
            <w:pPr>
              <w:pStyle w:val="Corpsdetexte2"/>
              <w:rPr>
                <w:rFonts w:ascii="Cambria" w:hAnsi="Cambria" w:cs="Arial"/>
                <w:bCs/>
                <w:sz w:val="24"/>
                <w:szCs w:val="24"/>
                <w:lang w:val="fr-FR"/>
              </w:rPr>
            </w:pPr>
          </w:p>
        </w:tc>
      </w:tr>
      <w:tr w:rsidR="008738C7" w:rsidRPr="00CB3EC1" w14:paraId="6220F085" w14:textId="77777777" w:rsidTr="00644381">
        <w:trPr>
          <w:trHeight w:val="550"/>
        </w:trPr>
        <w:tc>
          <w:tcPr>
            <w:tcW w:w="2406" w:type="dxa"/>
            <w:vAlign w:val="center"/>
          </w:tcPr>
          <w:p w14:paraId="0F228E3D" w14:textId="77777777" w:rsidR="008738C7" w:rsidRPr="00711D60" w:rsidRDefault="008738C7" w:rsidP="00644381">
            <w:pPr>
              <w:pStyle w:val="Corpsdetexte2"/>
              <w:rPr>
                <w:rFonts w:ascii="Cambria" w:hAnsi="Cambria" w:cs="Arial"/>
                <w:bCs/>
                <w:sz w:val="22"/>
                <w:szCs w:val="22"/>
                <w:lang w:val="fr-FR"/>
              </w:rPr>
            </w:pPr>
          </w:p>
        </w:tc>
        <w:tc>
          <w:tcPr>
            <w:tcW w:w="2406" w:type="dxa"/>
            <w:vAlign w:val="center"/>
          </w:tcPr>
          <w:p w14:paraId="3BB776C7" w14:textId="77777777" w:rsidR="008738C7" w:rsidRPr="00711D60" w:rsidRDefault="008738C7" w:rsidP="00644381">
            <w:pPr>
              <w:pStyle w:val="Corpsdetexte2"/>
              <w:rPr>
                <w:rFonts w:ascii="Cambria" w:hAnsi="Cambria" w:cs="Arial"/>
                <w:bCs/>
                <w:sz w:val="24"/>
                <w:szCs w:val="24"/>
                <w:lang w:val="fr-FR"/>
              </w:rPr>
            </w:pPr>
          </w:p>
        </w:tc>
        <w:tc>
          <w:tcPr>
            <w:tcW w:w="2405" w:type="dxa"/>
            <w:vAlign w:val="center"/>
          </w:tcPr>
          <w:p w14:paraId="0854881D" w14:textId="77777777" w:rsidR="008738C7" w:rsidRPr="00711D60" w:rsidRDefault="008738C7" w:rsidP="00644381">
            <w:pPr>
              <w:pStyle w:val="Corpsdetexte2"/>
              <w:rPr>
                <w:rFonts w:ascii="Cambria" w:hAnsi="Cambria" w:cs="Arial"/>
                <w:bCs/>
                <w:sz w:val="24"/>
                <w:szCs w:val="24"/>
                <w:lang w:val="fr-FR"/>
              </w:rPr>
            </w:pPr>
          </w:p>
        </w:tc>
        <w:tc>
          <w:tcPr>
            <w:tcW w:w="2405" w:type="dxa"/>
            <w:vAlign w:val="center"/>
          </w:tcPr>
          <w:p w14:paraId="2DF66F84" w14:textId="77777777" w:rsidR="008738C7" w:rsidRPr="00711D60" w:rsidRDefault="008738C7" w:rsidP="00644381">
            <w:pPr>
              <w:pStyle w:val="Corpsdetexte2"/>
              <w:rPr>
                <w:rFonts w:ascii="Cambria" w:hAnsi="Cambria" w:cs="Arial"/>
                <w:bCs/>
                <w:sz w:val="24"/>
                <w:szCs w:val="24"/>
                <w:lang w:val="fr-FR"/>
              </w:rPr>
            </w:pPr>
          </w:p>
        </w:tc>
      </w:tr>
      <w:tr w:rsidR="008738C7" w:rsidRPr="00CB3EC1" w14:paraId="37D8C346" w14:textId="77777777" w:rsidTr="00644381">
        <w:trPr>
          <w:trHeight w:val="550"/>
        </w:trPr>
        <w:tc>
          <w:tcPr>
            <w:tcW w:w="2406" w:type="dxa"/>
            <w:vAlign w:val="center"/>
          </w:tcPr>
          <w:p w14:paraId="24B808CB" w14:textId="77777777" w:rsidR="008738C7" w:rsidRPr="00711D60" w:rsidRDefault="008738C7" w:rsidP="00644381">
            <w:pPr>
              <w:pStyle w:val="Corpsdetexte2"/>
              <w:rPr>
                <w:rFonts w:ascii="Cambria" w:hAnsi="Cambria" w:cs="Arial"/>
                <w:bCs/>
                <w:sz w:val="22"/>
                <w:szCs w:val="22"/>
                <w:lang w:val="fr-FR"/>
              </w:rPr>
            </w:pPr>
          </w:p>
        </w:tc>
        <w:tc>
          <w:tcPr>
            <w:tcW w:w="2406" w:type="dxa"/>
            <w:vAlign w:val="center"/>
          </w:tcPr>
          <w:p w14:paraId="43360B7E" w14:textId="77777777" w:rsidR="008738C7" w:rsidRPr="00711D60" w:rsidRDefault="008738C7" w:rsidP="00644381">
            <w:pPr>
              <w:pStyle w:val="Corpsdetexte2"/>
              <w:rPr>
                <w:rFonts w:ascii="Cambria" w:hAnsi="Cambria" w:cs="Arial"/>
                <w:bCs/>
                <w:sz w:val="24"/>
                <w:szCs w:val="24"/>
                <w:lang w:val="fr-FR"/>
              </w:rPr>
            </w:pPr>
          </w:p>
        </w:tc>
        <w:tc>
          <w:tcPr>
            <w:tcW w:w="2405" w:type="dxa"/>
            <w:vAlign w:val="center"/>
          </w:tcPr>
          <w:p w14:paraId="0B63C003" w14:textId="77777777" w:rsidR="008738C7" w:rsidRPr="00711D60" w:rsidRDefault="008738C7" w:rsidP="00644381">
            <w:pPr>
              <w:pStyle w:val="Corpsdetexte2"/>
              <w:rPr>
                <w:rFonts w:ascii="Cambria" w:hAnsi="Cambria" w:cs="Arial"/>
                <w:bCs/>
                <w:sz w:val="24"/>
                <w:szCs w:val="24"/>
                <w:lang w:val="fr-FR"/>
              </w:rPr>
            </w:pPr>
          </w:p>
        </w:tc>
        <w:tc>
          <w:tcPr>
            <w:tcW w:w="2405" w:type="dxa"/>
            <w:vAlign w:val="center"/>
          </w:tcPr>
          <w:p w14:paraId="0CC9E166" w14:textId="77777777" w:rsidR="008738C7" w:rsidRPr="00711D60" w:rsidRDefault="008738C7" w:rsidP="00644381">
            <w:pPr>
              <w:pStyle w:val="Corpsdetexte2"/>
              <w:rPr>
                <w:rFonts w:ascii="Cambria" w:hAnsi="Cambria" w:cs="Arial"/>
                <w:bCs/>
                <w:sz w:val="24"/>
                <w:szCs w:val="24"/>
                <w:lang w:val="fr-FR"/>
              </w:rPr>
            </w:pPr>
          </w:p>
        </w:tc>
      </w:tr>
    </w:tbl>
    <w:p w14:paraId="11C81745" w14:textId="77777777" w:rsidR="008738C7" w:rsidRPr="00711D60" w:rsidRDefault="008738C7" w:rsidP="008738C7">
      <w:pPr>
        <w:pStyle w:val="Corpsdetexte2"/>
        <w:spacing w:line="360" w:lineRule="auto"/>
        <w:rPr>
          <w:rFonts w:ascii="Cambria" w:hAnsi="Cambria" w:cs="Arial"/>
          <w:b/>
          <w:bCs/>
          <w:sz w:val="24"/>
          <w:szCs w:val="24"/>
          <w:lang w:val="fr-FR"/>
        </w:rPr>
      </w:pPr>
    </w:p>
    <w:p w14:paraId="3633D59E" w14:textId="67EE72AB" w:rsidR="008738C7" w:rsidRPr="00711D60" w:rsidRDefault="008738C7" w:rsidP="00581D34">
      <w:pPr>
        <w:rPr>
          <w:rFonts w:ascii="Cambria" w:hAnsi="Cambria" w:cs="Arial"/>
          <w:b/>
          <w:bCs/>
          <w:color w:val="000000"/>
          <w:sz w:val="24"/>
          <w:szCs w:val="24"/>
          <w:lang w:val="fr-FR"/>
        </w:rPr>
      </w:pPr>
      <w:r w:rsidRPr="00711D60">
        <w:rPr>
          <w:rFonts w:ascii="Cambria" w:hAnsi="Cambria" w:cs="Arial"/>
          <w:b/>
          <w:bCs/>
          <w:sz w:val="24"/>
          <w:szCs w:val="24"/>
          <w:lang w:val="fr-FR"/>
        </w:rPr>
        <w:t>PRIX et CONDITION DE TRANSPORT (optionnel)</w:t>
      </w:r>
    </w:p>
    <w:p w14:paraId="7D96DCB2" w14:textId="77777777" w:rsidR="008738C7" w:rsidRPr="00711D60" w:rsidRDefault="008738C7" w:rsidP="008738C7">
      <w:pPr>
        <w:pStyle w:val="Corpsdetexte2"/>
        <w:rPr>
          <w:rFonts w:ascii="Cambria" w:hAnsi="Cambria" w:cs="Arial"/>
          <w:bCs/>
          <w:sz w:val="24"/>
          <w:szCs w:val="24"/>
          <w:lang w:val="fr-FR"/>
        </w:rPr>
      </w:pPr>
      <w:r w:rsidRPr="00711D60">
        <w:rPr>
          <w:rFonts w:ascii="Cambria" w:hAnsi="Cambria" w:cs="Arial"/>
          <w:bCs/>
          <w:sz w:val="24"/>
          <w:szCs w:val="24"/>
          <w:lang w:val="fr-FR"/>
        </w:rPr>
        <w:t>Une attention particulière sera apportée aux soumissionnaires offrant la possibilité de livrer au lieu de livraison souhaitée.</w:t>
      </w:r>
    </w:p>
    <w:p w14:paraId="1F9D91C0" w14:textId="77777777" w:rsidR="008738C7" w:rsidRPr="00711D60" w:rsidRDefault="008738C7" w:rsidP="008738C7">
      <w:pPr>
        <w:pStyle w:val="Corpsdetexte2"/>
        <w:rPr>
          <w:rFonts w:ascii="Cambria" w:hAnsi="Cambria" w:cs="Arial"/>
          <w:bCs/>
          <w:sz w:val="24"/>
          <w:szCs w:val="24"/>
          <w:lang w:val="fr-FR"/>
        </w:rPr>
      </w:pPr>
    </w:p>
    <w:tbl>
      <w:tblPr>
        <w:tblStyle w:val="Grilledutableau"/>
        <w:tblW w:w="0" w:type="auto"/>
        <w:jc w:val="center"/>
        <w:tblLook w:val="04A0" w:firstRow="1" w:lastRow="0" w:firstColumn="1" w:lastColumn="0" w:noHBand="0" w:noVBand="1"/>
      </w:tblPr>
      <w:tblGrid>
        <w:gridCol w:w="2348"/>
        <w:gridCol w:w="2349"/>
        <w:gridCol w:w="2348"/>
      </w:tblGrid>
      <w:tr w:rsidR="008738C7" w:rsidRPr="00E658BE" w14:paraId="3D9541B4" w14:textId="77777777" w:rsidTr="00644381">
        <w:trPr>
          <w:trHeight w:val="570"/>
          <w:jc w:val="center"/>
        </w:trPr>
        <w:tc>
          <w:tcPr>
            <w:tcW w:w="2348" w:type="dxa"/>
            <w:shd w:val="clear" w:color="auto" w:fill="E0E0E0"/>
          </w:tcPr>
          <w:p w14:paraId="7AED3A9A" w14:textId="77777777" w:rsidR="008738C7" w:rsidRPr="00711D60" w:rsidRDefault="008738C7" w:rsidP="00644381">
            <w:pPr>
              <w:pStyle w:val="Corpsdetexte2"/>
              <w:jc w:val="center"/>
              <w:rPr>
                <w:rFonts w:ascii="Cambria" w:hAnsi="Cambria" w:cs="Arial"/>
                <w:bCs/>
                <w:sz w:val="24"/>
                <w:szCs w:val="24"/>
                <w:lang w:val="en-US"/>
              </w:rPr>
            </w:pPr>
            <w:r w:rsidRPr="00711D60">
              <w:rPr>
                <w:rFonts w:ascii="Cambria" w:hAnsi="Cambria" w:cs="Arial"/>
                <w:bCs/>
                <w:sz w:val="24"/>
                <w:szCs w:val="24"/>
                <w:lang w:val="fr-FR"/>
              </w:rPr>
              <w:t>Capacité des camions</w:t>
            </w:r>
          </w:p>
        </w:tc>
        <w:tc>
          <w:tcPr>
            <w:tcW w:w="2349" w:type="dxa"/>
            <w:shd w:val="clear" w:color="auto" w:fill="E0E0E0"/>
            <w:vAlign w:val="center"/>
          </w:tcPr>
          <w:p w14:paraId="1370D9D0" w14:textId="77777777" w:rsidR="008738C7" w:rsidRPr="00711D60" w:rsidRDefault="008738C7" w:rsidP="00644381">
            <w:pPr>
              <w:pStyle w:val="Corpsdetexte2"/>
              <w:jc w:val="center"/>
              <w:rPr>
                <w:rFonts w:ascii="Cambria" w:hAnsi="Cambria" w:cs="Arial"/>
                <w:bCs/>
                <w:sz w:val="24"/>
                <w:szCs w:val="24"/>
                <w:lang w:val="fr-FR"/>
              </w:rPr>
            </w:pPr>
            <w:r w:rsidRPr="00711D60">
              <w:rPr>
                <w:rFonts w:ascii="Cambria" w:hAnsi="Cambria" w:cs="Arial"/>
                <w:bCs/>
                <w:sz w:val="24"/>
                <w:szCs w:val="24"/>
                <w:lang w:val="fr-FR"/>
              </w:rPr>
              <w:t xml:space="preserve">Bureau </w:t>
            </w:r>
            <w:r w:rsidR="00356BB1" w:rsidRPr="00711D60">
              <w:rPr>
                <w:rFonts w:ascii="Cambria" w:hAnsi="Cambria" w:cs="Arial"/>
                <w:bCs/>
                <w:sz w:val="24"/>
                <w:szCs w:val="24"/>
                <w:lang w:val="fr-FR"/>
              </w:rPr>
              <w:t xml:space="preserve">Action Contre la Faim </w:t>
            </w:r>
          </w:p>
          <w:p w14:paraId="79EE2D90" w14:textId="4CCE18FE" w:rsidR="00356BB1" w:rsidRPr="00711D60" w:rsidRDefault="00356BB1" w:rsidP="00644381">
            <w:pPr>
              <w:pStyle w:val="Corpsdetexte2"/>
              <w:jc w:val="center"/>
              <w:rPr>
                <w:rFonts w:ascii="Cambria" w:hAnsi="Cambria" w:cs="Arial"/>
                <w:bCs/>
                <w:sz w:val="24"/>
                <w:szCs w:val="24"/>
                <w:lang w:val="fr-FR"/>
              </w:rPr>
            </w:pPr>
            <w:r w:rsidRPr="00711D60">
              <w:rPr>
                <w:rFonts w:ascii="Cambria" w:hAnsi="Cambria" w:cs="Arial"/>
                <w:bCs/>
                <w:sz w:val="24"/>
                <w:szCs w:val="24"/>
                <w:lang w:val="fr-FR"/>
              </w:rPr>
              <w:t>Port au Prince</w:t>
            </w:r>
          </w:p>
        </w:tc>
        <w:tc>
          <w:tcPr>
            <w:tcW w:w="2348" w:type="dxa"/>
            <w:shd w:val="clear" w:color="auto" w:fill="E0E0E0"/>
            <w:vAlign w:val="center"/>
          </w:tcPr>
          <w:p w14:paraId="297D1899" w14:textId="77777777" w:rsidR="008738C7" w:rsidRPr="00711D60" w:rsidRDefault="008738C7" w:rsidP="00644381">
            <w:pPr>
              <w:pStyle w:val="Corpsdetexte2"/>
              <w:jc w:val="center"/>
              <w:rPr>
                <w:rFonts w:ascii="Cambria" w:hAnsi="Cambria" w:cs="Arial"/>
                <w:bCs/>
                <w:sz w:val="24"/>
                <w:szCs w:val="24"/>
                <w:lang w:val="fr-FR"/>
              </w:rPr>
            </w:pPr>
            <w:r w:rsidRPr="00711D60">
              <w:rPr>
                <w:rFonts w:ascii="Cambria" w:hAnsi="Cambria" w:cs="Arial"/>
                <w:bCs/>
                <w:sz w:val="24"/>
                <w:szCs w:val="24"/>
                <w:lang w:val="fr-FR"/>
              </w:rPr>
              <w:t>Bureau</w:t>
            </w:r>
            <w:r w:rsidR="00356BB1" w:rsidRPr="00711D60">
              <w:rPr>
                <w:rFonts w:ascii="Cambria" w:hAnsi="Cambria" w:cs="Arial"/>
                <w:bCs/>
                <w:sz w:val="24"/>
                <w:szCs w:val="24"/>
                <w:lang w:val="fr-FR"/>
              </w:rPr>
              <w:t xml:space="preserve"> Action Contre la Faim</w:t>
            </w:r>
          </w:p>
          <w:p w14:paraId="4156E4D3" w14:textId="5971C2AA" w:rsidR="00356BB1" w:rsidRPr="00711D60" w:rsidRDefault="00356BB1" w:rsidP="00644381">
            <w:pPr>
              <w:pStyle w:val="Corpsdetexte2"/>
              <w:jc w:val="center"/>
              <w:rPr>
                <w:rFonts w:ascii="Cambria" w:hAnsi="Cambria" w:cs="Arial"/>
                <w:bCs/>
                <w:sz w:val="24"/>
                <w:szCs w:val="24"/>
                <w:lang w:val="fr-FR"/>
              </w:rPr>
            </w:pPr>
            <w:r w:rsidRPr="00711D60">
              <w:rPr>
                <w:rFonts w:ascii="Cambria" w:hAnsi="Cambria" w:cs="Arial"/>
                <w:bCs/>
                <w:sz w:val="24"/>
                <w:szCs w:val="24"/>
                <w:lang w:val="fr-FR"/>
              </w:rPr>
              <w:t>Gonaïves</w:t>
            </w:r>
          </w:p>
        </w:tc>
      </w:tr>
      <w:tr w:rsidR="008738C7" w:rsidRPr="00711D60" w14:paraId="46DEAB20" w14:textId="77777777" w:rsidTr="00644381">
        <w:trPr>
          <w:trHeight w:val="938"/>
          <w:jc w:val="center"/>
        </w:trPr>
        <w:tc>
          <w:tcPr>
            <w:tcW w:w="2348" w:type="dxa"/>
          </w:tcPr>
          <w:p w14:paraId="22066212" w14:textId="77777777" w:rsidR="008738C7" w:rsidRPr="00711D60" w:rsidRDefault="008738C7" w:rsidP="00644381">
            <w:pPr>
              <w:pStyle w:val="Corpsdetexte2"/>
              <w:rPr>
                <w:rFonts w:ascii="Cambria" w:hAnsi="Cambria" w:cs="Arial"/>
                <w:bCs/>
                <w:sz w:val="22"/>
                <w:szCs w:val="22"/>
                <w:lang w:val="en-US"/>
              </w:rPr>
            </w:pPr>
            <w:r w:rsidRPr="00711D60">
              <w:rPr>
                <w:rFonts w:ascii="Cambria" w:hAnsi="Cambria" w:cs="Arial"/>
                <w:bCs/>
                <w:sz w:val="22"/>
                <w:szCs w:val="22"/>
                <w:lang w:val="en-US"/>
              </w:rPr>
              <w:t>&lt; 500 kg</w:t>
            </w:r>
          </w:p>
          <w:p w14:paraId="69ED118C" w14:textId="77777777" w:rsidR="008738C7" w:rsidRPr="00711D60" w:rsidRDefault="008738C7" w:rsidP="00644381">
            <w:pPr>
              <w:pStyle w:val="Corpsdetexte2"/>
              <w:rPr>
                <w:rFonts w:ascii="Cambria" w:hAnsi="Cambria" w:cs="Arial"/>
                <w:bCs/>
                <w:sz w:val="24"/>
                <w:szCs w:val="24"/>
                <w:lang w:val="en-US"/>
              </w:rPr>
            </w:pPr>
            <w:r w:rsidRPr="00711D60">
              <w:rPr>
                <w:rFonts w:ascii="Cambria" w:hAnsi="Cambria" w:cs="Arial"/>
                <w:bCs/>
                <w:sz w:val="22"/>
                <w:szCs w:val="22"/>
                <w:lang w:val="en-US"/>
              </w:rPr>
              <w:t>(</w:t>
            </w:r>
            <w:r w:rsidRPr="00711D60">
              <w:rPr>
                <w:rFonts w:ascii="Cambria" w:hAnsi="Cambria" w:cs="Arial"/>
                <w:bCs/>
                <w:i/>
                <w:sz w:val="22"/>
                <w:szCs w:val="22"/>
                <w:lang w:val="en-US"/>
              </w:rPr>
              <w:t>coursiers,  taxi-bus, messagerie)</w:t>
            </w:r>
          </w:p>
        </w:tc>
        <w:tc>
          <w:tcPr>
            <w:tcW w:w="2349" w:type="dxa"/>
            <w:vAlign w:val="center"/>
          </w:tcPr>
          <w:p w14:paraId="46C70CDD" w14:textId="77777777" w:rsidR="008738C7" w:rsidRPr="00711D60" w:rsidRDefault="008738C7" w:rsidP="00644381">
            <w:pPr>
              <w:pStyle w:val="Corpsdetexte2"/>
              <w:rPr>
                <w:rFonts w:ascii="Cambria" w:hAnsi="Cambria" w:cs="Arial"/>
                <w:bCs/>
                <w:sz w:val="24"/>
                <w:szCs w:val="24"/>
                <w:lang w:val="en-US"/>
              </w:rPr>
            </w:pPr>
          </w:p>
        </w:tc>
        <w:tc>
          <w:tcPr>
            <w:tcW w:w="2348" w:type="dxa"/>
            <w:vAlign w:val="center"/>
          </w:tcPr>
          <w:p w14:paraId="5D454E6E" w14:textId="77777777" w:rsidR="008738C7" w:rsidRPr="00711D60" w:rsidRDefault="008738C7" w:rsidP="00644381">
            <w:pPr>
              <w:pStyle w:val="Corpsdetexte2"/>
              <w:rPr>
                <w:rFonts w:ascii="Cambria" w:hAnsi="Cambria" w:cs="Arial"/>
                <w:bCs/>
                <w:sz w:val="24"/>
                <w:szCs w:val="24"/>
                <w:lang w:val="en-US"/>
              </w:rPr>
            </w:pPr>
          </w:p>
        </w:tc>
      </w:tr>
      <w:tr w:rsidR="008738C7" w:rsidRPr="00711D60" w14:paraId="6FB679BD" w14:textId="77777777" w:rsidTr="00644381">
        <w:trPr>
          <w:trHeight w:val="454"/>
          <w:jc w:val="center"/>
        </w:trPr>
        <w:tc>
          <w:tcPr>
            <w:tcW w:w="2348" w:type="dxa"/>
          </w:tcPr>
          <w:p w14:paraId="6757CA4E" w14:textId="77777777" w:rsidR="008738C7" w:rsidRPr="00711D60" w:rsidRDefault="008738C7" w:rsidP="00644381">
            <w:pPr>
              <w:pStyle w:val="Corpsdetexte2"/>
              <w:rPr>
                <w:rFonts w:ascii="Cambria" w:hAnsi="Cambria" w:cs="Arial"/>
                <w:bCs/>
                <w:sz w:val="24"/>
                <w:szCs w:val="24"/>
                <w:lang w:val="fr-FR"/>
              </w:rPr>
            </w:pPr>
            <w:r w:rsidRPr="00711D60">
              <w:rPr>
                <w:rFonts w:ascii="Cambria" w:hAnsi="Cambria" w:cs="Arial"/>
                <w:bCs/>
                <w:sz w:val="22"/>
                <w:szCs w:val="22"/>
                <w:lang w:val="fr-FR"/>
              </w:rPr>
              <w:t>3 à 5 tonnes</w:t>
            </w:r>
          </w:p>
        </w:tc>
        <w:tc>
          <w:tcPr>
            <w:tcW w:w="2349" w:type="dxa"/>
            <w:vAlign w:val="center"/>
          </w:tcPr>
          <w:p w14:paraId="2DF910D1" w14:textId="77777777" w:rsidR="008738C7" w:rsidRPr="00711D60" w:rsidRDefault="008738C7" w:rsidP="00644381">
            <w:pPr>
              <w:pStyle w:val="Corpsdetexte2"/>
              <w:rPr>
                <w:rFonts w:ascii="Cambria" w:hAnsi="Cambria" w:cs="Arial"/>
                <w:bCs/>
                <w:sz w:val="24"/>
                <w:szCs w:val="24"/>
                <w:lang w:val="fr-FR"/>
              </w:rPr>
            </w:pPr>
          </w:p>
        </w:tc>
        <w:tc>
          <w:tcPr>
            <w:tcW w:w="2348" w:type="dxa"/>
            <w:vAlign w:val="center"/>
          </w:tcPr>
          <w:p w14:paraId="4706ECC7" w14:textId="77777777" w:rsidR="008738C7" w:rsidRPr="00711D60" w:rsidRDefault="008738C7" w:rsidP="00644381">
            <w:pPr>
              <w:pStyle w:val="Corpsdetexte2"/>
              <w:rPr>
                <w:rFonts w:ascii="Cambria" w:hAnsi="Cambria" w:cs="Arial"/>
                <w:bCs/>
                <w:sz w:val="24"/>
                <w:szCs w:val="24"/>
                <w:lang w:val="fr-FR"/>
              </w:rPr>
            </w:pPr>
          </w:p>
        </w:tc>
      </w:tr>
      <w:tr w:rsidR="008738C7" w:rsidRPr="00711D60" w14:paraId="01511E10" w14:textId="77777777" w:rsidTr="00644381">
        <w:trPr>
          <w:trHeight w:val="454"/>
          <w:jc w:val="center"/>
        </w:trPr>
        <w:tc>
          <w:tcPr>
            <w:tcW w:w="2348" w:type="dxa"/>
          </w:tcPr>
          <w:p w14:paraId="466933A2" w14:textId="77777777" w:rsidR="008738C7" w:rsidRPr="00711D60" w:rsidRDefault="008738C7" w:rsidP="00644381">
            <w:pPr>
              <w:pStyle w:val="Corpsdetexte2"/>
              <w:rPr>
                <w:rFonts w:ascii="Cambria" w:hAnsi="Cambria" w:cs="Arial"/>
                <w:bCs/>
                <w:sz w:val="24"/>
                <w:szCs w:val="24"/>
                <w:lang w:val="fr-FR"/>
              </w:rPr>
            </w:pPr>
            <w:r w:rsidRPr="00711D60">
              <w:rPr>
                <w:rFonts w:ascii="Cambria" w:hAnsi="Cambria" w:cs="Arial"/>
                <w:bCs/>
                <w:sz w:val="22"/>
                <w:szCs w:val="22"/>
                <w:lang w:val="fr-FR"/>
              </w:rPr>
              <w:t>7 tonnes</w:t>
            </w:r>
          </w:p>
        </w:tc>
        <w:tc>
          <w:tcPr>
            <w:tcW w:w="2349" w:type="dxa"/>
            <w:vAlign w:val="center"/>
          </w:tcPr>
          <w:p w14:paraId="4CEE9DF3" w14:textId="77777777" w:rsidR="008738C7" w:rsidRPr="00711D60" w:rsidRDefault="008738C7" w:rsidP="00644381">
            <w:pPr>
              <w:pStyle w:val="Corpsdetexte2"/>
              <w:rPr>
                <w:rFonts w:ascii="Cambria" w:hAnsi="Cambria" w:cs="Arial"/>
                <w:bCs/>
                <w:sz w:val="24"/>
                <w:szCs w:val="24"/>
                <w:lang w:val="fr-FR"/>
              </w:rPr>
            </w:pPr>
          </w:p>
        </w:tc>
        <w:tc>
          <w:tcPr>
            <w:tcW w:w="2348" w:type="dxa"/>
            <w:vAlign w:val="center"/>
          </w:tcPr>
          <w:p w14:paraId="792E53C8" w14:textId="77777777" w:rsidR="008738C7" w:rsidRPr="00711D60" w:rsidRDefault="008738C7" w:rsidP="00644381">
            <w:pPr>
              <w:pStyle w:val="Corpsdetexte2"/>
              <w:rPr>
                <w:rFonts w:ascii="Cambria" w:hAnsi="Cambria" w:cs="Arial"/>
                <w:bCs/>
                <w:sz w:val="24"/>
                <w:szCs w:val="24"/>
                <w:lang w:val="fr-FR"/>
              </w:rPr>
            </w:pPr>
          </w:p>
        </w:tc>
      </w:tr>
      <w:tr w:rsidR="008738C7" w:rsidRPr="00711D60" w14:paraId="46D230EA" w14:textId="77777777" w:rsidTr="00644381">
        <w:trPr>
          <w:trHeight w:val="454"/>
          <w:jc w:val="center"/>
        </w:trPr>
        <w:tc>
          <w:tcPr>
            <w:tcW w:w="2348" w:type="dxa"/>
          </w:tcPr>
          <w:p w14:paraId="1FFB0FC6" w14:textId="77777777" w:rsidR="008738C7" w:rsidRPr="00711D60" w:rsidRDefault="008738C7" w:rsidP="00644381">
            <w:pPr>
              <w:pStyle w:val="Corpsdetexte2"/>
              <w:rPr>
                <w:rFonts w:ascii="Cambria" w:hAnsi="Cambria" w:cs="Arial"/>
                <w:bCs/>
                <w:sz w:val="24"/>
                <w:szCs w:val="24"/>
                <w:lang w:val="fr-FR"/>
              </w:rPr>
            </w:pPr>
            <w:r w:rsidRPr="00711D60">
              <w:rPr>
                <w:rFonts w:ascii="Cambria" w:hAnsi="Cambria" w:cs="Arial"/>
                <w:bCs/>
                <w:sz w:val="22"/>
                <w:szCs w:val="22"/>
                <w:lang w:val="fr-FR"/>
              </w:rPr>
              <w:t>10 tonnes</w:t>
            </w:r>
          </w:p>
        </w:tc>
        <w:tc>
          <w:tcPr>
            <w:tcW w:w="2349" w:type="dxa"/>
            <w:vAlign w:val="center"/>
          </w:tcPr>
          <w:p w14:paraId="7D98EF1A" w14:textId="77777777" w:rsidR="008738C7" w:rsidRPr="00711D60" w:rsidRDefault="008738C7" w:rsidP="00644381">
            <w:pPr>
              <w:pStyle w:val="Corpsdetexte2"/>
              <w:rPr>
                <w:rFonts w:ascii="Cambria" w:hAnsi="Cambria" w:cs="Arial"/>
                <w:bCs/>
                <w:sz w:val="24"/>
                <w:szCs w:val="24"/>
                <w:lang w:val="fr-FR"/>
              </w:rPr>
            </w:pPr>
          </w:p>
        </w:tc>
        <w:tc>
          <w:tcPr>
            <w:tcW w:w="2348" w:type="dxa"/>
            <w:vAlign w:val="center"/>
          </w:tcPr>
          <w:p w14:paraId="6F19AB6C" w14:textId="77777777" w:rsidR="008738C7" w:rsidRPr="00711D60" w:rsidRDefault="008738C7" w:rsidP="00644381">
            <w:pPr>
              <w:pStyle w:val="Corpsdetexte2"/>
              <w:rPr>
                <w:rFonts w:ascii="Cambria" w:hAnsi="Cambria" w:cs="Arial"/>
                <w:bCs/>
                <w:sz w:val="24"/>
                <w:szCs w:val="24"/>
                <w:lang w:val="fr-FR"/>
              </w:rPr>
            </w:pPr>
          </w:p>
        </w:tc>
      </w:tr>
      <w:tr w:rsidR="008738C7" w:rsidRPr="00711D60" w14:paraId="655640F4" w14:textId="77777777" w:rsidTr="00644381">
        <w:trPr>
          <w:trHeight w:val="454"/>
          <w:jc w:val="center"/>
        </w:trPr>
        <w:tc>
          <w:tcPr>
            <w:tcW w:w="2348" w:type="dxa"/>
          </w:tcPr>
          <w:p w14:paraId="08AB6364" w14:textId="14E490AF" w:rsidR="008738C7" w:rsidRPr="00711D60" w:rsidRDefault="008738C7" w:rsidP="00644381">
            <w:pPr>
              <w:pStyle w:val="Corpsdetexte2"/>
              <w:rPr>
                <w:rFonts w:ascii="Cambria" w:hAnsi="Cambria" w:cs="Arial"/>
                <w:bCs/>
                <w:sz w:val="24"/>
                <w:szCs w:val="24"/>
                <w:lang w:val="fr-FR"/>
              </w:rPr>
            </w:pPr>
            <w:r w:rsidRPr="00711D60">
              <w:rPr>
                <w:rFonts w:ascii="Cambria" w:hAnsi="Cambria" w:cs="Arial"/>
                <w:bCs/>
                <w:sz w:val="22"/>
                <w:szCs w:val="22"/>
                <w:lang w:val="fr-FR"/>
              </w:rPr>
              <w:t>1</w:t>
            </w:r>
            <w:r w:rsidR="002F41ED" w:rsidRPr="00711D60">
              <w:rPr>
                <w:rFonts w:ascii="Cambria" w:hAnsi="Cambria" w:cs="Arial"/>
                <w:bCs/>
                <w:sz w:val="22"/>
                <w:szCs w:val="22"/>
                <w:lang w:val="fr-FR"/>
              </w:rPr>
              <w:t>2</w:t>
            </w:r>
            <w:r w:rsidRPr="00711D60">
              <w:rPr>
                <w:rFonts w:ascii="Cambria" w:hAnsi="Cambria" w:cs="Arial"/>
                <w:bCs/>
                <w:sz w:val="22"/>
                <w:szCs w:val="22"/>
                <w:lang w:val="fr-FR"/>
              </w:rPr>
              <w:t xml:space="preserve"> tonnes</w:t>
            </w:r>
          </w:p>
        </w:tc>
        <w:tc>
          <w:tcPr>
            <w:tcW w:w="2349" w:type="dxa"/>
            <w:vAlign w:val="center"/>
          </w:tcPr>
          <w:p w14:paraId="3210B9C3" w14:textId="77777777" w:rsidR="008738C7" w:rsidRPr="00711D60" w:rsidRDefault="008738C7" w:rsidP="00644381">
            <w:pPr>
              <w:pStyle w:val="Corpsdetexte2"/>
              <w:rPr>
                <w:rFonts w:ascii="Cambria" w:hAnsi="Cambria" w:cs="Arial"/>
                <w:bCs/>
                <w:sz w:val="24"/>
                <w:szCs w:val="24"/>
                <w:lang w:val="fr-FR"/>
              </w:rPr>
            </w:pPr>
          </w:p>
        </w:tc>
        <w:tc>
          <w:tcPr>
            <w:tcW w:w="2348" w:type="dxa"/>
            <w:vAlign w:val="center"/>
          </w:tcPr>
          <w:p w14:paraId="46B33DCA" w14:textId="77777777" w:rsidR="008738C7" w:rsidRPr="00711D60" w:rsidRDefault="008738C7" w:rsidP="00644381">
            <w:pPr>
              <w:pStyle w:val="Corpsdetexte2"/>
              <w:rPr>
                <w:rFonts w:ascii="Cambria" w:hAnsi="Cambria" w:cs="Arial"/>
                <w:bCs/>
                <w:sz w:val="24"/>
                <w:szCs w:val="24"/>
                <w:lang w:val="fr-FR"/>
              </w:rPr>
            </w:pPr>
          </w:p>
        </w:tc>
      </w:tr>
      <w:tr w:rsidR="00356BB1" w:rsidRPr="00711D60" w14:paraId="62F3501E" w14:textId="77777777" w:rsidTr="00644381">
        <w:trPr>
          <w:trHeight w:val="454"/>
          <w:jc w:val="center"/>
        </w:trPr>
        <w:tc>
          <w:tcPr>
            <w:tcW w:w="2348" w:type="dxa"/>
          </w:tcPr>
          <w:p w14:paraId="14CF486E" w14:textId="4467055F" w:rsidR="00356BB1" w:rsidRPr="00711D60" w:rsidRDefault="00356BB1" w:rsidP="00644381">
            <w:pPr>
              <w:pStyle w:val="Corpsdetexte2"/>
              <w:rPr>
                <w:rFonts w:ascii="Cambria" w:hAnsi="Cambria" w:cs="Arial"/>
                <w:bCs/>
                <w:sz w:val="22"/>
                <w:szCs w:val="22"/>
                <w:lang w:val="fr-FR"/>
              </w:rPr>
            </w:pPr>
            <w:r w:rsidRPr="00711D60">
              <w:rPr>
                <w:rFonts w:ascii="Cambria" w:hAnsi="Cambria" w:cs="Arial"/>
                <w:bCs/>
                <w:sz w:val="22"/>
                <w:szCs w:val="22"/>
                <w:lang w:val="fr-FR"/>
              </w:rPr>
              <w:t>20 tonnes</w:t>
            </w:r>
          </w:p>
        </w:tc>
        <w:tc>
          <w:tcPr>
            <w:tcW w:w="2349" w:type="dxa"/>
            <w:vAlign w:val="center"/>
          </w:tcPr>
          <w:p w14:paraId="6F1A532A" w14:textId="77777777" w:rsidR="00356BB1" w:rsidRPr="00711D60" w:rsidRDefault="00356BB1" w:rsidP="00644381">
            <w:pPr>
              <w:pStyle w:val="Corpsdetexte2"/>
              <w:rPr>
                <w:rFonts w:ascii="Cambria" w:hAnsi="Cambria" w:cs="Arial"/>
                <w:bCs/>
                <w:sz w:val="24"/>
                <w:szCs w:val="24"/>
                <w:lang w:val="fr-FR"/>
              </w:rPr>
            </w:pPr>
          </w:p>
        </w:tc>
        <w:tc>
          <w:tcPr>
            <w:tcW w:w="2348" w:type="dxa"/>
            <w:vAlign w:val="center"/>
          </w:tcPr>
          <w:p w14:paraId="5FF55CBB" w14:textId="77777777" w:rsidR="00356BB1" w:rsidRPr="00711D60" w:rsidRDefault="00356BB1" w:rsidP="00644381">
            <w:pPr>
              <w:pStyle w:val="Corpsdetexte2"/>
              <w:rPr>
                <w:rFonts w:ascii="Cambria" w:hAnsi="Cambria" w:cs="Arial"/>
                <w:bCs/>
                <w:sz w:val="24"/>
                <w:szCs w:val="24"/>
                <w:lang w:val="fr-FR"/>
              </w:rPr>
            </w:pPr>
          </w:p>
        </w:tc>
      </w:tr>
      <w:tr w:rsidR="00356BB1" w:rsidRPr="00711D60" w14:paraId="43026E91" w14:textId="77777777" w:rsidTr="00644381">
        <w:trPr>
          <w:trHeight w:val="454"/>
          <w:jc w:val="center"/>
        </w:trPr>
        <w:tc>
          <w:tcPr>
            <w:tcW w:w="2348" w:type="dxa"/>
          </w:tcPr>
          <w:p w14:paraId="477AC43B" w14:textId="4D8E433B" w:rsidR="00356BB1" w:rsidRPr="00711D60" w:rsidRDefault="00356BB1" w:rsidP="00644381">
            <w:pPr>
              <w:pStyle w:val="Corpsdetexte2"/>
              <w:rPr>
                <w:rFonts w:ascii="Cambria" w:hAnsi="Cambria" w:cs="Arial"/>
                <w:bCs/>
                <w:sz w:val="22"/>
                <w:szCs w:val="22"/>
                <w:lang w:val="fr-FR"/>
              </w:rPr>
            </w:pPr>
            <w:r w:rsidRPr="00711D60">
              <w:rPr>
                <w:rFonts w:ascii="Cambria" w:hAnsi="Cambria" w:cs="Arial"/>
                <w:bCs/>
                <w:sz w:val="22"/>
                <w:szCs w:val="22"/>
                <w:lang w:val="fr-FR"/>
              </w:rPr>
              <w:t>30 tonnes</w:t>
            </w:r>
          </w:p>
        </w:tc>
        <w:tc>
          <w:tcPr>
            <w:tcW w:w="2349" w:type="dxa"/>
            <w:vAlign w:val="center"/>
          </w:tcPr>
          <w:p w14:paraId="4BC6DE9B" w14:textId="77777777" w:rsidR="00356BB1" w:rsidRPr="00711D60" w:rsidRDefault="00356BB1" w:rsidP="00644381">
            <w:pPr>
              <w:pStyle w:val="Corpsdetexte2"/>
              <w:rPr>
                <w:rFonts w:ascii="Cambria" w:hAnsi="Cambria" w:cs="Arial"/>
                <w:bCs/>
                <w:sz w:val="24"/>
                <w:szCs w:val="24"/>
                <w:lang w:val="fr-FR"/>
              </w:rPr>
            </w:pPr>
          </w:p>
        </w:tc>
        <w:tc>
          <w:tcPr>
            <w:tcW w:w="2348" w:type="dxa"/>
            <w:vAlign w:val="center"/>
          </w:tcPr>
          <w:p w14:paraId="2756AB9D" w14:textId="77777777" w:rsidR="00356BB1" w:rsidRPr="00711D60" w:rsidRDefault="00356BB1" w:rsidP="00644381">
            <w:pPr>
              <w:pStyle w:val="Corpsdetexte2"/>
              <w:rPr>
                <w:rFonts w:ascii="Cambria" w:hAnsi="Cambria" w:cs="Arial"/>
                <w:bCs/>
                <w:sz w:val="24"/>
                <w:szCs w:val="24"/>
                <w:lang w:val="fr-FR"/>
              </w:rPr>
            </w:pPr>
          </w:p>
        </w:tc>
      </w:tr>
    </w:tbl>
    <w:p w14:paraId="3906B0ED" w14:textId="473A9689" w:rsidR="008738C7" w:rsidRPr="00711D60" w:rsidRDefault="008738C7" w:rsidP="008738C7">
      <w:pPr>
        <w:pStyle w:val="Corpsdetexte2"/>
        <w:ind w:left="142" w:hanging="142"/>
        <w:rPr>
          <w:rFonts w:ascii="Cambria" w:hAnsi="Cambria" w:cs="Arial"/>
          <w:b/>
          <w:bCs/>
          <w:sz w:val="24"/>
          <w:szCs w:val="24"/>
          <w:lang w:val="fr-FR"/>
        </w:rPr>
      </w:pPr>
      <w:r w:rsidRPr="00711D60">
        <w:rPr>
          <w:rFonts w:ascii="Cambria" w:hAnsi="Cambria" w:cs="Arial"/>
          <w:b/>
          <w:bCs/>
          <w:sz w:val="24"/>
          <w:szCs w:val="24"/>
          <w:lang w:val="fr-FR"/>
        </w:rPr>
        <w:lastRenderedPageBreak/>
        <w:t xml:space="preserve">* </w:t>
      </w:r>
      <w:r w:rsidRPr="00711D60">
        <w:rPr>
          <w:rFonts w:ascii="Cambria" w:hAnsi="Cambria" w:cs="Arial"/>
          <w:bCs/>
          <w:lang w:val="fr-FR"/>
        </w:rPr>
        <w:t xml:space="preserve">Les prix devront inclure le salaire du chauffeur (et de son aide si besoin), </w:t>
      </w:r>
      <w:r w:rsidR="00356BB1" w:rsidRPr="00711D60">
        <w:rPr>
          <w:rFonts w:ascii="Cambria" w:hAnsi="Cambria" w:cs="Arial"/>
          <w:bCs/>
          <w:lang w:val="fr-FR"/>
        </w:rPr>
        <w:t>le carburant</w:t>
      </w:r>
      <w:r w:rsidRPr="00711D60">
        <w:rPr>
          <w:rFonts w:ascii="Cambria" w:hAnsi="Cambria" w:cs="Arial"/>
          <w:bCs/>
          <w:lang w:val="fr-FR"/>
        </w:rPr>
        <w:t xml:space="preserve">, </w:t>
      </w:r>
      <w:r w:rsidR="00356BB1" w:rsidRPr="00711D60">
        <w:rPr>
          <w:rFonts w:ascii="Cambria" w:hAnsi="Cambria" w:cs="Arial"/>
          <w:bCs/>
          <w:lang w:val="fr-FR"/>
        </w:rPr>
        <w:t>et</w:t>
      </w:r>
      <w:r w:rsidRPr="00711D60">
        <w:rPr>
          <w:rFonts w:ascii="Cambria" w:hAnsi="Cambria" w:cs="Arial"/>
          <w:bCs/>
          <w:lang w:val="fr-FR"/>
        </w:rPr>
        <w:t xml:space="preserve"> tou</w:t>
      </w:r>
      <w:r w:rsidR="00356BB1" w:rsidRPr="00711D60">
        <w:rPr>
          <w:rFonts w:ascii="Cambria" w:hAnsi="Cambria" w:cs="Arial"/>
          <w:bCs/>
          <w:lang w:val="fr-FR"/>
        </w:rPr>
        <w:t>t</w:t>
      </w:r>
      <w:r w:rsidRPr="00711D60">
        <w:rPr>
          <w:rFonts w:ascii="Cambria" w:hAnsi="Cambria" w:cs="Arial"/>
          <w:bCs/>
          <w:lang w:val="fr-FR"/>
        </w:rPr>
        <w:t xml:space="preserve"> autres frais annexes (péage, assurance, etc)</w:t>
      </w:r>
    </w:p>
    <w:p w14:paraId="50BE373C" w14:textId="77777777" w:rsidR="008738C7" w:rsidRPr="00711D60" w:rsidRDefault="008738C7" w:rsidP="008738C7">
      <w:pPr>
        <w:pStyle w:val="Corpsdetexte2"/>
        <w:spacing w:line="360" w:lineRule="auto"/>
        <w:rPr>
          <w:rFonts w:ascii="Cambria" w:hAnsi="Cambria" w:cs="Arial"/>
          <w:b/>
          <w:bCs/>
          <w:sz w:val="24"/>
          <w:szCs w:val="24"/>
          <w:lang w:val="fr-FR"/>
        </w:rPr>
      </w:pPr>
    </w:p>
    <w:p w14:paraId="2C59C90C" w14:textId="77777777" w:rsidR="008738C7" w:rsidRPr="00711D60" w:rsidRDefault="008738C7" w:rsidP="008738C7">
      <w:pPr>
        <w:rPr>
          <w:rFonts w:ascii="Cambria" w:hAnsi="Cambria" w:cs="Arial"/>
          <w:b/>
          <w:bCs/>
          <w:color w:val="000000"/>
          <w:sz w:val="24"/>
          <w:szCs w:val="24"/>
          <w:lang w:val="fr-FR"/>
        </w:rPr>
      </w:pPr>
      <w:r w:rsidRPr="00711D60">
        <w:rPr>
          <w:rFonts w:ascii="Cambria" w:hAnsi="Cambria" w:cs="Arial"/>
          <w:b/>
          <w:bCs/>
          <w:sz w:val="24"/>
          <w:szCs w:val="24"/>
          <w:lang w:val="fr-FR"/>
        </w:rPr>
        <w:t>GARANTIE</w:t>
      </w:r>
    </w:p>
    <w:p w14:paraId="0B829972" w14:textId="14B66C4E" w:rsidR="008738C7" w:rsidRPr="00711D60" w:rsidRDefault="008738C7" w:rsidP="00A64991">
      <w:pPr>
        <w:pStyle w:val="Corpsdetexte2"/>
        <w:numPr>
          <w:ilvl w:val="0"/>
          <w:numId w:val="10"/>
        </w:numPr>
        <w:spacing w:line="360" w:lineRule="auto"/>
        <w:ind w:left="284" w:hanging="284"/>
        <w:rPr>
          <w:rFonts w:ascii="Cambria" w:hAnsi="Cambria" w:cs="Arial"/>
          <w:b/>
          <w:bCs/>
          <w:sz w:val="24"/>
          <w:szCs w:val="24"/>
          <w:lang w:val="fr-FR"/>
        </w:rPr>
      </w:pPr>
      <w:r w:rsidRPr="00711D60">
        <w:rPr>
          <w:rFonts w:ascii="Cambria" w:hAnsi="Cambria" w:cs="Arial"/>
          <w:b/>
          <w:bCs/>
          <w:sz w:val="24"/>
          <w:szCs w:val="24"/>
          <w:lang w:val="fr-FR"/>
        </w:rPr>
        <w:t xml:space="preserve">Consentirez-vous, en cas de non-conformités avérées, </w:t>
      </w:r>
      <w:r w:rsidR="00356BB1" w:rsidRPr="00711D60">
        <w:rPr>
          <w:rFonts w:ascii="Cambria" w:hAnsi="Cambria" w:cs="Arial"/>
          <w:b/>
          <w:bCs/>
          <w:sz w:val="24"/>
          <w:szCs w:val="24"/>
          <w:lang w:val="fr-FR"/>
        </w:rPr>
        <w:t>d’une partie</w:t>
      </w:r>
      <w:r w:rsidRPr="00711D60">
        <w:rPr>
          <w:rFonts w:ascii="Cambria" w:hAnsi="Cambria" w:cs="Arial"/>
          <w:b/>
          <w:bCs/>
          <w:sz w:val="24"/>
          <w:szCs w:val="24"/>
          <w:lang w:val="fr-FR"/>
        </w:rPr>
        <w:t xml:space="preserve"> d</w:t>
      </w:r>
      <w:r w:rsidR="00356BB1" w:rsidRPr="00711D60">
        <w:rPr>
          <w:rFonts w:ascii="Cambria" w:hAnsi="Cambria" w:cs="Arial"/>
          <w:b/>
          <w:bCs/>
          <w:sz w:val="24"/>
          <w:szCs w:val="24"/>
          <w:lang w:val="fr-FR"/>
        </w:rPr>
        <w:t>e commande, ou d’une commande complète, de reprendre</w:t>
      </w:r>
      <w:r w:rsidRPr="00711D60">
        <w:rPr>
          <w:rFonts w:ascii="Cambria" w:hAnsi="Cambria" w:cs="Arial"/>
          <w:b/>
          <w:bCs/>
          <w:sz w:val="24"/>
          <w:szCs w:val="24"/>
          <w:lang w:val="fr-FR"/>
        </w:rPr>
        <w:t xml:space="preserve"> et/ou d</w:t>
      </w:r>
      <w:r w:rsidR="00356BB1" w:rsidRPr="00711D60">
        <w:rPr>
          <w:rFonts w:ascii="Cambria" w:hAnsi="Cambria" w:cs="Arial"/>
          <w:b/>
          <w:bCs/>
          <w:sz w:val="24"/>
          <w:szCs w:val="24"/>
          <w:lang w:val="fr-FR"/>
        </w:rPr>
        <w:t>’</w:t>
      </w:r>
      <w:r w:rsidRPr="00711D60">
        <w:rPr>
          <w:rFonts w:ascii="Cambria" w:hAnsi="Cambria" w:cs="Arial"/>
          <w:b/>
          <w:bCs/>
          <w:sz w:val="24"/>
          <w:szCs w:val="24"/>
          <w:lang w:val="fr-FR"/>
        </w:rPr>
        <w:t>échanger</w:t>
      </w:r>
      <w:r w:rsidR="00356BB1" w:rsidRPr="00711D60">
        <w:rPr>
          <w:rFonts w:ascii="Cambria" w:hAnsi="Cambria" w:cs="Arial"/>
          <w:b/>
          <w:bCs/>
          <w:sz w:val="24"/>
          <w:szCs w:val="24"/>
          <w:lang w:val="fr-FR"/>
        </w:rPr>
        <w:t xml:space="preserve"> le/les produits </w:t>
      </w:r>
      <w:r w:rsidRPr="00711D60">
        <w:rPr>
          <w:rFonts w:ascii="Cambria" w:hAnsi="Cambria" w:cs="Arial"/>
          <w:b/>
          <w:bCs/>
          <w:sz w:val="24"/>
          <w:szCs w:val="24"/>
          <w:lang w:val="fr-FR"/>
        </w:rPr>
        <w:t xml:space="preserve">jusqu'à </w:t>
      </w:r>
      <w:r w:rsidR="00356BB1" w:rsidRPr="00711D60">
        <w:rPr>
          <w:rFonts w:ascii="Cambria" w:hAnsi="Cambria" w:cs="Arial"/>
          <w:b/>
          <w:bCs/>
          <w:sz w:val="24"/>
          <w:szCs w:val="24"/>
          <w:lang w:val="fr-FR"/>
        </w:rPr>
        <w:t>10</w:t>
      </w:r>
      <w:r w:rsidRPr="00711D60">
        <w:rPr>
          <w:rFonts w:ascii="Cambria" w:hAnsi="Cambria" w:cs="Arial"/>
          <w:b/>
          <w:bCs/>
          <w:sz w:val="24"/>
          <w:szCs w:val="24"/>
          <w:lang w:val="fr-FR"/>
        </w:rPr>
        <w:t xml:space="preserve"> jours après livraison ? (OUI / NON) : _______________</w:t>
      </w:r>
    </w:p>
    <w:p w14:paraId="2C4553DA" w14:textId="77777777" w:rsidR="008738C7" w:rsidRPr="00711D60" w:rsidRDefault="008738C7" w:rsidP="008738C7">
      <w:pPr>
        <w:pStyle w:val="Corpsdetexte2"/>
        <w:spacing w:line="360" w:lineRule="auto"/>
        <w:rPr>
          <w:rFonts w:ascii="Cambria" w:hAnsi="Cambria" w:cs="Arial"/>
          <w:b/>
          <w:bCs/>
          <w:sz w:val="24"/>
          <w:szCs w:val="24"/>
          <w:lang w:val="fr-FR"/>
        </w:rPr>
      </w:pPr>
    </w:p>
    <w:p w14:paraId="7AAE96D4" w14:textId="77777777" w:rsidR="008738C7" w:rsidRPr="00711D60" w:rsidRDefault="008738C7" w:rsidP="00A64991">
      <w:pPr>
        <w:pStyle w:val="Corpsdetexte2"/>
        <w:numPr>
          <w:ilvl w:val="0"/>
          <w:numId w:val="10"/>
        </w:numPr>
        <w:spacing w:line="480" w:lineRule="auto"/>
        <w:ind w:left="284" w:hanging="284"/>
        <w:rPr>
          <w:rFonts w:ascii="Cambria" w:hAnsi="Cambria" w:cs="Arial"/>
          <w:b/>
          <w:bCs/>
          <w:sz w:val="24"/>
          <w:szCs w:val="24"/>
          <w:lang w:val="fr-FR"/>
        </w:rPr>
      </w:pPr>
      <w:r w:rsidRPr="00711D60">
        <w:rPr>
          <w:rFonts w:ascii="Cambria" w:hAnsi="Cambria" w:cs="Arial"/>
          <w:b/>
          <w:bCs/>
          <w:noProof/>
          <w:sz w:val="24"/>
          <w:szCs w:val="24"/>
          <w:lang w:val="en-GB" w:eastAsia="en-GB"/>
        </w:rPr>
        <mc:AlternateContent>
          <mc:Choice Requires="wps">
            <w:drawing>
              <wp:anchor distT="0" distB="0" distL="114300" distR="114300" simplePos="0" relativeHeight="251661312" behindDoc="1" locked="0" layoutInCell="1" allowOverlap="1" wp14:anchorId="221500B8" wp14:editId="00346915">
                <wp:simplePos x="0" y="0"/>
                <wp:positionH relativeFrom="column">
                  <wp:posOffset>4342129</wp:posOffset>
                </wp:positionH>
                <wp:positionV relativeFrom="paragraph">
                  <wp:posOffset>292100</wp:posOffset>
                </wp:positionV>
                <wp:extent cx="1266825" cy="838200"/>
                <wp:effectExtent l="0" t="0" r="0" b="0"/>
                <wp:wrapNone/>
                <wp:docPr id="2" name="Text Box 2"/>
                <wp:cNvGraphicFramePr/>
                <a:graphic xmlns:a="http://schemas.openxmlformats.org/drawingml/2006/main">
                  <a:graphicData uri="http://schemas.microsoft.com/office/word/2010/wordprocessingShape">
                    <wps:wsp>
                      <wps:cNvSpPr txBox="1"/>
                      <wps:spPr>
                        <a:xfrm>
                          <a:off x="0" y="0"/>
                          <a:ext cx="1266825" cy="838200"/>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A57C93" w14:textId="72EFE2BD" w:rsidR="008738C7" w:rsidRPr="00881433" w:rsidRDefault="008738C7" w:rsidP="00356BB1">
                            <w:pPr>
                              <w:rPr>
                                <w:rFonts w:ascii="Arial" w:hAnsi="Arial" w:cs="Arial"/>
                                <w:b/>
                                <w:sz w:val="24"/>
                                <w:szCs w:val="24"/>
                                <w:lang w:val="fr-FR"/>
                              </w:rPr>
                            </w:pPr>
                            <w:r w:rsidRPr="00881433">
                              <w:rPr>
                                <w:rFonts w:ascii="MS Gothic" w:eastAsia="MS Gothic" w:hAnsi="Arial" w:cs="Arial" w:hint="eastAsia"/>
                                <w:b/>
                                <w:sz w:val="24"/>
                                <w:szCs w:val="24"/>
                                <w:lang w:val="fr-FR"/>
                              </w:rPr>
                              <w:t>☐</w:t>
                            </w:r>
                            <w:r w:rsidRPr="00881433">
                              <w:rPr>
                                <w:rFonts w:ascii="MS Gothic" w:eastAsia="MS Gothic" w:hAnsi="Arial" w:cs="Arial"/>
                                <w:b/>
                                <w:sz w:val="24"/>
                                <w:szCs w:val="24"/>
                                <w:lang w:val="fr-FR"/>
                              </w:rPr>
                              <w:t xml:space="preserve"> </w:t>
                            </w:r>
                            <w:r w:rsidR="00356BB1">
                              <w:rPr>
                                <w:rFonts w:ascii="Arial" w:hAnsi="Arial" w:cs="Arial"/>
                                <w:b/>
                                <w:sz w:val="24"/>
                                <w:szCs w:val="24"/>
                                <w:lang w:val="fr-FR"/>
                              </w:rPr>
                              <w:t>Jours</w:t>
                            </w:r>
                          </w:p>
                          <w:p w14:paraId="3489DAE1" w14:textId="4CA94F83" w:rsidR="00356BB1" w:rsidRDefault="008738C7" w:rsidP="008738C7">
                            <w:pPr>
                              <w:rPr>
                                <w:rFonts w:ascii="MS Gothic" w:eastAsia="MS Gothic" w:hAnsi="Arial" w:cs="Arial"/>
                                <w:b/>
                                <w:sz w:val="24"/>
                                <w:szCs w:val="24"/>
                                <w:lang w:val="fr-FR"/>
                              </w:rPr>
                            </w:pPr>
                            <w:r w:rsidRPr="00881433">
                              <w:rPr>
                                <w:rFonts w:ascii="MS Gothic" w:eastAsia="MS Gothic" w:hAnsi="Arial" w:cs="Arial" w:hint="eastAsia"/>
                                <w:b/>
                                <w:sz w:val="24"/>
                                <w:szCs w:val="24"/>
                                <w:lang w:val="fr-FR"/>
                              </w:rPr>
                              <w:t>☐</w:t>
                            </w:r>
                            <w:r w:rsidRPr="00881433">
                              <w:rPr>
                                <w:rFonts w:ascii="MS Gothic" w:eastAsia="MS Gothic" w:hAnsi="Arial" w:cs="Arial"/>
                                <w:b/>
                                <w:sz w:val="24"/>
                                <w:szCs w:val="24"/>
                                <w:lang w:val="fr-FR"/>
                              </w:rPr>
                              <w:t xml:space="preserve"> </w:t>
                            </w:r>
                            <w:r w:rsidR="00356BB1" w:rsidRPr="00356BB1">
                              <w:rPr>
                                <w:rFonts w:asciiTheme="minorBidi" w:eastAsia="MS Gothic" w:hAnsiTheme="minorBidi" w:cstheme="minorBidi"/>
                                <w:b/>
                                <w:sz w:val="24"/>
                                <w:szCs w:val="24"/>
                                <w:lang w:val="fr-FR"/>
                              </w:rPr>
                              <w:t>Mois</w:t>
                            </w:r>
                          </w:p>
                          <w:p w14:paraId="6FA8D7F6" w14:textId="473FC15F" w:rsidR="008738C7" w:rsidRPr="00881433" w:rsidRDefault="00356BB1" w:rsidP="00356BB1">
                            <w:pPr>
                              <w:rPr>
                                <w:rFonts w:ascii="Arial" w:hAnsi="Arial" w:cs="Arial"/>
                                <w:b/>
                                <w:sz w:val="24"/>
                                <w:szCs w:val="24"/>
                                <w:lang w:val="fr-FR"/>
                              </w:rPr>
                            </w:pPr>
                            <w:r w:rsidRPr="00356BB1">
                              <w:rPr>
                                <w:rFonts w:ascii="Segoe UI Symbol" w:hAnsi="Segoe UI Symbol" w:cs="Segoe UI Symbol"/>
                                <w:b/>
                                <w:bCs/>
                                <w:sz w:val="24"/>
                                <w:szCs w:val="24"/>
                                <w:lang w:val="fr-FR"/>
                              </w:rPr>
                              <w:t>☐</w:t>
                            </w:r>
                            <w:r>
                              <w:rPr>
                                <w:rFonts w:ascii="Arial" w:hAnsi="Arial" w:cs="Arial"/>
                                <w:b/>
                                <w:bCs/>
                                <w:sz w:val="24"/>
                                <w:szCs w:val="24"/>
                                <w:lang w:val="fr-FR"/>
                              </w:rPr>
                              <w:t xml:space="preserve"> </w:t>
                            </w:r>
                            <w:r w:rsidR="008738C7" w:rsidRPr="00881433">
                              <w:rPr>
                                <w:rFonts w:ascii="Arial" w:hAnsi="Arial" w:cs="Arial"/>
                                <w:b/>
                                <w:sz w:val="24"/>
                                <w:szCs w:val="24"/>
                                <w:lang w:val="fr-FR"/>
                              </w:rPr>
                              <w:t>Années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1500B8" id="_x0000_t202" coordsize="21600,21600" o:spt="202" path="m,l,21600r21600,l21600,xe">
                <v:stroke joinstyle="miter"/>
                <v:path gradientshapeok="t" o:connecttype="rect"/>
              </v:shapetype>
              <v:shape id="Text Box 2" o:spid="_x0000_s1026" type="#_x0000_t202" style="position:absolute;left:0;text-align:left;margin-left:341.9pt;margin-top:23pt;width:99.75pt;height:6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" filled="f" stroked="f">
                <v:textbox>
                  <w:txbxContent>
                    <w:p w14:paraId="28A57C93" w14:textId="72EFE2BD" w:rsidR="008738C7" w:rsidRPr="00881433" w:rsidRDefault="008738C7" w:rsidP="00356BB1">
                      <w:pPr>
                        <w:rPr>
                          <w:rFonts w:ascii="Arial" w:hAnsi="Arial" w:cs="Arial"/>
                          <w:b/>
                          <w:sz w:val="24"/>
                          <w:szCs w:val="24"/>
                          <w:lang w:val="fr-FR"/>
                        </w:rPr>
                      </w:pPr>
                      <w:r w:rsidRPr="00881433">
                        <w:rPr>
                          <w:rFonts w:ascii="MS Gothic" w:eastAsia="MS Gothic" w:hAnsi="Arial" w:cs="Arial" w:hint="eastAsia"/>
                          <w:b/>
                          <w:sz w:val="24"/>
                          <w:szCs w:val="24"/>
                          <w:lang w:val="fr-FR"/>
                        </w:rPr>
                        <w:t>☐</w:t>
                      </w:r>
                      <w:r w:rsidRPr="00881433">
                        <w:rPr>
                          <w:rFonts w:ascii="MS Gothic" w:eastAsia="MS Gothic" w:hAnsi="Arial" w:cs="Arial"/>
                          <w:b/>
                          <w:sz w:val="24"/>
                          <w:szCs w:val="24"/>
                          <w:lang w:val="fr-FR"/>
                        </w:rPr>
                        <w:t xml:space="preserve"> </w:t>
                      </w:r>
                      <w:r w:rsidR="00356BB1">
                        <w:rPr>
                          <w:rFonts w:ascii="Arial" w:hAnsi="Arial" w:cs="Arial"/>
                          <w:b/>
                          <w:sz w:val="24"/>
                          <w:szCs w:val="24"/>
                          <w:lang w:val="fr-FR"/>
                        </w:rPr>
                        <w:t>Jours</w:t>
                      </w:r>
                    </w:p>
                    <w:p w14:paraId="3489DAE1" w14:textId="4CA94F83" w:rsidR="00356BB1" w:rsidRDefault="008738C7" w:rsidP="008738C7">
                      <w:pPr>
                        <w:rPr>
                          <w:rFonts w:ascii="MS Gothic" w:eastAsia="MS Gothic" w:hAnsi="Arial" w:cs="Arial"/>
                          <w:b/>
                          <w:sz w:val="24"/>
                          <w:szCs w:val="24"/>
                          <w:lang w:val="fr-FR"/>
                        </w:rPr>
                      </w:pPr>
                      <w:r w:rsidRPr="00881433">
                        <w:rPr>
                          <w:rFonts w:ascii="MS Gothic" w:eastAsia="MS Gothic" w:hAnsi="Arial" w:cs="Arial" w:hint="eastAsia"/>
                          <w:b/>
                          <w:sz w:val="24"/>
                          <w:szCs w:val="24"/>
                          <w:lang w:val="fr-FR"/>
                        </w:rPr>
                        <w:t>☐</w:t>
                      </w:r>
                      <w:r w:rsidRPr="00881433">
                        <w:rPr>
                          <w:rFonts w:ascii="MS Gothic" w:eastAsia="MS Gothic" w:hAnsi="Arial" w:cs="Arial"/>
                          <w:b/>
                          <w:sz w:val="24"/>
                          <w:szCs w:val="24"/>
                          <w:lang w:val="fr-FR"/>
                        </w:rPr>
                        <w:t xml:space="preserve"> </w:t>
                      </w:r>
                      <w:r w:rsidR="00356BB1" w:rsidRPr="00356BB1">
                        <w:rPr>
                          <w:rFonts w:asciiTheme="minorBidi" w:eastAsia="MS Gothic" w:hAnsiTheme="minorBidi" w:cstheme="minorBidi"/>
                          <w:b/>
                          <w:sz w:val="24"/>
                          <w:szCs w:val="24"/>
                          <w:lang w:val="fr-FR"/>
                        </w:rPr>
                        <w:t>Mois</w:t>
                      </w:r>
                    </w:p>
                    <w:p w14:paraId="6FA8D7F6" w14:textId="473FC15F" w:rsidR="008738C7" w:rsidRPr="00881433" w:rsidRDefault="00356BB1" w:rsidP="00356BB1">
                      <w:pPr>
                        <w:rPr>
                          <w:rFonts w:ascii="Arial" w:hAnsi="Arial" w:cs="Arial"/>
                          <w:b/>
                          <w:sz w:val="24"/>
                          <w:szCs w:val="24"/>
                          <w:lang w:val="fr-FR"/>
                        </w:rPr>
                      </w:pPr>
                      <w:r w:rsidRPr="00356BB1">
                        <w:rPr>
                          <w:rFonts w:ascii="Segoe UI Symbol" w:hAnsi="Segoe UI Symbol" w:cs="Segoe UI Symbol"/>
                          <w:b/>
                          <w:bCs/>
                          <w:sz w:val="24"/>
                          <w:szCs w:val="24"/>
                          <w:lang w:val="fr-FR"/>
                        </w:rPr>
                        <w:t>☐</w:t>
                      </w:r>
                      <w:r>
                        <w:rPr>
                          <w:rFonts w:ascii="Arial" w:hAnsi="Arial" w:cs="Arial"/>
                          <w:b/>
                          <w:bCs/>
                          <w:sz w:val="24"/>
                          <w:szCs w:val="24"/>
                          <w:lang w:val="fr-FR"/>
                        </w:rPr>
                        <w:t xml:space="preserve"> </w:t>
                      </w:r>
                      <w:r w:rsidR="008738C7" w:rsidRPr="00881433">
                        <w:rPr>
                          <w:rFonts w:ascii="Arial" w:hAnsi="Arial" w:cs="Arial"/>
                          <w:b/>
                          <w:sz w:val="24"/>
                          <w:szCs w:val="24"/>
                          <w:lang w:val="fr-FR"/>
                        </w:rPr>
                        <w:t>Années</w:t>
                      </w:r>
                    </w:p>
                  </w:txbxContent>
                </v:textbox>
              </v:shape>
            </w:pict>
          </mc:Fallback>
        </mc:AlternateContent>
      </w:r>
      <w:r w:rsidRPr="00711D60">
        <w:rPr>
          <w:rFonts w:ascii="Cambria" w:hAnsi="Cambria" w:cs="Arial"/>
          <w:b/>
          <w:bCs/>
          <w:sz w:val="24"/>
          <w:szCs w:val="24"/>
          <w:lang w:val="fr-FR"/>
        </w:rPr>
        <w:t>Durée de garantie usuellement appliquée pour ce type de fournitures </w:t>
      </w:r>
    </w:p>
    <w:p w14:paraId="4A263CCC" w14:textId="77777777" w:rsidR="00356BB1" w:rsidRPr="00711D60" w:rsidRDefault="00356BB1" w:rsidP="00356BB1">
      <w:pPr>
        <w:pStyle w:val="Paragraphedeliste"/>
        <w:rPr>
          <w:rFonts w:ascii="Cambria" w:hAnsi="Cambria" w:cs="Arial"/>
          <w:b/>
          <w:bCs/>
          <w:sz w:val="24"/>
          <w:szCs w:val="24"/>
          <w:lang w:val="fr-FR"/>
        </w:rPr>
      </w:pPr>
    </w:p>
    <w:p w14:paraId="0A646FEB" w14:textId="77777777" w:rsidR="00356BB1" w:rsidRPr="00711D60" w:rsidRDefault="00356BB1" w:rsidP="00356BB1">
      <w:pPr>
        <w:pStyle w:val="Corpsdetexte2"/>
        <w:spacing w:line="480" w:lineRule="auto"/>
        <w:rPr>
          <w:rFonts w:ascii="Cambria" w:hAnsi="Cambria" w:cs="Arial"/>
          <w:b/>
          <w:bCs/>
          <w:sz w:val="24"/>
          <w:szCs w:val="24"/>
          <w:lang w:val="fr-FR"/>
        </w:rPr>
      </w:pPr>
    </w:p>
    <w:p w14:paraId="6B6ABDC6" w14:textId="77777777" w:rsidR="00356BB1" w:rsidRPr="00711D60" w:rsidRDefault="00356BB1" w:rsidP="00356BB1">
      <w:pPr>
        <w:pStyle w:val="Corpsdetexte2"/>
        <w:spacing w:line="480" w:lineRule="auto"/>
        <w:rPr>
          <w:rFonts w:ascii="Cambria" w:hAnsi="Cambria" w:cs="Arial"/>
          <w:b/>
          <w:bCs/>
          <w:sz w:val="24"/>
          <w:szCs w:val="24"/>
          <w:lang w:val="fr-FR"/>
        </w:rPr>
      </w:pPr>
    </w:p>
    <w:p w14:paraId="16DD2B8B" w14:textId="1E93325A" w:rsidR="008738C7" w:rsidRPr="00711D60" w:rsidRDefault="008738C7" w:rsidP="00356BB1">
      <w:pPr>
        <w:pStyle w:val="Corpsdetexte2"/>
        <w:rPr>
          <w:rFonts w:ascii="Cambria" w:hAnsi="Cambria" w:cs="Arial"/>
          <w:b/>
          <w:bCs/>
          <w:sz w:val="24"/>
          <w:szCs w:val="24"/>
          <w:lang w:val="fr-FR"/>
        </w:rPr>
      </w:pPr>
      <w:r w:rsidRPr="00711D60">
        <w:rPr>
          <w:rFonts w:ascii="Cambria" w:hAnsi="Cambria" w:cs="Arial"/>
          <w:b/>
          <w:bCs/>
          <w:sz w:val="24"/>
          <w:szCs w:val="24"/>
          <w:lang w:val="fr-FR"/>
        </w:rPr>
        <w:t>(</w:t>
      </w:r>
      <w:r w:rsidR="00356BB1" w:rsidRPr="00711D60">
        <w:rPr>
          <w:rFonts w:ascii="Cambria" w:hAnsi="Cambria" w:cs="Arial"/>
          <w:b/>
          <w:bCs/>
          <w:sz w:val="24"/>
          <w:szCs w:val="24"/>
          <w:lang w:val="fr-FR"/>
        </w:rPr>
        <w:t>Sans</w:t>
      </w:r>
      <w:r w:rsidRPr="00711D60">
        <w:rPr>
          <w:rFonts w:ascii="Cambria" w:hAnsi="Cambria" w:cs="Arial"/>
          <w:b/>
          <w:bCs/>
          <w:sz w:val="24"/>
          <w:szCs w:val="24"/>
          <w:lang w:val="fr-FR"/>
        </w:rPr>
        <w:t xml:space="preserve"> considérer l’usure liée </w:t>
      </w:r>
      <w:r w:rsidR="00356BB1" w:rsidRPr="00711D60">
        <w:rPr>
          <w:rFonts w:ascii="Cambria" w:hAnsi="Cambria" w:cs="Arial"/>
          <w:b/>
          <w:bCs/>
          <w:sz w:val="24"/>
          <w:szCs w:val="24"/>
          <w:lang w:val="fr-FR"/>
        </w:rPr>
        <w:t>au disfonctionnement du produit</w:t>
      </w:r>
      <w:r w:rsidRPr="00711D60">
        <w:rPr>
          <w:rFonts w:ascii="Cambria" w:hAnsi="Cambria" w:cs="Arial"/>
          <w:b/>
          <w:bCs/>
          <w:sz w:val="24"/>
          <w:szCs w:val="24"/>
          <w:lang w:val="fr-FR"/>
        </w:rPr>
        <w:t>)</w:t>
      </w:r>
      <w:r w:rsidR="00356BB1" w:rsidRPr="00711D60">
        <w:rPr>
          <w:rFonts w:ascii="Cambria" w:hAnsi="Cambria" w:cs="Arial"/>
          <w:b/>
          <w:bCs/>
          <w:sz w:val="24"/>
          <w:szCs w:val="24"/>
          <w:lang w:val="fr-FR"/>
        </w:rPr>
        <w:t xml:space="preserve"> </w:t>
      </w:r>
      <w:r w:rsidRPr="00711D60">
        <w:rPr>
          <w:rFonts w:ascii="Cambria" w:hAnsi="Cambria" w:cs="Arial"/>
          <w:b/>
          <w:bCs/>
          <w:sz w:val="24"/>
          <w:szCs w:val="24"/>
          <w:lang w:val="fr-FR"/>
        </w:rPr>
        <w:t>:    ___________</w:t>
      </w:r>
    </w:p>
    <w:p w14:paraId="440ED644" w14:textId="77777777" w:rsidR="008738C7" w:rsidRPr="00711D60" w:rsidRDefault="008738C7" w:rsidP="008738C7">
      <w:pPr>
        <w:pStyle w:val="Corpsdetexte2"/>
        <w:spacing w:line="360" w:lineRule="auto"/>
        <w:rPr>
          <w:rFonts w:ascii="Cambria" w:hAnsi="Cambria" w:cs="Arial"/>
          <w:b/>
          <w:bCs/>
          <w:sz w:val="24"/>
          <w:szCs w:val="24"/>
          <w:lang w:val="fr-FR"/>
        </w:rPr>
      </w:pPr>
    </w:p>
    <w:p w14:paraId="083EB584" w14:textId="77777777" w:rsidR="008738C7" w:rsidRPr="00711D60" w:rsidRDefault="008738C7" w:rsidP="008738C7">
      <w:pPr>
        <w:pStyle w:val="Corpsdetexte2"/>
        <w:pBdr>
          <w:bottom w:val="single" w:sz="12" w:space="1" w:color="auto"/>
        </w:pBdr>
        <w:spacing w:after="240"/>
        <w:rPr>
          <w:rFonts w:ascii="Cambria" w:hAnsi="Cambria" w:cs="Arial"/>
          <w:b/>
          <w:bCs/>
          <w:sz w:val="24"/>
          <w:szCs w:val="24"/>
          <w:lang w:val="fr-FR"/>
        </w:rPr>
      </w:pPr>
      <w:r w:rsidRPr="00711D60">
        <w:rPr>
          <w:rFonts w:ascii="Cambria" w:hAnsi="Cambria" w:cs="Arial"/>
          <w:b/>
          <w:bCs/>
          <w:sz w:val="24"/>
          <w:szCs w:val="24"/>
          <w:lang w:val="fr-FR"/>
        </w:rPr>
        <w:t>Modalité de paiement souhaitée : _________________________________________</w:t>
      </w:r>
    </w:p>
    <w:p w14:paraId="68C62F04" w14:textId="77777777" w:rsidR="008738C7" w:rsidRPr="00711D60" w:rsidRDefault="008738C7" w:rsidP="008738C7">
      <w:pPr>
        <w:pStyle w:val="Corpsdetexte2"/>
        <w:pBdr>
          <w:bottom w:val="single" w:sz="12" w:space="1" w:color="auto"/>
        </w:pBdr>
        <w:spacing w:after="240"/>
        <w:rPr>
          <w:rFonts w:ascii="Cambria" w:hAnsi="Cambria" w:cs="Arial"/>
          <w:b/>
          <w:bCs/>
          <w:sz w:val="24"/>
          <w:szCs w:val="24"/>
          <w:lang w:val="fr-FR"/>
        </w:rPr>
      </w:pPr>
    </w:p>
    <w:p w14:paraId="160690C9" w14:textId="77777777" w:rsidR="008738C7" w:rsidRPr="00711D60" w:rsidRDefault="008738C7" w:rsidP="008738C7">
      <w:pPr>
        <w:pStyle w:val="Corpsdetexte2"/>
        <w:spacing w:line="480" w:lineRule="auto"/>
        <w:rPr>
          <w:rFonts w:ascii="Cambria" w:hAnsi="Cambria" w:cs="Arial"/>
          <w:b/>
          <w:bCs/>
          <w:sz w:val="24"/>
          <w:szCs w:val="24"/>
          <w:lang w:val="fr-FR"/>
        </w:rPr>
      </w:pPr>
    </w:p>
    <w:p w14:paraId="14ED2AD1" w14:textId="77777777" w:rsidR="008738C7" w:rsidRPr="00711D60" w:rsidRDefault="008738C7" w:rsidP="008738C7">
      <w:pPr>
        <w:pStyle w:val="Corpsdetexte2"/>
        <w:spacing w:line="480" w:lineRule="auto"/>
        <w:rPr>
          <w:rFonts w:ascii="Cambria" w:hAnsi="Cambria" w:cs="Arial"/>
          <w:b/>
          <w:bCs/>
          <w:sz w:val="24"/>
          <w:szCs w:val="24"/>
          <w:lang w:val="fr-FR"/>
        </w:rPr>
      </w:pPr>
      <w:r w:rsidRPr="00711D60">
        <w:rPr>
          <w:rFonts w:ascii="Cambria" w:hAnsi="Cambria" w:cs="Arial"/>
          <w:b/>
          <w:bCs/>
          <w:sz w:val="24"/>
          <w:szCs w:val="24"/>
          <w:lang w:val="fr-FR"/>
        </w:rPr>
        <w:t>Chiffre d’affaires mensuel estimé sur ce marché : ____________________________</w:t>
      </w:r>
    </w:p>
    <w:p w14:paraId="69904574" w14:textId="77777777" w:rsidR="008738C7" w:rsidRPr="00711D60" w:rsidRDefault="008738C7" w:rsidP="008738C7">
      <w:pPr>
        <w:pStyle w:val="Corpsdetexte2"/>
        <w:spacing w:line="360" w:lineRule="auto"/>
        <w:rPr>
          <w:rFonts w:ascii="Cambria" w:hAnsi="Cambria" w:cs="Arial"/>
          <w:b/>
          <w:bCs/>
          <w:sz w:val="24"/>
          <w:szCs w:val="24"/>
          <w:lang w:val="fr-FR"/>
        </w:rPr>
      </w:pPr>
    </w:p>
    <w:p w14:paraId="5285E696" w14:textId="12C61D5E" w:rsidR="008738C7" w:rsidRPr="00711D60" w:rsidRDefault="008738C7" w:rsidP="00356BB1">
      <w:pPr>
        <w:rPr>
          <w:rFonts w:ascii="Cambria" w:hAnsi="Cambria" w:cs="Arial"/>
          <w:b/>
          <w:bCs/>
          <w:color w:val="000000"/>
          <w:sz w:val="24"/>
          <w:szCs w:val="24"/>
          <w:lang w:val="fr-FR"/>
        </w:rPr>
      </w:pPr>
      <w:r w:rsidRPr="00711D60">
        <w:rPr>
          <w:rFonts w:ascii="Cambria" w:hAnsi="Cambria" w:cs="Arial"/>
          <w:b/>
          <w:bCs/>
          <w:sz w:val="24"/>
          <w:szCs w:val="24"/>
          <w:lang w:val="fr-FR"/>
        </w:rPr>
        <w:t>REMARQUES/COMMENTAIRES DU SOUMISSIONNAIRE</w:t>
      </w:r>
    </w:p>
    <w:p w14:paraId="75EBF356" w14:textId="77777777" w:rsidR="008738C7" w:rsidRPr="00711D60" w:rsidRDefault="008738C7" w:rsidP="008738C7">
      <w:pPr>
        <w:pStyle w:val="Corpsdetexte2"/>
        <w:spacing w:line="480" w:lineRule="auto"/>
        <w:rPr>
          <w:rFonts w:ascii="Cambria" w:hAnsi="Cambria" w:cs="Arial"/>
          <w:b/>
          <w:bCs/>
          <w:sz w:val="24"/>
          <w:szCs w:val="24"/>
          <w:lang w:val="fr-FR"/>
        </w:rPr>
      </w:pPr>
      <w:r w:rsidRPr="00711D60">
        <w:rPr>
          <w:rFonts w:ascii="Cambria" w:hAnsi="Cambria" w:cs="Arial"/>
          <w:b/>
          <w:bCs/>
          <w:sz w:val="24"/>
          <w:szCs w:val="24"/>
          <w:lang w:val="fr-FR"/>
        </w:rPr>
        <w:t>____________________________________________________________________________________________________________________________________________</w:t>
      </w:r>
    </w:p>
    <w:p w14:paraId="77E32B31" w14:textId="79F2E1BF" w:rsidR="008738C7" w:rsidRPr="00711D60" w:rsidRDefault="008738C7" w:rsidP="008738C7">
      <w:pPr>
        <w:pStyle w:val="Corpsdetexte2"/>
        <w:spacing w:line="360" w:lineRule="auto"/>
        <w:rPr>
          <w:rFonts w:ascii="Cambria" w:hAnsi="Cambria" w:cs="Arial"/>
          <w:b/>
          <w:bCs/>
          <w:sz w:val="24"/>
          <w:szCs w:val="24"/>
          <w:lang w:val="fr-FR"/>
        </w:rPr>
      </w:pPr>
      <w:r w:rsidRPr="00711D60">
        <w:rPr>
          <w:rFonts w:ascii="Cambria" w:hAnsi="Cambria" w:cs="Arial"/>
          <w:b/>
          <w:bCs/>
          <w:sz w:val="24"/>
          <w:szCs w:val="24"/>
          <w:lang w:val="fr-FR"/>
        </w:rPr>
        <w:t>L’entreprise s’engage sur l’honneur à être réellement en mesure d’honorer cette offre, aux conditions mentionnées par</w:t>
      </w:r>
      <w:r w:rsidR="00356BB1" w:rsidRPr="00711D60">
        <w:rPr>
          <w:rFonts w:ascii="Cambria" w:hAnsi="Cambria" w:cs="Arial"/>
          <w:b/>
          <w:bCs/>
          <w:sz w:val="24"/>
          <w:szCs w:val="24"/>
          <w:lang w:val="fr-FR"/>
        </w:rPr>
        <w:t xml:space="preserve"> Action Contre la Faim</w:t>
      </w:r>
      <w:r w:rsidRPr="00711D60">
        <w:rPr>
          <w:rFonts w:ascii="Cambria" w:hAnsi="Cambria" w:cs="Arial"/>
          <w:b/>
          <w:bCs/>
          <w:sz w:val="24"/>
          <w:szCs w:val="24"/>
          <w:lang w:val="fr-FR"/>
        </w:rPr>
        <w:t>.</w:t>
      </w:r>
    </w:p>
    <w:p w14:paraId="60FCE7DE" w14:textId="77777777" w:rsidR="008738C7" w:rsidRPr="00711D60" w:rsidRDefault="008738C7" w:rsidP="008738C7">
      <w:pPr>
        <w:spacing w:before="200"/>
        <w:ind w:left="1276" w:hanging="1276"/>
        <w:jc w:val="both"/>
        <w:rPr>
          <w:rFonts w:ascii="Cambria" w:hAnsi="Cambria" w:cs="Arial"/>
          <w:sz w:val="24"/>
          <w:szCs w:val="24"/>
          <w:lang w:val="fr-FR"/>
        </w:rPr>
      </w:pPr>
      <w:r w:rsidRPr="00711D60">
        <w:rPr>
          <w:rFonts w:ascii="Cambria" w:hAnsi="Cambria" w:cs="Arial"/>
          <w:sz w:val="24"/>
          <w:szCs w:val="24"/>
          <w:lang w:val="fr-FR"/>
        </w:rPr>
        <w:t>Date</w:t>
      </w:r>
      <w:r w:rsidRPr="00711D60">
        <w:rPr>
          <w:rFonts w:ascii="Cambria" w:hAnsi="Cambria" w:cs="Arial"/>
          <w:sz w:val="24"/>
          <w:szCs w:val="24"/>
          <w:lang w:val="fr-FR"/>
        </w:rPr>
        <w:tab/>
        <w:t>___________________</w:t>
      </w:r>
    </w:p>
    <w:p w14:paraId="61580D3B" w14:textId="77777777" w:rsidR="008738C7" w:rsidRPr="00711D60" w:rsidRDefault="008738C7" w:rsidP="008738C7">
      <w:pPr>
        <w:spacing w:before="200"/>
        <w:jc w:val="both"/>
        <w:rPr>
          <w:rFonts w:ascii="Cambria" w:hAnsi="Cambria" w:cs="Arial"/>
          <w:sz w:val="24"/>
          <w:szCs w:val="24"/>
          <w:lang w:val="fr-FR"/>
        </w:rPr>
      </w:pPr>
    </w:p>
    <w:p w14:paraId="0A008B9F" w14:textId="77777777" w:rsidR="008738C7" w:rsidRPr="00711D60" w:rsidRDefault="008738C7" w:rsidP="008738C7">
      <w:pPr>
        <w:spacing w:before="200"/>
        <w:ind w:left="1276" w:hanging="1276"/>
        <w:jc w:val="both"/>
        <w:rPr>
          <w:rFonts w:ascii="Cambria" w:hAnsi="Cambria" w:cs="Arial"/>
          <w:sz w:val="24"/>
          <w:szCs w:val="24"/>
          <w:lang w:val="fr-FR"/>
        </w:rPr>
      </w:pPr>
      <w:r w:rsidRPr="00711D60">
        <w:rPr>
          <w:rFonts w:ascii="Cambria" w:hAnsi="Cambria" w:cs="Arial"/>
          <w:sz w:val="24"/>
          <w:szCs w:val="24"/>
          <w:lang w:val="fr-FR"/>
        </w:rPr>
        <w:t>Signature</w:t>
      </w:r>
      <w:r w:rsidRPr="00711D60">
        <w:rPr>
          <w:rFonts w:ascii="Cambria" w:hAnsi="Cambria" w:cs="Arial"/>
          <w:sz w:val="24"/>
          <w:szCs w:val="24"/>
          <w:lang w:val="fr-FR"/>
        </w:rPr>
        <w:tab/>
        <w:t>___________________</w:t>
      </w:r>
    </w:p>
    <w:p w14:paraId="51F8F78D" w14:textId="77777777" w:rsidR="008738C7" w:rsidRPr="00711D60" w:rsidRDefault="008738C7" w:rsidP="008738C7">
      <w:pPr>
        <w:jc w:val="both"/>
        <w:rPr>
          <w:rFonts w:ascii="Cambria" w:hAnsi="Cambria" w:cs="Arial"/>
          <w:b/>
          <w:sz w:val="24"/>
          <w:szCs w:val="24"/>
          <w:lang w:val="fr-FR"/>
        </w:rPr>
      </w:pPr>
    </w:p>
    <w:p w14:paraId="573DBD2E" w14:textId="77777777" w:rsidR="008738C7" w:rsidRPr="00711D60" w:rsidRDefault="008738C7" w:rsidP="008738C7">
      <w:pPr>
        <w:rPr>
          <w:rFonts w:ascii="Cambria" w:hAnsi="Cambria" w:cs="Arial"/>
          <w:sz w:val="22"/>
          <w:szCs w:val="22"/>
          <w:lang w:val="fr-FR"/>
        </w:rPr>
      </w:pPr>
      <w:r w:rsidRPr="00711D60">
        <w:rPr>
          <w:rFonts w:ascii="Cambria" w:hAnsi="Cambria" w:cs="Arial"/>
          <w:sz w:val="22"/>
          <w:szCs w:val="22"/>
          <w:lang w:val="fr-FR"/>
        </w:rPr>
        <w:t>(Cachet de l’entreprise)</w:t>
      </w:r>
    </w:p>
    <w:p w14:paraId="6C30ABC5" w14:textId="0073B6FF" w:rsidR="00C046A2" w:rsidRPr="00711D60" w:rsidRDefault="008738C7" w:rsidP="00711D60">
      <w:pPr>
        <w:rPr>
          <w:rFonts w:ascii="Cambria" w:hAnsi="Cambria" w:cs="Arial"/>
          <w:sz w:val="22"/>
          <w:szCs w:val="22"/>
          <w:lang w:val="fr-FR"/>
        </w:rPr>
      </w:pPr>
      <w:r w:rsidRPr="00711D60">
        <w:rPr>
          <w:rFonts w:ascii="Cambria" w:hAnsi="Cambria" w:cs="Arial"/>
          <w:sz w:val="22"/>
          <w:szCs w:val="22"/>
          <w:lang w:val="fr-FR"/>
        </w:rPr>
        <w:br w:type="page"/>
      </w:r>
    </w:p>
    <w:p w14:paraId="1C81A5B7" w14:textId="367D5006" w:rsidR="00C046A2" w:rsidRPr="00711D60" w:rsidRDefault="00C046A2" w:rsidP="00711D60">
      <w:pPr>
        <w:widowControl w:val="0"/>
        <w:autoSpaceDE w:val="0"/>
        <w:autoSpaceDN w:val="0"/>
        <w:adjustRightInd w:val="0"/>
        <w:spacing w:after="240"/>
        <w:jc w:val="center"/>
        <w:rPr>
          <w:rFonts w:ascii="Cambria" w:hAnsi="Cambria" w:cs="Arial"/>
          <w:b/>
          <w:bCs/>
          <w:sz w:val="28"/>
          <w:szCs w:val="28"/>
          <w:lang w:val="fr-FR"/>
        </w:rPr>
      </w:pPr>
      <w:r w:rsidRPr="00711D60">
        <w:rPr>
          <w:rFonts w:ascii="Cambria" w:hAnsi="Cambria" w:cs="Arial"/>
          <w:b/>
          <w:bCs/>
          <w:sz w:val="28"/>
          <w:szCs w:val="28"/>
          <w:lang w:val="fr-FR"/>
        </w:rPr>
        <w:lastRenderedPageBreak/>
        <w:t>Annex</w:t>
      </w:r>
      <w:r w:rsidR="009F3205" w:rsidRPr="00711D60">
        <w:rPr>
          <w:rFonts w:ascii="Cambria" w:hAnsi="Cambria" w:cs="Arial"/>
          <w:b/>
          <w:bCs/>
          <w:sz w:val="28"/>
          <w:szCs w:val="28"/>
          <w:lang w:val="fr-FR"/>
        </w:rPr>
        <w:t>e</w:t>
      </w:r>
      <w:r w:rsidRPr="00711D60">
        <w:rPr>
          <w:rFonts w:ascii="Cambria" w:hAnsi="Cambria" w:cs="Arial"/>
          <w:b/>
          <w:bCs/>
          <w:sz w:val="28"/>
          <w:szCs w:val="28"/>
          <w:lang w:val="fr-FR"/>
        </w:rPr>
        <w:t>. E</w:t>
      </w:r>
    </w:p>
    <w:p w14:paraId="3E17F397" w14:textId="49543078" w:rsidR="00C046A2" w:rsidRPr="00343649" w:rsidRDefault="00C046A2" w:rsidP="00343649">
      <w:pPr>
        <w:widowControl w:val="0"/>
        <w:autoSpaceDE w:val="0"/>
        <w:autoSpaceDN w:val="0"/>
        <w:adjustRightInd w:val="0"/>
        <w:spacing w:after="240"/>
        <w:jc w:val="center"/>
        <w:rPr>
          <w:rFonts w:ascii="Cambria" w:hAnsi="Cambria" w:cs="Arial"/>
          <w:b/>
          <w:bCs/>
          <w:sz w:val="28"/>
          <w:szCs w:val="28"/>
          <w:lang w:val="fr-FR"/>
        </w:rPr>
      </w:pPr>
      <w:r w:rsidRPr="00711D60">
        <w:rPr>
          <w:rFonts w:ascii="Cambria" w:hAnsi="Cambria" w:cs="Arial"/>
          <w:b/>
          <w:bCs/>
          <w:sz w:val="28"/>
          <w:szCs w:val="28"/>
          <w:lang w:val="fr-FR"/>
        </w:rPr>
        <w:t>Questionnaire Fournisseur</w:t>
      </w:r>
    </w:p>
    <w:p w14:paraId="6DA64DE3" w14:textId="223A9FFA" w:rsidR="008738C7" w:rsidRPr="00711D60" w:rsidRDefault="008738C7" w:rsidP="008738C7">
      <w:pPr>
        <w:widowControl w:val="0"/>
        <w:autoSpaceDE w:val="0"/>
        <w:autoSpaceDN w:val="0"/>
        <w:adjustRightInd w:val="0"/>
        <w:spacing w:after="240"/>
        <w:rPr>
          <w:rFonts w:ascii="Cambria" w:hAnsi="Cambria" w:cs="Arial"/>
          <w:b/>
          <w:bCs/>
          <w:sz w:val="28"/>
          <w:szCs w:val="28"/>
          <w:lang w:val="fr-FR"/>
        </w:rPr>
      </w:pPr>
      <w:r w:rsidRPr="00711D60">
        <w:rPr>
          <w:rFonts w:ascii="Cambria" w:hAnsi="Cambria" w:cs="Arial"/>
          <w:sz w:val="28"/>
          <w:szCs w:val="28"/>
          <w:lang w:val="fr-FR"/>
        </w:rPr>
        <w:t xml:space="preserve">Appel d’offres </w:t>
      </w:r>
      <w:r w:rsidR="002F41ED" w:rsidRPr="00711D60">
        <w:rPr>
          <w:rFonts w:ascii="Cambria" w:hAnsi="Cambria" w:cs="Arial"/>
          <w:sz w:val="28"/>
          <w:szCs w:val="28"/>
          <w:lang w:val="fr-FR"/>
        </w:rPr>
        <w:t xml:space="preserve">Réf </w:t>
      </w:r>
      <w:r w:rsidRPr="00711D60">
        <w:rPr>
          <w:rFonts w:ascii="Cambria" w:hAnsi="Cambria" w:cs="Arial"/>
          <w:sz w:val="28"/>
          <w:szCs w:val="28"/>
          <w:lang w:val="fr-FR"/>
        </w:rPr>
        <w:t xml:space="preserve">: </w:t>
      </w:r>
    </w:p>
    <w:tbl>
      <w:tblPr>
        <w:tblStyle w:val="Grilledutableau"/>
        <w:tblW w:w="9747" w:type="dxa"/>
        <w:tblLook w:val="04A0" w:firstRow="1" w:lastRow="0" w:firstColumn="1" w:lastColumn="0" w:noHBand="0" w:noVBand="1"/>
      </w:tblPr>
      <w:tblGrid>
        <w:gridCol w:w="9747"/>
      </w:tblGrid>
      <w:tr w:rsidR="008738C7" w:rsidRPr="00E658BE" w14:paraId="46108886" w14:textId="77777777" w:rsidTr="00644381">
        <w:trPr>
          <w:trHeight w:val="523"/>
        </w:trPr>
        <w:tc>
          <w:tcPr>
            <w:tcW w:w="9747" w:type="dxa"/>
            <w:vAlign w:val="center"/>
          </w:tcPr>
          <w:p w14:paraId="2006F5CD" w14:textId="77777777" w:rsidR="008738C7" w:rsidRPr="00711D60" w:rsidRDefault="008738C7" w:rsidP="00644381">
            <w:pPr>
              <w:widowControl w:val="0"/>
              <w:autoSpaceDE w:val="0"/>
              <w:autoSpaceDN w:val="0"/>
              <w:adjustRightInd w:val="0"/>
              <w:rPr>
                <w:rFonts w:ascii="Cambria" w:hAnsi="Cambria" w:cs="Arial"/>
                <w:b/>
                <w:bCs/>
                <w:sz w:val="22"/>
                <w:szCs w:val="22"/>
                <w:lang w:val="fr-FR"/>
              </w:rPr>
            </w:pPr>
            <w:r w:rsidRPr="00711D60">
              <w:rPr>
                <w:rFonts w:ascii="Cambria" w:hAnsi="Cambria" w:cs="Arial"/>
                <w:b/>
                <w:bCs/>
                <w:sz w:val="22"/>
                <w:szCs w:val="22"/>
                <w:lang w:val="fr-FR"/>
              </w:rPr>
              <w:t xml:space="preserve">A. </w:t>
            </w:r>
            <w:r w:rsidRPr="00711D60">
              <w:rPr>
                <w:rFonts w:ascii="Cambria" w:hAnsi="Cambria" w:cs="Arial"/>
                <w:b/>
                <w:bCs/>
                <w:sz w:val="22"/>
                <w:szCs w:val="22"/>
                <w:u w:val="single"/>
                <w:lang w:val="fr-FR"/>
              </w:rPr>
              <w:t>Nom de la société </w:t>
            </w:r>
            <w:r w:rsidRPr="00711D60">
              <w:rPr>
                <w:rFonts w:ascii="Cambria" w:hAnsi="Cambria" w:cs="Arial"/>
                <w:b/>
                <w:bCs/>
                <w:sz w:val="22"/>
                <w:szCs w:val="22"/>
                <w:lang w:val="fr-FR"/>
              </w:rPr>
              <w:t>:</w:t>
            </w:r>
          </w:p>
        </w:tc>
      </w:tr>
    </w:tbl>
    <w:p w14:paraId="0352485C" w14:textId="77777777" w:rsidR="008738C7" w:rsidRPr="00711D60" w:rsidRDefault="008738C7" w:rsidP="008738C7">
      <w:pPr>
        <w:widowControl w:val="0"/>
        <w:autoSpaceDE w:val="0"/>
        <w:autoSpaceDN w:val="0"/>
        <w:adjustRightInd w:val="0"/>
        <w:rPr>
          <w:rFonts w:ascii="Cambria" w:hAnsi="Cambria" w:cs="Arial"/>
          <w:b/>
          <w:bCs/>
          <w:lang w:val="fr-FR"/>
        </w:rPr>
      </w:pPr>
    </w:p>
    <w:tbl>
      <w:tblPr>
        <w:tblStyle w:val="Grilledutableau"/>
        <w:tblW w:w="10632" w:type="dxa"/>
        <w:tblInd w:w="-714" w:type="dxa"/>
        <w:tblLook w:val="04A0" w:firstRow="1" w:lastRow="0" w:firstColumn="1" w:lastColumn="0" w:noHBand="0" w:noVBand="1"/>
      </w:tblPr>
      <w:tblGrid>
        <w:gridCol w:w="4599"/>
        <w:gridCol w:w="6033"/>
      </w:tblGrid>
      <w:tr w:rsidR="008738C7" w:rsidRPr="00711D60" w14:paraId="44D5902B" w14:textId="77777777" w:rsidTr="003C5B84">
        <w:trPr>
          <w:trHeight w:val="972"/>
        </w:trPr>
        <w:tc>
          <w:tcPr>
            <w:tcW w:w="4599" w:type="dxa"/>
          </w:tcPr>
          <w:p w14:paraId="06AEB66F" w14:textId="77777777" w:rsidR="008738C7" w:rsidRPr="00711D60" w:rsidRDefault="008738C7" w:rsidP="00644381">
            <w:pPr>
              <w:widowControl w:val="0"/>
              <w:autoSpaceDE w:val="0"/>
              <w:autoSpaceDN w:val="0"/>
              <w:adjustRightInd w:val="0"/>
              <w:rPr>
                <w:rFonts w:ascii="Cambria" w:hAnsi="Cambria" w:cs="Arial"/>
                <w:b/>
                <w:bCs/>
                <w:sz w:val="22"/>
                <w:szCs w:val="22"/>
                <w:lang w:val="fr-FR"/>
              </w:rPr>
            </w:pPr>
            <w:r w:rsidRPr="00711D60">
              <w:rPr>
                <w:rFonts w:ascii="Cambria" w:hAnsi="Cambria" w:cs="Arial"/>
                <w:b/>
                <w:bCs/>
                <w:sz w:val="22"/>
                <w:szCs w:val="22"/>
                <w:lang w:val="fr-FR"/>
              </w:rPr>
              <w:t xml:space="preserve">B. </w:t>
            </w:r>
            <w:r w:rsidRPr="00711D60">
              <w:rPr>
                <w:rFonts w:ascii="Cambria" w:hAnsi="Cambria" w:cs="Arial"/>
                <w:b/>
                <w:bCs/>
                <w:sz w:val="22"/>
                <w:szCs w:val="22"/>
                <w:u w:val="single"/>
                <w:lang w:val="fr-FR"/>
              </w:rPr>
              <w:t>Nom(s) complet(s) du (des) Propriétaire(s) / Partenaire(s) de la société </w:t>
            </w:r>
            <w:r w:rsidRPr="00711D60">
              <w:rPr>
                <w:rFonts w:ascii="Cambria" w:hAnsi="Cambria" w:cs="Arial"/>
                <w:b/>
                <w:bCs/>
                <w:sz w:val="22"/>
                <w:szCs w:val="22"/>
                <w:lang w:val="fr-FR"/>
              </w:rPr>
              <w:t>:</w:t>
            </w:r>
          </w:p>
        </w:tc>
        <w:tc>
          <w:tcPr>
            <w:tcW w:w="6033" w:type="dxa"/>
            <w:vMerge w:val="restart"/>
          </w:tcPr>
          <w:p w14:paraId="77997EF7" w14:textId="77777777" w:rsidR="008738C7" w:rsidRPr="00711D60" w:rsidRDefault="008738C7" w:rsidP="00644381">
            <w:pPr>
              <w:widowControl w:val="0"/>
              <w:autoSpaceDE w:val="0"/>
              <w:autoSpaceDN w:val="0"/>
              <w:adjustRightInd w:val="0"/>
              <w:rPr>
                <w:rFonts w:ascii="Cambria" w:hAnsi="Cambria" w:cs="Arial"/>
                <w:b/>
                <w:bCs/>
                <w:sz w:val="22"/>
                <w:szCs w:val="22"/>
                <w:lang w:val="fr-FR"/>
              </w:rPr>
            </w:pPr>
            <w:r w:rsidRPr="00711D60">
              <w:rPr>
                <w:rFonts w:ascii="Cambria" w:hAnsi="Cambria" w:cs="Arial"/>
                <w:b/>
                <w:bCs/>
                <w:sz w:val="22"/>
                <w:szCs w:val="22"/>
                <w:lang w:val="fr-FR"/>
              </w:rPr>
              <w:t xml:space="preserve">C. </w:t>
            </w:r>
            <w:r w:rsidRPr="00711D60">
              <w:rPr>
                <w:rFonts w:ascii="Cambria" w:hAnsi="Cambria" w:cs="Arial"/>
                <w:b/>
                <w:bCs/>
                <w:sz w:val="22"/>
                <w:szCs w:val="22"/>
                <w:u w:val="single"/>
                <w:lang w:val="fr-FR"/>
              </w:rPr>
              <w:t>Représentant légal de la société pour cet appel d’offres</w:t>
            </w:r>
            <w:r w:rsidRPr="00711D60">
              <w:rPr>
                <w:rFonts w:ascii="Cambria" w:hAnsi="Cambria" w:cs="Arial"/>
                <w:b/>
                <w:bCs/>
                <w:sz w:val="22"/>
                <w:szCs w:val="22"/>
                <w:lang w:val="fr-FR"/>
              </w:rPr>
              <w:t xml:space="preserve"> :</w:t>
            </w:r>
          </w:p>
          <w:p w14:paraId="56A8B4DE" w14:textId="77777777" w:rsidR="008738C7" w:rsidRPr="00711D60" w:rsidRDefault="008738C7" w:rsidP="00644381">
            <w:pPr>
              <w:widowControl w:val="0"/>
              <w:autoSpaceDE w:val="0"/>
              <w:autoSpaceDN w:val="0"/>
              <w:adjustRightInd w:val="0"/>
              <w:rPr>
                <w:rFonts w:ascii="Cambria" w:hAnsi="Cambria" w:cs="Arial"/>
                <w:b/>
                <w:bCs/>
                <w:sz w:val="22"/>
                <w:szCs w:val="22"/>
                <w:lang w:val="fr-FR"/>
              </w:rPr>
            </w:pPr>
          </w:p>
          <w:p w14:paraId="212F8FFA" w14:textId="77777777" w:rsidR="008738C7" w:rsidRPr="00711D60" w:rsidRDefault="008738C7" w:rsidP="00644381">
            <w:pPr>
              <w:widowControl w:val="0"/>
              <w:autoSpaceDE w:val="0"/>
              <w:autoSpaceDN w:val="0"/>
              <w:adjustRightInd w:val="0"/>
              <w:spacing w:after="480"/>
              <w:rPr>
                <w:rFonts w:ascii="Cambria" w:hAnsi="Cambria" w:cs="Arial"/>
                <w:sz w:val="22"/>
                <w:szCs w:val="22"/>
                <w:lang w:val="fr-FR"/>
              </w:rPr>
            </w:pPr>
            <w:r w:rsidRPr="00711D60">
              <w:rPr>
                <w:rFonts w:ascii="Cambria" w:hAnsi="Cambria" w:cs="Arial"/>
                <w:sz w:val="22"/>
                <w:szCs w:val="22"/>
                <w:lang w:val="fr-FR"/>
              </w:rPr>
              <w:t>Nom complet : __________________________________</w:t>
            </w:r>
          </w:p>
          <w:p w14:paraId="38B32FCE" w14:textId="77777777" w:rsidR="008738C7" w:rsidRPr="00711D60" w:rsidRDefault="008738C7" w:rsidP="00644381">
            <w:pPr>
              <w:widowControl w:val="0"/>
              <w:autoSpaceDE w:val="0"/>
              <w:autoSpaceDN w:val="0"/>
              <w:adjustRightInd w:val="0"/>
              <w:spacing w:after="480"/>
              <w:rPr>
                <w:rFonts w:ascii="Cambria" w:hAnsi="Cambria" w:cs="Arial"/>
                <w:sz w:val="22"/>
                <w:szCs w:val="22"/>
                <w:lang w:val="fr-FR"/>
              </w:rPr>
            </w:pPr>
            <w:r w:rsidRPr="00711D60">
              <w:rPr>
                <w:rFonts w:ascii="Cambria" w:hAnsi="Cambria" w:cs="Arial"/>
                <w:sz w:val="22"/>
                <w:szCs w:val="22"/>
                <w:lang w:val="fr-FR"/>
              </w:rPr>
              <w:t xml:space="preserve">Poste dans la société : </w:t>
            </w:r>
          </w:p>
          <w:p w14:paraId="4D3DBE56" w14:textId="77777777" w:rsidR="008738C7" w:rsidRPr="00711D60" w:rsidRDefault="008738C7" w:rsidP="00644381">
            <w:pPr>
              <w:widowControl w:val="0"/>
              <w:autoSpaceDE w:val="0"/>
              <w:autoSpaceDN w:val="0"/>
              <w:adjustRightInd w:val="0"/>
              <w:spacing w:after="480"/>
              <w:rPr>
                <w:rFonts w:ascii="Cambria" w:hAnsi="Cambria" w:cs="Arial"/>
                <w:sz w:val="22"/>
                <w:szCs w:val="22"/>
                <w:lang w:val="fr-FR"/>
              </w:rPr>
            </w:pPr>
            <w:r w:rsidRPr="00711D60">
              <w:rPr>
                <w:rFonts w:ascii="Cambria" w:hAnsi="Cambria" w:cs="Arial"/>
                <w:sz w:val="22"/>
                <w:szCs w:val="22"/>
                <w:lang w:val="fr-FR"/>
              </w:rPr>
              <w:t>____________________________</w:t>
            </w:r>
          </w:p>
          <w:p w14:paraId="54BBD48A" w14:textId="77777777" w:rsidR="008738C7" w:rsidRPr="00711D60" w:rsidRDefault="008738C7" w:rsidP="00644381">
            <w:pPr>
              <w:widowControl w:val="0"/>
              <w:autoSpaceDE w:val="0"/>
              <w:autoSpaceDN w:val="0"/>
              <w:adjustRightInd w:val="0"/>
              <w:rPr>
                <w:rFonts w:ascii="Cambria" w:hAnsi="Cambria" w:cs="Arial"/>
                <w:sz w:val="22"/>
                <w:szCs w:val="22"/>
                <w:lang w:val="fr-FR"/>
              </w:rPr>
            </w:pPr>
            <w:r w:rsidRPr="00711D60">
              <w:rPr>
                <w:rFonts w:ascii="Cambria" w:hAnsi="Cambria" w:cs="Arial"/>
                <w:sz w:val="22"/>
                <w:szCs w:val="22"/>
                <w:lang w:val="fr-FR"/>
              </w:rPr>
              <w:t xml:space="preserve">Signature et cachet : </w:t>
            </w:r>
          </w:p>
        </w:tc>
      </w:tr>
      <w:tr w:rsidR="008738C7" w:rsidRPr="00711D60" w14:paraId="46A00AD1" w14:textId="77777777" w:rsidTr="003C5B84">
        <w:trPr>
          <w:trHeight w:hRule="exact" w:val="692"/>
        </w:trPr>
        <w:tc>
          <w:tcPr>
            <w:tcW w:w="4599" w:type="dxa"/>
            <w:vAlign w:val="center"/>
          </w:tcPr>
          <w:p w14:paraId="500899E3" w14:textId="77777777" w:rsidR="008738C7" w:rsidRPr="00711D60" w:rsidRDefault="008738C7" w:rsidP="00644381">
            <w:pPr>
              <w:widowControl w:val="0"/>
              <w:autoSpaceDE w:val="0"/>
              <w:autoSpaceDN w:val="0"/>
              <w:adjustRightInd w:val="0"/>
              <w:rPr>
                <w:rFonts w:ascii="Cambria" w:hAnsi="Cambria" w:cs="Arial"/>
                <w:b/>
                <w:bCs/>
                <w:sz w:val="22"/>
                <w:szCs w:val="22"/>
                <w:lang w:val="fr-FR"/>
              </w:rPr>
            </w:pPr>
            <w:r w:rsidRPr="00711D60">
              <w:rPr>
                <w:rFonts w:ascii="Cambria" w:hAnsi="Cambria" w:cs="Arial"/>
                <w:b/>
                <w:bCs/>
                <w:sz w:val="22"/>
                <w:szCs w:val="22"/>
                <w:lang w:val="fr-FR"/>
              </w:rPr>
              <w:t xml:space="preserve">1 – </w:t>
            </w:r>
          </w:p>
        </w:tc>
        <w:tc>
          <w:tcPr>
            <w:tcW w:w="6033" w:type="dxa"/>
            <w:vMerge/>
          </w:tcPr>
          <w:p w14:paraId="75047241" w14:textId="77777777" w:rsidR="008738C7" w:rsidRPr="00711D60" w:rsidRDefault="008738C7" w:rsidP="00644381">
            <w:pPr>
              <w:widowControl w:val="0"/>
              <w:autoSpaceDE w:val="0"/>
              <w:autoSpaceDN w:val="0"/>
              <w:adjustRightInd w:val="0"/>
              <w:rPr>
                <w:rFonts w:ascii="Cambria" w:hAnsi="Cambria" w:cs="Arial"/>
                <w:b/>
                <w:bCs/>
                <w:sz w:val="22"/>
                <w:szCs w:val="22"/>
                <w:lang w:val="fr-FR"/>
              </w:rPr>
            </w:pPr>
          </w:p>
        </w:tc>
      </w:tr>
      <w:tr w:rsidR="008738C7" w:rsidRPr="00711D60" w14:paraId="774F0C35" w14:textId="77777777" w:rsidTr="003C5B84">
        <w:trPr>
          <w:trHeight w:hRule="exact" w:val="692"/>
        </w:trPr>
        <w:tc>
          <w:tcPr>
            <w:tcW w:w="4599" w:type="dxa"/>
            <w:vAlign w:val="center"/>
          </w:tcPr>
          <w:p w14:paraId="04CBE0A7" w14:textId="77777777" w:rsidR="008738C7" w:rsidRPr="00711D60" w:rsidRDefault="008738C7" w:rsidP="00644381">
            <w:pPr>
              <w:widowControl w:val="0"/>
              <w:autoSpaceDE w:val="0"/>
              <w:autoSpaceDN w:val="0"/>
              <w:adjustRightInd w:val="0"/>
              <w:rPr>
                <w:rFonts w:ascii="Cambria" w:hAnsi="Cambria" w:cs="Arial"/>
                <w:b/>
                <w:bCs/>
                <w:sz w:val="22"/>
                <w:szCs w:val="22"/>
                <w:lang w:val="fr-FR"/>
              </w:rPr>
            </w:pPr>
            <w:r w:rsidRPr="00711D60">
              <w:rPr>
                <w:rFonts w:ascii="Cambria" w:hAnsi="Cambria" w:cs="Arial"/>
                <w:b/>
                <w:bCs/>
                <w:sz w:val="22"/>
                <w:szCs w:val="22"/>
                <w:lang w:val="fr-FR"/>
              </w:rPr>
              <w:t xml:space="preserve">2 – </w:t>
            </w:r>
          </w:p>
        </w:tc>
        <w:tc>
          <w:tcPr>
            <w:tcW w:w="6033" w:type="dxa"/>
            <w:vMerge/>
          </w:tcPr>
          <w:p w14:paraId="1C76094A" w14:textId="77777777" w:rsidR="008738C7" w:rsidRPr="00711D60" w:rsidRDefault="008738C7" w:rsidP="00644381">
            <w:pPr>
              <w:widowControl w:val="0"/>
              <w:autoSpaceDE w:val="0"/>
              <w:autoSpaceDN w:val="0"/>
              <w:adjustRightInd w:val="0"/>
              <w:rPr>
                <w:rFonts w:ascii="Cambria" w:hAnsi="Cambria" w:cs="Arial"/>
                <w:b/>
                <w:bCs/>
                <w:sz w:val="22"/>
                <w:szCs w:val="22"/>
                <w:lang w:val="fr-FR"/>
              </w:rPr>
            </w:pPr>
          </w:p>
        </w:tc>
      </w:tr>
      <w:tr w:rsidR="008738C7" w:rsidRPr="00711D60" w14:paraId="5D073FE1" w14:textId="77777777" w:rsidTr="003C5B84">
        <w:trPr>
          <w:trHeight w:hRule="exact" w:val="692"/>
        </w:trPr>
        <w:tc>
          <w:tcPr>
            <w:tcW w:w="4599" w:type="dxa"/>
            <w:vAlign w:val="center"/>
          </w:tcPr>
          <w:p w14:paraId="2E945387" w14:textId="77777777" w:rsidR="008738C7" w:rsidRPr="00711D60" w:rsidRDefault="008738C7" w:rsidP="00644381">
            <w:pPr>
              <w:widowControl w:val="0"/>
              <w:autoSpaceDE w:val="0"/>
              <w:autoSpaceDN w:val="0"/>
              <w:adjustRightInd w:val="0"/>
              <w:rPr>
                <w:rFonts w:ascii="Cambria" w:hAnsi="Cambria" w:cs="Arial"/>
                <w:b/>
                <w:bCs/>
                <w:sz w:val="22"/>
                <w:szCs w:val="22"/>
                <w:lang w:val="fr-FR"/>
              </w:rPr>
            </w:pPr>
            <w:r w:rsidRPr="00711D60">
              <w:rPr>
                <w:rFonts w:ascii="Cambria" w:hAnsi="Cambria" w:cs="Arial"/>
                <w:b/>
                <w:bCs/>
                <w:sz w:val="22"/>
                <w:szCs w:val="22"/>
                <w:lang w:val="fr-FR"/>
              </w:rPr>
              <w:t>3 –</w:t>
            </w:r>
          </w:p>
        </w:tc>
        <w:tc>
          <w:tcPr>
            <w:tcW w:w="6033" w:type="dxa"/>
            <w:vMerge/>
          </w:tcPr>
          <w:p w14:paraId="0B5528B4" w14:textId="77777777" w:rsidR="008738C7" w:rsidRPr="00711D60" w:rsidRDefault="008738C7" w:rsidP="00644381">
            <w:pPr>
              <w:widowControl w:val="0"/>
              <w:autoSpaceDE w:val="0"/>
              <w:autoSpaceDN w:val="0"/>
              <w:adjustRightInd w:val="0"/>
              <w:rPr>
                <w:rFonts w:ascii="Cambria" w:hAnsi="Cambria" w:cs="Arial"/>
                <w:b/>
                <w:bCs/>
                <w:sz w:val="22"/>
                <w:szCs w:val="22"/>
                <w:lang w:val="fr-FR"/>
              </w:rPr>
            </w:pPr>
          </w:p>
        </w:tc>
      </w:tr>
      <w:tr w:rsidR="008738C7" w:rsidRPr="00711D60" w14:paraId="286AC1BF" w14:textId="77777777" w:rsidTr="003C5B84">
        <w:trPr>
          <w:trHeight w:hRule="exact" w:val="692"/>
        </w:trPr>
        <w:tc>
          <w:tcPr>
            <w:tcW w:w="4599" w:type="dxa"/>
            <w:vAlign w:val="center"/>
          </w:tcPr>
          <w:p w14:paraId="7A2A874E" w14:textId="77777777" w:rsidR="008738C7" w:rsidRPr="00711D60" w:rsidRDefault="008738C7" w:rsidP="00644381">
            <w:pPr>
              <w:widowControl w:val="0"/>
              <w:autoSpaceDE w:val="0"/>
              <w:autoSpaceDN w:val="0"/>
              <w:adjustRightInd w:val="0"/>
              <w:rPr>
                <w:rFonts w:ascii="Cambria" w:hAnsi="Cambria" w:cs="Arial"/>
                <w:b/>
                <w:bCs/>
                <w:sz w:val="22"/>
                <w:szCs w:val="22"/>
                <w:lang w:val="fr-FR"/>
              </w:rPr>
            </w:pPr>
            <w:r w:rsidRPr="00711D60">
              <w:rPr>
                <w:rFonts w:ascii="Cambria" w:hAnsi="Cambria" w:cs="Arial"/>
                <w:b/>
                <w:bCs/>
                <w:sz w:val="22"/>
                <w:szCs w:val="22"/>
                <w:lang w:val="fr-FR"/>
              </w:rPr>
              <w:t>4 –</w:t>
            </w:r>
          </w:p>
        </w:tc>
        <w:tc>
          <w:tcPr>
            <w:tcW w:w="6033" w:type="dxa"/>
            <w:vMerge/>
          </w:tcPr>
          <w:p w14:paraId="4C95C31B" w14:textId="77777777" w:rsidR="008738C7" w:rsidRPr="00711D60" w:rsidRDefault="008738C7" w:rsidP="00644381">
            <w:pPr>
              <w:widowControl w:val="0"/>
              <w:autoSpaceDE w:val="0"/>
              <w:autoSpaceDN w:val="0"/>
              <w:adjustRightInd w:val="0"/>
              <w:rPr>
                <w:rFonts w:ascii="Cambria" w:hAnsi="Cambria" w:cs="Arial"/>
                <w:b/>
                <w:bCs/>
                <w:sz w:val="22"/>
                <w:szCs w:val="22"/>
                <w:lang w:val="fr-FR"/>
              </w:rPr>
            </w:pPr>
          </w:p>
        </w:tc>
      </w:tr>
    </w:tbl>
    <w:p w14:paraId="2297752F" w14:textId="77777777" w:rsidR="008738C7" w:rsidRPr="00711D60" w:rsidRDefault="008738C7" w:rsidP="008738C7">
      <w:pPr>
        <w:widowControl w:val="0"/>
        <w:autoSpaceDE w:val="0"/>
        <w:autoSpaceDN w:val="0"/>
        <w:adjustRightInd w:val="0"/>
        <w:spacing w:after="240"/>
        <w:rPr>
          <w:rFonts w:ascii="Cambria" w:hAnsi="Cambria" w:cs="Arial"/>
          <w:b/>
          <w:bCs/>
          <w:lang w:val="fr-FR"/>
        </w:rPr>
      </w:pPr>
    </w:p>
    <w:tbl>
      <w:tblPr>
        <w:tblStyle w:val="Grilledutableau"/>
        <w:tblW w:w="11057" w:type="dxa"/>
        <w:tblInd w:w="-714" w:type="dxa"/>
        <w:tblLook w:val="04A0" w:firstRow="1" w:lastRow="0" w:firstColumn="1" w:lastColumn="0" w:noHBand="0" w:noVBand="1"/>
      </w:tblPr>
      <w:tblGrid>
        <w:gridCol w:w="2972"/>
        <w:gridCol w:w="2371"/>
        <w:gridCol w:w="126"/>
        <w:gridCol w:w="1109"/>
        <w:gridCol w:w="232"/>
        <w:gridCol w:w="2263"/>
        <w:gridCol w:w="1984"/>
      </w:tblGrid>
      <w:tr w:rsidR="003C5B84" w:rsidRPr="00E658BE" w14:paraId="53475EF5" w14:textId="5EB70268" w:rsidTr="003C5B84">
        <w:tc>
          <w:tcPr>
            <w:tcW w:w="9073" w:type="dxa"/>
            <w:gridSpan w:val="6"/>
            <w:tcBorders>
              <w:bottom w:val="single" w:sz="4" w:space="0" w:color="auto"/>
            </w:tcBorders>
          </w:tcPr>
          <w:p w14:paraId="277759C7" w14:textId="77777777" w:rsidR="003C5B84" w:rsidRPr="00711D60" w:rsidRDefault="003C5B84" w:rsidP="00644381">
            <w:pPr>
              <w:widowControl w:val="0"/>
              <w:autoSpaceDE w:val="0"/>
              <w:autoSpaceDN w:val="0"/>
              <w:adjustRightInd w:val="0"/>
              <w:spacing w:after="240"/>
              <w:rPr>
                <w:rFonts w:ascii="Cambria" w:hAnsi="Cambria" w:cs="Arial"/>
                <w:sz w:val="22"/>
                <w:szCs w:val="22"/>
                <w:lang w:val="fr-FR"/>
              </w:rPr>
            </w:pPr>
            <w:r w:rsidRPr="00711D60">
              <w:rPr>
                <w:rFonts w:ascii="Cambria" w:hAnsi="Cambria" w:cs="Arial"/>
                <w:b/>
                <w:bCs/>
                <w:sz w:val="22"/>
                <w:szCs w:val="22"/>
                <w:lang w:val="fr-FR"/>
              </w:rPr>
              <w:t xml:space="preserve">D. </w:t>
            </w:r>
            <w:r w:rsidRPr="00711D60">
              <w:rPr>
                <w:rFonts w:ascii="Cambria" w:hAnsi="Cambria" w:cs="Arial"/>
                <w:b/>
                <w:bCs/>
                <w:sz w:val="22"/>
                <w:szCs w:val="22"/>
                <w:u w:val="single"/>
                <w:lang w:val="fr-FR"/>
              </w:rPr>
              <w:t>Informations supplémentaires sur la société</w:t>
            </w:r>
            <w:r w:rsidRPr="00711D60">
              <w:rPr>
                <w:rFonts w:ascii="Cambria" w:hAnsi="Cambria" w:cs="Arial"/>
                <w:b/>
                <w:bCs/>
                <w:sz w:val="22"/>
                <w:szCs w:val="22"/>
                <w:lang w:val="fr-FR"/>
              </w:rPr>
              <w:t xml:space="preserve"> :</w:t>
            </w:r>
          </w:p>
          <w:p w14:paraId="28BBE8A2" w14:textId="77777777" w:rsidR="003C5B84" w:rsidRPr="00711D60" w:rsidRDefault="003C5B84" w:rsidP="00644381">
            <w:pPr>
              <w:widowControl w:val="0"/>
              <w:autoSpaceDE w:val="0"/>
              <w:autoSpaceDN w:val="0"/>
              <w:adjustRightInd w:val="0"/>
              <w:spacing w:after="240"/>
              <w:rPr>
                <w:rFonts w:ascii="Cambria" w:hAnsi="Cambria" w:cs="Arial"/>
                <w:bCs/>
                <w:sz w:val="22"/>
                <w:szCs w:val="22"/>
                <w:lang w:val="fr-FR"/>
              </w:rPr>
            </w:pPr>
            <w:r w:rsidRPr="00711D60">
              <w:rPr>
                <w:rFonts w:ascii="Cambria" w:hAnsi="Cambria" w:cs="Arial"/>
                <w:b/>
                <w:bCs/>
                <w:sz w:val="22"/>
                <w:szCs w:val="22"/>
                <w:lang w:val="fr-FR"/>
              </w:rPr>
              <w:t>1.</w:t>
            </w:r>
            <w:r w:rsidRPr="00711D60">
              <w:rPr>
                <w:rFonts w:ascii="Cambria" w:hAnsi="Cambria" w:cs="Arial"/>
                <w:bCs/>
                <w:sz w:val="22"/>
                <w:szCs w:val="22"/>
                <w:lang w:val="fr-FR"/>
              </w:rPr>
              <w:t xml:space="preserve"> Date officielle d’enregistrement : ______________________________ </w:t>
            </w:r>
          </w:p>
          <w:p w14:paraId="4BD85150" w14:textId="77777777" w:rsidR="003C5B84" w:rsidRPr="00711D60" w:rsidRDefault="003C5B84" w:rsidP="00644381">
            <w:pPr>
              <w:widowControl w:val="0"/>
              <w:autoSpaceDE w:val="0"/>
              <w:autoSpaceDN w:val="0"/>
              <w:adjustRightInd w:val="0"/>
              <w:spacing w:after="240"/>
              <w:rPr>
                <w:rFonts w:ascii="Cambria" w:hAnsi="Cambria" w:cs="Arial"/>
                <w:bCs/>
                <w:sz w:val="22"/>
                <w:szCs w:val="22"/>
                <w:lang w:val="fr-FR"/>
              </w:rPr>
            </w:pPr>
            <w:r w:rsidRPr="00711D60">
              <w:rPr>
                <w:rFonts w:ascii="Cambria" w:hAnsi="Cambria" w:cs="Arial"/>
                <w:b/>
                <w:bCs/>
                <w:sz w:val="22"/>
                <w:szCs w:val="22"/>
                <w:lang w:val="fr-FR"/>
              </w:rPr>
              <w:t>2.</w:t>
            </w:r>
            <w:r w:rsidRPr="00711D60">
              <w:rPr>
                <w:rFonts w:ascii="Cambria" w:hAnsi="Cambria" w:cs="Arial"/>
                <w:bCs/>
                <w:sz w:val="22"/>
                <w:szCs w:val="22"/>
                <w:lang w:val="fr-FR"/>
              </w:rPr>
              <w:t xml:space="preserve"> Domaine d’activité : ________________________________________________________________</w:t>
            </w:r>
          </w:p>
          <w:p w14:paraId="44B44853" w14:textId="77777777" w:rsidR="003C5B84" w:rsidRPr="00711D60" w:rsidRDefault="003C5B84" w:rsidP="00644381">
            <w:pPr>
              <w:widowControl w:val="0"/>
              <w:autoSpaceDE w:val="0"/>
              <w:autoSpaceDN w:val="0"/>
              <w:adjustRightInd w:val="0"/>
              <w:spacing w:after="120"/>
              <w:rPr>
                <w:rFonts w:ascii="Cambria" w:hAnsi="Cambria" w:cs="Arial"/>
                <w:b/>
                <w:bCs/>
                <w:sz w:val="22"/>
                <w:szCs w:val="22"/>
                <w:lang w:val="fr-FR"/>
              </w:rPr>
            </w:pPr>
            <w:r w:rsidRPr="00711D60">
              <w:rPr>
                <w:rFonts w:ascii="Cambria" w:hAnsi="Cambria" w:cs="Arial"/>
                <w:b/>
                <w:bCs/>
                <w:sz w:val="22"/>
                <w:szCs w:val="22"/>
                <w:lang w:val="fr-FR"/>
              </w:rPr>
              <w:t>3.</w:t>
            </w:r>
            <w:r w:rsidRPr="00711D60">
              <w:rPr>
                <w:rFonts w:ascii="Cambria" w:hAnsi="Cambria" w:cs="Arial"/>
                <w:bCs/>
                <w:sz w:val="22"/>
                <w:szCs w:val="22"/>
                <w:lang w:val="fr-FR"/>
              </w:rPr>
              <w:t xml:space="preserve"> Nom complet des principaux représentants légaux :</w:t>
            </w:r>
          </w:p>
        </w:tc>
        <w:tc>
          <w:tcPr>
            <w:tcW w:w="1984" w:type="dxa"/>
            <w:tcBorders>
              <w:bottom w:val="single" w:sz="4" w:space="0" w:color="auto"/>
            </w:tcBorders>
          </w:tcPr>
          <w:p w14:paraId="2DE43CE1" w14:textId="77777777" w:rsidR="003C5B84" w:rsidRPr="00711D60" w:rsidRDefault="003C5B84" w:rsidP="00644381">
            <w:pPr>
              <w:widowControl w:val="0"/>
              <w:autoSpaceDE w:val="0"/>
              <w:autoSpaceDN w:val="0"/>
              <w:adjustRightInd w:val="0"/>
              <w:spacing w:after="240"/>
              <w:rPr>
                <w:rFonts w:ascii="Cambria" w:hAnsi="Cambria" w:cs="Arial"/>
                <w:b/>
                <w:bCs/>
                <w:sz w:val="22"/>
                <w:szCs w:val="22"/>
                <w:lang w:val="fr-FR"/>
              </w:rPr>
            </w:pPr>
          </w:p>
        </w:tc>
      </w:tr>
      <w:tr w:rsidR="003C5B84" w:rsidRPr="00711D60" w14:paraId="57B2C136" w14:textId="28004933" w:rsidTr="003C5B84">
        <w:trPr>
          <w:trHeight w:val="520"/>
        </w:trPr>
        <w:tc>
          <w:tcPr>
            <w:tcW w:w="2972" w:type="dxa"/>
            <w:shd w:val="clear" w:color="auto" w:fill="E6E6E6"/>
            <w:vAlign w:val="center"/>
          </w:tcPr>
          <w:p w14:paraId="7412CFCB"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r w:rsidRPr="00711D60">
              <w:rPr>
                <w:rFonts w:ascii="Cambria" w:hAnsi="Cambria" w:cs="Arial"/>
                <w:b/>
                <w:bCs/>
                <w:sz w:val="22"/>
                <w:szCs w:val="22"/>
                <w:lang w:val="fr-FR"/>
              </w:rPr>
              <w:t>Nom</w:t>
            </w:r>
          </w:p>
        </w:tc>
        <w:tc>
          <w:tcPr>
            <w:tcW w:w="2371" w:type="dxa"/>
            <w:shd w:val="clear" w:color="auto" w:fill="E6E6E6"/>
            <w:vAlign w:val="center"/>
          </w:tcPr>
          <w:p w14:paraId="10BA8314" w14:textId="0C0F16E1" w:rsidR="003C5B84" w:rsidRPr="00711D60" w:rsidRDefault="003C5B84" w:rsidP="00644381">
            <w:pPr>
              <w:widowControl w:val="0"/>
              <w:autoSpaceDE w:val="0"/>
              <w:autoSpaceDN w:val="0"/>
              <w:adjustRightInd w:val="0"/>
              <w:rPr>
                <w:rFonts w:ascii="Cambria" w:hAnsi="Cambria" w:cs="Arial"/>
                <w:b/>
                <w:bCs/>
                <w:sz w:val="22"/>
                <w:szCs w:val="22"/>
                <w:lang w:val="fr-FR"/>
              </w:rPr>
            </w:pPr>
            <w:r w:rsidRPr="00711D60">
              <w:rPr>
                <w:rFonts w:ascii="Cambria" w:hAnsi="Cambria" w:cs="Arial"/>
                <w:b/>
                <w:bCs/>
                <w:sz w:val="22"/>
                <w:szCs w:val="22"/>
                <w:lang w:val="fr-FR"/>
              </w:rPr>
              <w:t>Fonction</w:t>
            </w:r>
          </w:p>
        </w:tc>
        <w:tc>
          <w:tcPr>
            <w:tcW w:w="3730" w:type="dxa"/>
            <w:gridSpan w:val="4"/>
            <w:shd w:val="clear" w:color="auto" w:fill="E6E6E6"/>
            <w:vAlign w:val="center"/>
          </w:tcPr>
          <w:p w14:paraId="5E435222" w14:textId="13F950AD" w:rsidR="003C5B84" w:rsidRPr="00711D60" w:rsidRDefault="003C5B84" w:rsidP="003C5B84">
            <w:pPr>
              <w:widowControl w:val="0"/>
              <w:autoSpaceDE w:val="0"/>
              <w:autoSpaceDN w:val="0"/>
              <w:adjustRightInd w:val="0"/>
              <w:rPr>
                <w:rFonts w:ascii="Cambria" w:hAnsi="Cambria" w:cs="Arial"/>
                <w:b/>
                <w:bCs/>
                <w:sz w:val="22"/>
                <w:szCs w:val="22"/>
                <w:lang w:val="fr-FR"/>
              </w:rPr>
            </w:pPr>
            <w:r w:rsidRPr="00711D60">
              <w:rPr>
                <w:rFonts w:ascii="Cambria" w:hAnsi="Cambria" w:cs="Arial"/>
                <w:b/>
                <w:bCs/>
                <w:sz w:val="22"/>
                <w:szCs w:val="22"/>
                <w:lang w:val="fr-FR"/>
              </w:rPr>
              <w:t xml:space="preserve">Numéro de téléphone </w:t>
            </w:r>
          </w:p>
        </w:tc>
        <w:tc>
          <w:tcPr>
            <w:tcW w:w="1984" w:type="dxa"/>
            <w:shd w:val="clear" w:color="auto" w:fill="E6E6E6"/>
          </w:tcPr>
          <w:p w14:paraId="2679E63E"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p>
          <w:p w14:paraId="2E04EB9E" w14:textId="3D6FA47A" w:rsidR="003C5B84" w:rsidRPr="00711D60" w:rsidRDefault="003C5B84" w:rsidP="00644381">
            <w:pPr>
              <w:widowControl w:val="0"/>
              <w:autoSpaceDE w:val="0"/>
              <w:autoSpaceDN w:val="0"/>
              <w:adjustRightInd w:val="0"/>
              <w:rPr>
                <w:rFonts w:ascii="Cambria" w:hAnsi="Cambria" w:cs="Arial"/>
                <w:b/>
                <w:bCs/>
                <w:sz w:val="22"/>
                <w:szCs w:val="22"/>
                <w:lang w:val="fr-FR"/>
              </w:rPr>
            </w:pPr>
            <w:r w:rsidRPr="00711D60">
              <w:rPr>
                <w:rFonts w:ascii="Cambria" w:hAnsi="Cambria" w:cs="Arial"/>
                <w:b/>
                <w:bCs/>
                <w:sz w:val="22"/>
                <w:szCs w:val="22"/>
                <w:lang w:val="fr-FR"/>
              </w:rPr>
              <w:t>Email</w:t>
            </w:r>
          </w:p>
        </w:tc>
      </w:tr>
      <w:tr w:rsidR="003C5B84" w:rsidRPr="00711D60" w14:paraId="15B0076D" w14:textId="0DCFC7D2" w:rsidTr="003C5B84">
        <w:trPr>
          <w:trHeight w:hRule="exact" w:val="567"/>
        </w:trPr>
        <w:tc>
          <w:tcPr>
            <w:tcW w:w="2972" w:type="dxa"/>
            <w:vAlign w:val="center"/>
          </w:tcPr>
          <w:p w14:paraId="7FAB0CCE"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p>
        </w:tc>
        <w:tc>
          <w:tcPr>
            <w:tcW w:w="2371" w:type="dxa"/>
            <w:vAlign w:val="center"/>
          </w:tcPr>
          <w:p w14:paraId="60173305"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p>
        </w:tc>
        <w:tc>
          <w:tcPr>
            <w:tcW w:w="3730" w:type="dxa"/>
            <w:gridSpan w:val="4"/>
            <w:vAlign w:val="center"/>
          </w:tcPr>
          <w:p w14:paraId="750D2E24"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p>
        </w:tc>
        <w:tc>
          <w:tcPr>
            <w:tcW w:w="1984" w:type="dxa"/>
          </w:tcPr>
          <w:p w14:paraId="77317856"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p>
        </w:tc>
      </w:tr>
      <w:tr w:rsidR="003C5B84" w:rsidRPr="00711D60" w14:paraId="272E3C2D" w14:textId="3FE26C29" w:rsidTr="003C5B84">
        <w:trPr>
          <w:trHeight w:hRule="exact" w:val="567"/>
        </w:trPr>
        <w:tc>
          <w:tcPr>
            <w:tcW w:w="2972" w:type="dxa"/>
            <w:vAlign w:val="center"/>
          </w:tcPr>
          <w:p w14:paraId="1D19AD40"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p>
        </w:tc>
        <w:tc>
          <w:tcPr>
            <w:tcW w:w="2371" w:type="dxa"/>
            <w:vAlign w:val="center"/>
          </w:tcPr>
          <w:p w14:paraId="7D18431E"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p>
        </w:tc>
        <w:tc>
          <w:tcPr>
            <w:tcW w:w="3730" w:type="dxa"/>
            <w:gridSpan w:val="4"/>
            <w:vAlign w:val="center"/>
          </w:tcPr>
          <w:p w14:paraId="26D3D20E"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p>
        </w:tc>
        <w:tc>
          <w:tcPr>
            <w:tcW w:w="1984" w:type="dxa"/>
          </w:tcPr>
          <w:p w14:paraId="6C5C308A"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p>
        </w:tc>
      </w:tr>
      <w:tr w:rsidR="003C5B84" w:rsidRPr="00711D60" w14:paraId="416EFD80" w14:textId="27BF218F" w:rsidTr="003C5B84">
        <w:trPr>
          <w:trHeight w:hRule="exact" w:val="567"/>
        </w:trPr>
        <w:tc>
          <w:tcPr>
            <w:tcW w:w="2972" w:type="dxa"/>
            <w:vAlign w:val="center"/>
          </w:tcPr>
          <w:p w14:paraId="33C76310"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p>
        </w:tc>
        <w:tc>
          <w:tcPr>
            <w:tcW w:w="2371" w:type="dxa"/>
            <w:vAlign w:val="center"/>
          </w:tcPr>
          <w:p w14:paraId="0330390E"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p>
        </w:tc>
        <w:tc>
          <w:tcPr>
            <w:tcW w:w="3730" w:type="dxa"/>
            <w:gridSpan w:val="4"/>
            <w:vAlign w:val="center"/>
          </w:tcPr>
          <w:p w14:paraId="6C097233"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p>
        </w:tc>
        <w:tc>
          <w:tcPr>
            <w:tcW w:w="1984" w:type="dxa"/>
          </w:tcPr>
          <w:p w14:paraId="6A773580"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p>
        </w:tc>
      </w:tr>
      <w:tr w:rsidR="003C5B84" w:rsidRPr="00711D60" w14:paraId="489B8224" w14:textId="7A4C656F" w:rsidTr="003C5B84">
        <w:trPr>
          <w:trHeight w:val="164"/>
        </w:trPr>
        <w:tc>
          <w:tcPr>
            <w:tcW w:w="9073" w:type="dxa"/>
            <w:gridSpan w:val="6"/>
          </w:tcPr>
          <w:p w14:paraId="59FFE25A"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p>
        </w:tc>
        <w:tc>
          <w:tcPr>
            <w:tcW w:w="1984" w:type="dxa"/>
          </w:tcPr>
          <w:p w14:paraId="5FDC4FC7"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p>
        </w:tc>
      </w:tr>
      <w:tr w:rsidR="003C5B84" w:rsidRPr="00E658BE" w14:paraId="77CF41BE" w14:textId="21ED7A42" w:rsidTr="003C5B84">
        <w:tc>
          <w:tcPr>
            <w:tcW w:w="9073" w:type="dxa"/>
            <w:gridSpan w:val="6"/>
            <w:tcBorders>
              <w:bottom w:val="single" w:sz="4" w:space="0" w:color="auto"/>
            </w:tcBorders>
          </w:tcPr>
          <w:p w14:paraId="10DC8B0E" w14:textId="77777777" w:rsidR="003C5B84" w:rsidRPr="00711D60" w:rsidRDefault="003C5B84" w:rsidP="00644381">
            <w:pPr>
              <w:widowControl w:val="0"/>
              <w:autoSpaceDE w:val="0"/>
              <w:autoSpaceDN w:val="0"/>
              <w:adjustRightInd w:val="0"/>
              <w:spacing w:after="120"/>
              <w:rPr>
                <w:rFonts w:ascii="Cambria" w:hAnsi="Cambria" w:cs="Arial"/>
                <w:b/>
                <w:bCs/>
                <w:sz w:val="22"/>
                <w:szCs w:val="22"/>
                <w:lang w:val="fr-FR"/>
              </w:rPr>
            </w:pPr>
            <w:r w:rsidRPr="00711D60">
              <w:rPr>
                <w:rFonts w:ascii="Cambria" w:hAnsi="Cambria" w:cs="Arial"/>
                <w:b/>
                <w:bCs/>
                <w:sz w:val="22"/>
                <w:szCs w:val="22"/>
                <w:lang w:val="fr-FR"/>
              </w:rPr>
              <w:t>4.</w:t>
            </w:r>
            <w:r w:rsidRPr="00711D60">
              <w:rPr>
                <w:rFonts w:ascii="Cambria" w:hAnsi="Cambria" w:cs="Arial"/>
                <w:bCs/>
                <w:sz w:val="22"/>
                <w:szCs w:val="22"/>
                <w:lang w:val="fr-FR"/>
              </w:rPr>
              <w:t xml:space="preserve"> Nombre de personnel ou d’employés par catégorie :</w:t>
            </w:r>
          </w:p>
        </w:tc>
        <w:tc>
          <w:tcPr>
            <w:tcW w:w="1984" w:type="dxa"/>
            <w:tcBorders>
              <w:bottom w:val="single" w:sz="4" w:space="0" w:color="auto"/>
            </w:tcBorders>
          </w:tcPr>
          <w:p w14:paraId="2E77FE35" w14:textId="77777777" w:rsidR="003C5B84" w:rsidRPr="00711D60" w:rsidRDefault="003C5B84" w:rsidP="00644381">
            <w:pPr>
              <w:widowControl w:val="0"/>
              <w:autoSpaceDE w:val="0"/>
              <w:autoSpaceDN w:val="0"/>
              <w:adjustRightInd w:val="0"/>
              <w:spacing w:after="120"/>
              <w:rPr>
                <w:rFonts w:ascii="Cambria" w:hAnsi="Cambria" w:cs="Arial"/>
                <w:b/>
                <w:bCs/>
                <w:sz w:val="22"/>
                <w:szCs w:val="22"/>
                <w:lang w:val="fr-FR"/>
              </w:rPr>
            </w:pPr>
          </w:p>
        </w:tc>
      </w:tr>
      <w:tr w:rsidR="003C5B84" w:rsidRPr="00711D60" w14:paraId="1BF023D1" w14:textId="4C6014FD" w:rsidTr="003C5B84">
        <w:trPr>
          <w:trHeight w:val="520"/>
        </w:trPr>
        <w:tc>
          <w:tcPr>
            <w:tcW w:w="2972" w:type="dxa"/>
            <w:shd w:val="clear" w:color="auto" w:fill="E6E6E6"/>
            <w:vAlign w:val="center"/>
          </w:tcPr>
          <w:p w14:paraId="651A15ED"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r w:rsidRPr="00711D60">
              <w:rPr>
                <w:rFonts w:ascii="Cambria" w:hAnsi="Cambria" w:cs="Arial"/>
                <w:b/>
                <w:bCs/>
                <w:sz w:val="22"/>
                <w:szCs w:val="22"/>
                <w:lang w:val="fr-FR"/>
              </w:rPr>
              <w:t>Administration / Finance / Compta</w:t>
            </w:r>
          </w:p>
        </w:tc>
        <w:tc>
          <w:tcPr>
            <w:tcW w:w="3838" w:type="dxa"/>
            <w:gridSpan w:val="4"/>
            <w:shd w:val="clear" w:color="auto" w:fill="E6E6E6"/>
            <w:vAlign w:val="center"/>
          </w:tcPr>
          <w:p w14:paraId="34C80156"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r w:rsidRPr="00711D60">
              <w:rPr>
                <w:rFonts w:ascii="Cambria" w:hAnsi="Cambria" w:cs="Arial"/>
                <w:b/>
                <w:bCs/>
                <w:sz w:val="22"/>
                <w:szCs w:val="22"/>
                <w:lang w:val="fr-FR"/>
              </w:rPr>
              <w:t>Management / Chef d’équipe</w:t>
            </w:r>
          </w:p>
        </w:tc>
        <w:tc>
          <w:tcPr>
            <w:tcW w:w="2263" w:type="dxa"/>
            <w:shd w:val="clear" w:color="auto" w:fill="E6E6E6"/>
            <w:vAlign w:val="center"/>
          </w:tcPr>
          <w:p w14:paraId="77E80AB8"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r w:rsidRPr="00711D60">
              <w:rPr>
                <w:rFonts w:ascii="Cambria" w:hAnsi="Cambria" w:cs="Arial"/>
                <w:b/>
                <w:bCs/>
                <w:sz w:val="22"/>
                <w:szCs w:val="22"/>
                <w:lang w:val="fr-FR"/>
              </w:rPr>
              <w:t>Employés / Techniciens / Autres</w:t>
            </w:r>
          </w:p>
        </w:tc>
        <w:tc>
          <w:tcPr>
            <w:tcW w:w="1984" w:type="dxa"/>
            <w:shd w:val="clear" w:color="auto" w:fill="E6E6E6"/>
          </w:tcPr>
          <w:p w14:paraId="1D1210AB"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p>
        </w:tc>
      </w:tr>
      <w:tr w:rsidR="003C5B84" w:rsidRPr="00711D60" w14:paraId="6B1242D3" w14:textId="59163308" w:rsidTr="003C5B84">
        <w:trPr>
          <w:trHeight w:val="619"/>
        </w:trPr>
        <w:tc>
          <w:tcPr>
            <w:tcW w:w="2972" w:type="dxa"/>
            <w:vAlign w:val="center"/>
          </w:tcPr>
          <w:p w14:paraId="669ABCD9"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p>
        </w:tc>
        <w:tc>
          <w:tcPr>
            <w:tcW w:w="3838" w:type="dxa"/>
            <w:gridSpan w:val="4"/>
            <w:vAlign w:val="center"/>
          </w:tcPr>
          <w:p w14:paraId="594BCC50"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p>
        </w:tc>
        <w:tc>
          <w:tcPr>
            <w:tcW w:w="2263" w:type="dxa"/>
            <w:vAlign w:val="center"/>
          </w:tcPr>
          <w:p w14:paraId="4BEA0017"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p>
        </w:tc>
        <w:tc>
          <w:tcPr>
            <w:tcW w:w="1984" w:type="dxa"/>
          </w:tcPr>
          <w:p w14:paraId="43B09B9D"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p>
        </w:tc>
      </w:tr>
      <w:tr w:rsidR="003C5B84" w:rsidRPr="00711D60" w14:paraId="42057F1A" w14:textId="694EAA7A" w:rsidTr="003C5B84">
        <w:trPr>
          <w:trHeight w:hRule="exact" w:val="567"/>
        </w:trPr>
        <w:tc>
          <w:tcPr>
            <w:tcW w:w="2972" w:type="dxa"/>
            <w:vAlign w:val="center"/>
          </w:tcPr>
          <w:p w14:paraId="369A9C01" w14:textId="77777777" w:rsidR="003C5B84" w:rsidRPr="00711D60" w:rsidRDefault="003C5B84" w:rsidP="00644381">
            <w:pPr>
              <w:widowControl w:val="0"/>
              <w:autoSpaceDE w:val="0"/>
              <w:autoSpaceDN w:val="0"/>
              <w:adjustRightInd w:val="0"/>
              <w:rPr>
                <w:rFonts w:ascii="Cambria" w:hAnsi="Cambria" w:cs="Arial"/>
                <w:bCs/>
                <w:sz w:val="22"/>
                <w:szCs w:val="22"/>
                <w:lang w:val="fr-FR"/>
              </w:rPr>
            </w:pPr>
            <w:r w:rsidRPr="00711D60">
              <w:rPr>
                <w:rFonts w:ascii="Cambria" w:hAnsi="Cambria" w:cs="Arial"/>
                <w:b/>
                <w:bCs/>
                <w:sz w:val="22"/>
                <w:szCs w:val="22"/>
                <w:lang w:val="fr-FR"/>
              </w:rPr>
              <w:t>5.</w:t>
            </w:r>
            <w:r w:rsidRPr="00711D60">
              <w:rPr>
                <w:rFonts w:ascii="Cambria" w:hAnsi="Cambria" w:cs="Arial"/>
                <w:bCs/>
                <w:sz w:val="22"/>
                <w:szCs w:val="22"/>
                <w:lang w:val="fr-FR"/>
              </w:rPr>
              <w:t xml:space="preserve"> Nombre total d’employés permanents : </w:t>
            </w:r>
          </w:p>
        </w:tc>
        <w:tc>
          <w:tcPr>
            <w:tcW w:w="6101" w:type="dxa"/>
            <w:gridSpan w:val="5"/>
            <w:vAlign w:val="center"/>
          </w:tcPr>
          <w:p w14:paraId="645F95DF" w14:textId="77777777" w:rsidR="003C5B84" w:rsidRPr="00711D60" w:rsidRDefault="003C5B84" w:rsidP="00644381">
            <w:pPr>
              <w:widowControl w:val="0"/>
              <w:autoSpaceDE w:val="0"/>
              <w:autoSpaceDN w:val="0"/>
              <w:adjustRightInd w:val="0"/>
              <w:spacing w:after="240"/>
              <w:rPr>
                <w:rFonts w:ascii="Cambria" w:hAnsi="Cambria" w:cs="Arial"/>
                <w:b/>
                <w:bCs/>
                <w:sz w:val="22"/>
                <w:szCs w:val="22"/>
                <w:lang w:val="fr-FR"/>
              </w:rPr>
            </w:pPr>
          </w:p>
        </w:tc>
        <w:tc>
          <w:tcPr>
            <w:tcW w:w="1984" w:type="dxa"/>
          </w:tcPr>
          <w:p w14:paraId="09EEFF5D" w14:textId="77777777" w:rsidR="003C5B84" w:rsidRPr="00711D60" w:rsidRDefault="003C5B84" w:rsidP="00644381">
            <w:pPr>
              <w:widowControl w:val="0"/>
              <w:autoSpaceDE w:val="0"/>
              <w:autoSpaceDN w:val="0"/>
              <w:adjustRightInd w:val="0"/>
              <w:spacing w:after="240"/>
              <w:rPr>
                <w:rFonts w:ascii="Cambria" w:hAnsi="Cambria" w:cs="Arial"/>
                <w:b/>
                <w:bCs/>
                <w:sz w:val="22"/>
                <w:szCs w:val="22"/>
                <w:lang w:val="fr-FR"/>
              </w:rPr>
            </w:pPr>
          </w:p>
        </w:tc>
      </w:tr>
      <w:tr w:rsidR="003C5B84" w:rsidRPr="00E658BE" w14:paraId="59FE1D30" w14:textId="30C73B9F" w:rsidTr="003C5B84">
        <w:trPr>
          <w:trHeight w:hRule="exact" w:val="567"/>
        </w:trPr>
        <w:tc>
          <w:tcPr>
            <w:tcW w:w="2972" w:type="dxa"/>
            <w:vAlign w:val="center"/>
          </w:tcPr>
          <w:p w14:paraId="67E9E248" w14:textId="77777777" w:rsidR="003C5B84" w:rsidRPr="00711D60" w:rsidRDefault="003C5B84" w:rsidP="00644381">
            <w:pPr>
              <w:widowControl w:val="0"/>
              <w:autoSpaceDE w:val="0"/>
              <w:autoSpaceDN w:val="0"/>
              <w:adjustRightInd w:val="0"/>
              <w:rPr>
                <w:rFonts w:ascii="Cambria" w:hAnsi="Cambria" w:cs="Arial"/>
                <w:bCs/>
                <w:sz w:val="22"/>
                <w:szCs w:val="22"/>
                <w:lang w:val="fr-FR"/>
              </w:rPr>
            </w:pPr>
            <w:r w:rsidRPr="00711D60">
              <w:rPr>
                <w:rFonts w:ascii="Cambria" w:hAnsi="Cambria" w:cs="Arial"/>
                <w:b/>
                <w:bCs/>
                <w:sz w:val="22"/>
                <w:szCs w:val="22"/>
                <w:lang w:val="fr-FR"/>
              </w:rPr>
              <w:t>6.</w:t>
            </w:r>
            <w:r w:rsidRPr="00711D60">
              <w:rPr>
                <w:rFonts w:ascii="Cambria" w:hAnsi="Cambria" w:cs="Arial"/>
                <w:bCs/>
                <w:sz w:val="22"/>
                <w:szCs w:val="22"/>
                <w:lang w:val="fr-FR"/>
              </w:rPr>
              <w:t xml:space="preserve"> Numéro de téléphone de la société :</w:t>
            </w:r>
          </w:p>
        </w:tc>
        <w:tc>
          <w:tcPr>
            <w:tcW w:w="6101" w:type="dxa"/>
            <w:gridSpan w:val="5"/>
            <w:vAlign w:val="center"/>
          </w:tcPr>
          <w:p w14:paraId="129ADC32" w14:textId="77777777" w:rsidR="003C5B84" w:rsidRPr="00711D60" w:rsidRDefault="003C5B84" w:rsidP="00644381">
            <w:pPr>
              <w:widowControl w:val="0"/>
              <w:autoSpaceDE w:val="0"/>
              <w:autoSpaceDN w:val="0"/>
              <w:adjustRightInd w:val="0"/>
              <w:spacing w:before="120" w:after="240"/>
              <w:rPr>
                <w:rFonts w:ascii="Cambria" w:hAnsi="Cambria" w:cs="Arial"/>
                <w:b/>
                <w:bCs/>
                <w:sz w:val="22"/>
                <w:szCs w:val="22"/>
                <w:lang w:val="fr-FR"/>
              </w:rPr>
            </w:pPr>
          </w:p>
        </w:tc>
        <w:tc>
          <w:tcPr>
            <w:tcW w:w="1984" w:type="dxa"/>
          </w:tcPr>
          <w:p w14:paraId="66471C60" w14:textId="77777777" w:rsidR="003C5B84" w:rsidRPr="00711D60" w:rsidRDefault="003C5B84" w:rsidP="00644381">
            <w:pPr>
              <w:widowControl w:val="0"/>
              <w:autoSpaceDE w:val="0"/>
              <w:autoSpaceDN w:val="0"/>
              <w:adjustRightInd w:val="0"/>
              <w:spacing w:before="120" w:after="240"/>
              <w:rPr>
                <w:rFonts w:ascii="Cambria" w:hAnsi="Cambria" w:cs="Arial"/>
                <w:b/>
                <w:bCs/>
                <w:sz w:val="22"/>
                <w:szCs w:val="22"/>
                <w:lang w:val="fr-FR"/>
              </w:rPr>
            </w:pPr>
          </w:p>
        </w:tc>
      </w:tr>
      <w:tr w:rsidR="003C5B84" w:rsidRPr="00711D60" w14:paraId="29AE0E97" w14:textId="51187201" w:rsidTr="003C5B84">
        <w:trPr>
          <w:trHeight w:hRule="exact" w:val="567"/>
        </w:trPr>
        <w:tc>
          <w:tcPr>
            <w:tcW w:w="2972" w:type="dxa"/>
            <w:vAlign w:val="center"/>
          </w:tcPr>
          <w:p w14:paraId="04B2AF08" w14:textId="0BEE95B8" w:rsidR="003C5B84" w:rsidRPr="00711D60" w:rsidRDefault="003C5B84" w:rsidP="00644381">
            <w:pPr>
              <w:widowControl w:val="0"/>
              <w:autoSpaceDE w:val="0"/>
              <w:autoSpaceDN w:val="0"/>
              <w:adjustRightInd w:val="0"/>
              <w:rPr>
                <w:rFonts w:ascii="Cambria" w:hAnsi="Cambria" w:cs="Arial"/>
                <w:bCs/>
                <w:sz w:val="22"/>
                <w:szCs w:val="22"/>
                <w:lang w:val="fr-FR"/>
              </w:rPr>
            </w:pPr>
            <w:r w:rsidRPr="00711D60">
              <w:rPr>
                <w:rFonts w:ascii="Cambria" w:hAnsi="Cambria" w:cs="Arial"/>
                <w:b/>
                <w:bCs/>
                <w:sz w:val="22"/>
                <w:szCs w:val="22"/>
                <w:lang w:val="fr-FR"/>
              </w:rPr>
              <w:t>7.</w:t>
            </w:r>
            <w:r w:rsidRPr="00711D60">
              <w:rPr>
                <w:rFonts w:ascii="Cambria" w:hAnsi="Cambria" w:cs="Arial"/>
                <w:bCs/>
                <w:sz w:val="22"/>
                <w:szCs w:val="22"/>
                <w:lang w:val="fr-FR"/>
              </w:rPr>
              <w:t xml:space="preserve"> FAX de la société :</w:t>
            </w:r>
          </w:p>
        </w:tc>
        <w:tc>
          <w:tcPr>
            <w:tcW w:w="6101" w:type="dxa"/>
            <w:gridSpan w:val="5"/>
            <w:vAlign w:val="center"/>
          </w:tcPr>
          <w:p w14:paraId="55F16B4B" w14:textId="77777777" w:rsidR="003C5B84" w:rsidRPr="00711D60" w:rsidRDefault="003C5B84" w:rsidP="00644381">
            <w:pPr>
              <w:widowControl w:val="0"/>
              <w:autoSpaceDE w:val="0"/>
              <w:autoSpaceDN w:val="0"/>
              <w:adjustRightInd w:val="0"/>
              <w:spacing w:before="120" w:after="240"/>
              <w:rPr>
                <w:rFonts w:ascii="Cambria" w:hAnsi="Cambria" w:cs="Arial"/>
                <w:b/>
                <w:bCs/>
                <w:sz w:val="22"/>
                <w:szCs w:val="22"/>
                <w:lang w:val="fr-FR"/>
              </w:rPr>
            </w:pPr>
          </w:p>
        </w:tc>
        <w:tc>
          <w:tcPr>
            <w:tcW w:w="1984" w:type="dxa"/>
          </w:tcPr>
          <w:p w14:paraId="31DA761E" w14:textId="77777777" w:rsidR="003C5B84" w:rsidRPr="00711D60" w:rsidRDefault="003C5B84" w:rsidP="00644381">
            <w:pPr>
              <w:widowControl w:val="0"/>
              <w:autoSpaceDE w:val="0"/>
              <w:autoSpaceDN w:val="0"/>
              <w:adjustRightInd w:val="0"/>
              <w:spacing w:before="120" w:after="240"/>
              <w:rPr>
                <w:rFonts w:ascii="Cambria" w:hAnsi="Cambria" w:cs="Arial"/>
                <w:b/>
                <w:bCs/>
                <w:sz w:val="22"/>
                <w:szCs w:val="22"/>
                <w:lang w:val="fr-FR"/>
              </w:rPr>
            </w:pPr>
          </w:p>
        </w:tc>
      </w:tr>
      <w:tr w:rsidR="003C5B84" w:rsidRPr="00711D60" w14:paraId="2170AC56" w14:textId="24F22A00" w:rsidTr="003C5B84">
        <w:trPr>
          <w:trHeight w:hRule="exact" w:val="567"/>
        </w:trPr>
        <w:tc>
          <w:tcPr>
            <w:tcW w:w="2972" w:type="dxa"/>
            <w:vAlign w:val="center"/>
          </w:tcPr>
          <w:p w14:paraId="15727161" w14:textId="77777777" w:rsidR="003C5B84" w:rsidRPr="00711D60" w:rsidRDefault="003C5B84" w:rsidP="00644381">
            <w:pPr>
              <w:widowControl w:val="0"/>
              <w:autoSpaceDE w:val="0"/>
              <w:autoSpaceDN w:val="0"/>
              <w:adjustRightInd w:val="0"/>
              <w:rPr>
                <w:rFonts w:ascii="Cambria" w:hAnsi="Cambria" w:cs="Arial"/>
                <w:bCs/>
                <w:sz w:val="22"/>
                <w:szCs w:val="22"/>
                <w:lang w:val="fr-FR"/>
              </w:rPr>
            </w:pPr>
            <w:r w:rsidRPr="00711D60">
              <w:rPr>
                <w:rFonts w:ascii="Cambria" w:hAnsi="Cambria" w:cs="Arial"/>
                <w:b/>
                <w:bCs/>
                <w:sz w:val="22"/>
                <w:szCs w:val="22"/>
                <w:lang w:val="fr-FR"/>
              </w:rPr>
              <w:lastRenderedPageBreak/>
              <w:t>8.</w:t>
            </w:r>
            <w:r w:rsidRPr="00711D60">
              <w:rPr>
                <w:rFonts w:ascii="Cambria" w:hAnsi="Cambria" w:cs="Arial"/>
                <w:bCs/>
                <w:sz w:val="22"/>
                <w:szCs w:val="22"/>
                <w:lang w:val="fr-FR"/>
              </w:rPr>
              <w:t xml:space="preserve"> Adresse Email :</w:t>
            </w:r>
          </w:p>
        </w:tc>
        <w:tc>
          <w:tcPr>
            <w:tcW w:w="6101" w:type="dxa"/>
            <w:gridSpan w:val="5"/>
            <w:vAlign w:val="center"/>
          </w:tcPr>
          <w:p w14:paraId="62744464" w14:textId="77777777" w:rsidR="003C5B84" w:rsidRPr="00711D60" w:rsidRDefault="003C5B84" w:rsidP="00644381">
            <w:pPr>
              <w:widowControl w:val="0"/>
              <w:autoSpaceDE w:val="0"/>
              <w:autoSpaceDN w:val="0"/>
              <w:adjustRightInd w:val="0"/>
              <w:spacing w:before="120" w:after="240"/>
              <w:rPr>
                <w:rFonts w:ascii="Cambria" w:hAnsi="Cambria" w:cs="Arial"/>
                <w:b/>
                <w:bCs/>
                <w:sz w:val="22"/>
                <w:szCs w:val="22"/>
                <w:lang w:val="fr-FR"/>
              </w:rPr>
            </w:pPr>
          </w:p>
        </w:tc>
        <w:tc>
          <w:tcPr>
            <w:tcW w:w="1984" w:type="dxa"/>
          </w:tcPr>
          <w:p w14:paraId="79421850" w14:textId="77777777" w:rsidR="003C5B84" w:rsidRPr="00711D60" w:rsidRDefault="003C5B84" w:rsidP="00644381">
            <w:pPr>
              <w:widowControl w:val="0"/>
              <w:autoSpaceDE w:val="0"/>
              <w:autoSpaceDN w:val="0"/>
              <w:adjustRightInd w:val="0"/>
              <w:spacing w:before="120" w:after="240"/>
              <w:rPr>
                <w:rFonts w:ascii="Cambria" w:hAnsi="Cambria" w:cs="Arial"/>
                <w:b/>
                <w:bCs/>
                <w:sz w:val="22"/>
                <w:szCs w:val="22"/>
                <w:lang w:val="fr-FR"/>
              </w:rPr>
            </w:pPr>
          </w:p>
        </w:tc>
      </w:tr>
      <w:tr w:rsidR="003C5B84" w:rsidRPr="00E658BE" w14:paraId="2EB162FA" w14:textId="77ABBEDA" w:rsidTr="003C5B84">
        <w:trPr>
          <w:trHeight w:val="488"/>
        </w:trPr>
        <w:tc>
          <w:tcPr>
            <w:tcW w:w="9073" w:type="dxa"/>
            <w:gridSpan w:val="6"/>
            <w:tcBorders>
              <w:bottom w:val="single" w:sz="4" w:space="0" w:color="auto"/>
            </w:tcBorders>
            <w:vAlign w:val="center"/>
          </w:tcPr>
          <w:p w14:paraId="7A902A51" w14:textId="77777777" w:rsidR="003C5B84" w:rsidRPr="00711D60" w:rsidRDefault="003C5B84" w:rsidP="00644381">
            <w:pPr>
              <w:widowControl w:val="0"/>
              <w:autoSpaceDE w:val="0"/>
              <w:autoSpaceDN w:val="0"/>
              <w:adjustRightInd w:val="0"/>
              <w:rPr>
                <w:rFonts w:ascii="Cambria" w:hAnsi="Cambria" w:cs="Arial"/>
                <w:bCs/>
                <w:sz w:val="22"/>
                <w:szCs w:val="22"/>
                <w:lang w:val="fr-FR"/>
              </w:rPr>
            </w:pPr>
            <w:r w:rsidRPr="00711D60">
              <w:rPr>
                <w:rFonts w:ascii="Cambria" w:hAnsi="Cambria" w:cs="Arial"/>
                <w:b/>
                <w:bCs/>
                <w:sz w:val="22"/>
                <w:szCs w:val="22"/>
                <w:lang w:val="fr-FR"/>
              </w:rPr>
              <w:t>9. Points de distribution ou de stockage</w:t>
            </w:r>
            <w:r w:rsidRPr="00711D60">
              <w:rPr>
                <w:rFonts w:ascii="Cambria" w:hAnsi="Cambria" w:cs="Arial"/>
                <w:bCs/>
                <w:sz w:val="22"/>
                <w:szCs w:val="22"/>
                <w:lang w:val="fr-FR"/>
              </w:rPr>
              <w:t> :</w:t>
            </w:r>
          </w:p>
          <w:p w14:paraId="07B465C8" w14:textId="77777777" w:rsidR="003C5B84" w:rsidRPr="00711D60" w:rsidRDefault="003C5B84" w:rsidP="00644381">
            <w:pPr>
              <w:widowControl w:val="0"/>
              <w:autoSpaceDE w:val="0"/>
              <w:autoSpaceDN w:val="0"/>
              <w:adjustRightInd w:val="0"/>
              <w:rPr>
                <w:rFonts w:ascii="Cambria" w:hAnsi="Cambria" w:cs="Arial"/>
                <w:bCs/>
                <w:i/>
                <w:sz w:val="22"/>
                <w:szCs w:val="22"/>
                <w:lang w:val="fr-FR"/>
              </w:rPr>
            </w:pPr>
            <w:r w:rsidRPr="00711D60">
              <w:rPr>
                <w:rFonts w:ascii="Cambria" w:hAnsi="Cambria" w:cs="Arial"/>
                <w:bCs/>
                <w:i/>
                <w:sz w:val="22"/>
                <w:szCs w:val="22"/>
                <w:lang w:val="fr-FR"/>
              </w:rPr>
              <w:t>Ville où se trouvent les entrepôts/stocks ou succursales ou magasins)</w:t>
            </w:r>
          </w:p>
        </w:tc>
        <w:tc>
          <w:tcPr>
            <w:tcW w:w="1984" w:type="dxa"/>
            <w:tcBorders>
              <w:bottom w:val="single" w:sz="4" w:space="0" w:color="auto"/>
            </w:tcBorders>
          </w:tcPr>
          <w:p w14:paraId="12C5B2E6"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p>
        </w:tc>
      </w:tr>
      <w:tr w:rsidR="003C5B84" w:rsidRPr="00CB3EC1" w14:paraId="5638882F" w14:textId="456CE537" w:rsidTr="003C5B84">
        <w:trPr>
          <w:trHeight w:hRule="exact" w:val="915"/>
        </w:trPr>
        <w:tc>
          <w:tcPr>
            <w:tcW w:w="2972" w:type="dxa"/>
            <w:shd w:val="clear" w:color="auto" w:fill="E6E6E6"/>
            <w:vAlign w:val="center"/>
          </w:tcPr>
          <w:p w14:paraId="662EE8EF" w14:textId="77777777" w:rsidR="003C5B84" w:rsidRPr="00711D60" w:rsidRDefault="003C5B84" w:rsidP="003C5B84">
            <w:pPr>
              <w:widowControl w:val="0"/>
              <w:autoSpaceDE w:val="0"/>
              <w:autoSpaceDN w:val="0"/>
              <w:adjustRightInd w:val="0"/>
              <w:jc w:val="center"/>
              <w:rPr>
                <w:rFonts w:ascii="Cambria" w:hAnsi="Cambria" w:cs="Arial"/>
                <w:b/>
                <w:bCs/>
                <w:sz w:val="22"/>
                <w:szCs w:val="22"/>
                <w:lang w:val="fr-FR"/>
              </w:rPr>
            </w:pPr>
            <w:r w:rsidRPr="00711D60">
              <w:rPr>
                <w:rFonts w:ascii="Cambria" w:hAnsi="Cambria" w:cs="Arial"/>
                <w:b/>
                <w:bCs/>
                <w:sz w:val="22"/>
                <w:szCs w:val="22"/>
                <w:lang w:val="fr-FR"/>
              </w:rPr>
              <w:t>Lieu de stockage/dépôt</w:t>
            </w:r>
          </w:p>
          <w:p w14:paraId="30AB0A0B" w14:textId="77777777" w:rsidR="003C5B84" w:rsidRPr="00711D60" w:rsidRDefault="003C5B84" w:rsidP="003C5B84">
            <w:pPr>
              <w:widowControl w:val="0"/>
              <w:autoSpaceDE w:val="0"/>
              <w:autoSpaceDN w:val="0"/>
              <w:adjustRightInd w:val="0"/>
              <w:jc w:val="center"/>
              <w:rPr>
                <w:rFonts w:ascii="Cambria" w:hAnsi="Cambria" w:cs="Arial"/>
                <w:b/>
                <w:bCs/>
                <w:sz w:val="22"/>
                <w:szCs w:val="22"/>
                <w:lang w:val="fr-FR"/>
              </w:rPr>
            </w:pPr>
            <w:r w:rsidRPr="00711D60">
              <w:rPr>
                <w:rFonts w:ascii="Cambria" w:hAnsi="Cambria" w:cs="Arial"/>
                <w:b/>
                <w:bCs/>
                <w:sz w:val="22"/>
                <w:szCs w:val="22"/>
                <w:lang w:val="fr-FR"/>
              </w:rPr>
              <w:t>(Indiquer le nom des villes)</w:t>
            </w:r>
          </w:p>
        </w:tc>
        <w:tc>
          <w:tcPr>
            <w:tcW w:w="3606" w:type="dxa"/>
            <w:gridSpan w:val="3"/>
            <w:tcBorders>
              <w:bottom w:val="single" w:sz="4" w:space="0" w:color="auto"/>
            </w:tcBorders>
            <w:shd w:val="clear" w:color="auto" w:fill="E6E6E6"/>
            <w:vAlign w:val="center"/>
          </w:tcPr>
          <w:p w14:paraId="2CAD0D15" w14:textId="77777777" w:rsidR="003C5B84" w:rsidRPr="00711D60" w:rsidRDefault="003C5B84" w:rsidP="003C5B84">
            <w:pPr>
              <w:widowControl w:val="0"/>
              <w:autoSpaceDE w:val="0"/>
              <w:autoSpaceDN w:val="0"/>
              <w:adjustRightInd w:val="0"/>
              <w:jc w:val="center"/>
              <w:rPr>
                <w:rFonts w:ascii="Cambria" w:hAnsi="Cambria" w:cs="Arial"/>
                <w:b/>
                <w:bCs/>
                <w:sz w:val="22"/>
                <w:szCs w:val="22"/>
                <w:lang w:val="fr-FR"/>
              </w:rPr>
            </w:pPr>
            <w:r w:rsidRPr="00711D60">
              <w:rPr>
                <w:rFonts w:ascii="Cambria" w:hAnsi="Cambria" w:cs="Arial"/>
                <w:b/>
                <w:bCs/>
                <w:sz w:val="22"/>
                <w:szCs w:val="22"/>
                <w:lang w:val="fr-FR"/>
              </w:rPr>
              <w:t>Superficie estimée (en m2)</w:t>
            </w:r>
          </w:p>
        </w:tc>
        <w:tc>
          <w:tcPr>
            <w:tcW w:w="2495" w:type="dxa"/>
            <w:gridSpan w:val="2"/>
            <w:tcBorders>
              <w:bottom w:val="single" w:sz="4" w:space="0" w:color="auto"/>
            </w:tcBorders>
            <w:shd w:val="clear" w:color="auto" w:fill="E6E6E6"/>
            <w:vAlign w:val="center"/>
          </w:tcPr>
          <w:p w14:paraId="05DBA43E" w14:textId="4BFD3D80" w:rsidR="003C5B84" w:rsidRPr="00711D60" w:rsidRDefault="003C5B84" w:rsidP="003C5B84">
            <w:pPr>
              <w:widowControl w:val="0"/>
              <w:autoSpaceDE w:val="0"/>
              <w:autoSpaceDN w:val="0"/>
              <w:adjustRightInd w:val="0"/>
              <w:jc w:val="center"/>
              <w:rPr>
                <w:rFonts w:ascii="Cambria" w:hAnsi="Cambria" w:cs="Arial"/>
                <w:b/>
                <w:bCs/>
                <w:sz w:val="22"/>
                <w:szCs w:val="22"/>
                <w:lang w:val="fr-FR"/>
              </w:rPr>
            </w:pPr>
            <w:r w:rsidRPr="00711D60">
              <w:rPr>
                <w:rFonts w:ascii="Cambria" w:hAnsi="Cambria" w:cs="Arial"/>
                <w:b/>
                <w:bCs/>
                <w:lang w:val="fr-FR"/>
              </w:rPr>
              <w:t xml:space="preserve">Valorisation financière du stock au  (DATE) en Gourde </w:t>
            </w:r>
            <w:r w:rsidR="00343649">
              <w:rPr>
                <w:rFonts w:ascii="Cambria" w:hAnsi="Cambria" w:cs="Arial"/>
                <w:b/>
                <w:bCs/>
                <w:lang w:val="fr-FR"/>
              </w:rPr>
              <w:t>ou USD</w:t>
            </w:r>
          </w:p>
        </w:tc>
        <w:tc>
          <w:tcPr>
            <w:tcW w:w="1984" w:type="dxa"/>
            <w:tcBorders>
              <w:bottom w:val="single" w:sz="4" w:space="0" w:color="auto"/>
            </w:tcBorders>
            <w:shd w:val="clear" w:color="auto" w:fill="E6E6E6"/>
          </w:tcPr>
          <w:p w14:paraId="7DA249A4" w14:textId="77777777" w:rsidR="003C5B84" w:rsidRPr="00711D60" w:rsidRDefault="003C5B84" w:rsidP="00644381">
            <w:pPr>
              <w:widowControl w:val="0"/>
              <w:autoSpaceDE w:val="0"/>
              <w:autoSpaceDN w:val="0"/>
              <w:adjustRightInd w:val="0"/>
              <w:rPr>
                <w:rFonts w:ascii="Cambria" w:hAnsi="Cambria" w:cs="Arial"/>
                <w:b/>
                <w:bCs/>
                <w:lang w:val="fr-FR"/>
              </w:rPr>
            </w:pPr>
          </w:p>
        </w:tc>
      </w:tr>
      <w:tr w:rsidR="003C5B84" w:rsidRPr="00CB3EC1" w14:paraId="22F34B5D" w14:textId="55F0108A" w:rsidTr="003C5B84">
        <w:trPr>
          <w:trHeight w:hRule="exact" w:val="567"/>
        </w:trPr>
        <w:tc>
          <w:tcPr>
            <w:tcW w:w="2972" w:type="dxa"/>
            <w:vAlign w:val="center"/>
          </w:tcPr>
          <w:p w14:paraId="51CD4C9D"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p>
        </w:tc>
        <w:tc>
          <w:tcPr>
            <w:tcW w:w="3606" w:type="dxa"/>
            <w:gridSpan w:val="3"/>
            <w:vAlign w:val="center"/>
          </w:tcPr>
          <w:p w14:paraId="4C00FF32"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p>
        </w:tc>
        <w:tc>
          <w:tcPr>
            <w:tcW w:w="2495" w:type="dxa"/>
            <w:gridSpan w:val="2"/>
            <w:vAlign w:val="center"/>
          </w:tcPr>
          <w:p w14:paraId="5D4B0B09"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p>
        </w:tc>
        <w:tc>
          <w:tcPr>
            <w:tcW w:w="1984" w:type="dxa"/>
          </w:tcPr>
          <w:p w14:paraId="75B750A0"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p>
        </w:tc>
      </w:tr>
      <w:tr w:rsidR="003C5B84" w:rsidRPr="00CB3EC1" w14:paraId="2D44FEFC" w14:textId="149D09CE" w:rsidTr="003C5B84">
        <w:trPr>
          <w:trHeight w:hRule="exact" w:val="567"/>
        </w:trPr>
        <w:tc>
          <w:tcPr>
            <w:tcW w:w="2972" w:type="dxa"/>
            <w:vAlign w:val="center"/>
          </w:tcPr>
          <w:p w14:paraId="6A9EE242"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p>
        </w:tc>
        <w:tc>
          <w:tcPr>
            <w:tcW w:w="3606" w:type="dxa"/>
            <w:gridSpan w:val="3"/>
            <w:vAlign w:val="center"/>
          </w:tcPr>
          <w:p w14:paraId="6C5AF602"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p>
        </w:tc>
        <w:tc>
          <w:tcPr>
            <w:tcW w:w="2495" w:type="dxa"/>
            <w:gridSpan w:val="2"/>
            <w:vAlign w:val="center"/>
          </w:tcPr>
          <w:p w14:paraId="789CAA7A"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p>
        </w:tc>
        <w:tc>
          <w:tcPr>
            <w:tcW w:w="1984" w:type="dxa"/>
          </w:tcPr>
          <w:p w14:paraId="678DEB17"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p>
        </w:tc>
      </w:tr>
      <w:tr w:rsidR="003C5B84" w:rsidRPr="00CB3EC1" w14:paraId="0738918D" w14:textId="4A80C798" w:rsidTr="003C5B84">
        <w:trPr>
          <w:trHeight w:hRule="exact" w:val="567"/>
        </w:trPr>
        <w:tc>
          <w:tcPr>
            <w:tcW w:w="2972" w:type="dxa"/>
            <w:vAlign w:val="center"/>
          </w:tcPr>
          <w:p w14:paraId="4AF6DC58"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p>
        </w:tc>
        <w:tc>
          <w:tcPr>
            <w:tcW w:w="3606" w:type="dxa"/>
            <w:gridSpan w:val="3"/>
            <w:vAlign w:val="center"/>
          </w:tcPr>
          <w:p w14:paraId="7B6FEACA"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p>
        </w:tc>
        <w:tc>
          <w:tcPr>
            <w:tcW w:w="2495" w:type="dxa"/>
            <w:gridSpan w:val="2"/>
            <w:vAlign w:val="center"/>
          </w:tcPr>
          <w:p w14:paraId="0F8F4AE3"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p>
        </w:tc>
        <w:tc>
          <w:tcPr>
            <w:tcW w:w="1984" w:type="dxa"/>
          </w:tcPr>
          <w:p w14:paraId="4975DDD2"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p>
        </w:tc>
      </w:tr>
      <w:tr w:rsidR="003C5B84" w:rsidRPr="00CB3EC1" w14:paraId="33BBBA20" w14:textId="49CBA5B1" w:rsidTr="003C5B84">
        <w:trPr>
          <w:trHeight w:hRule="exact" w:val="567"/>
        </w:trPr>
        <w:tc>
          <w:tcPr>
            <w:tcW w:w="2972" w:type="dxa"/>
            <w:vAlign w:val="center"/>
          </w:tcPr>
          <w:p w14:paraId="203492B6"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p>
        </w:tc>
        <w:tc>
          <w:tcPr>
            <w:tcW w:w="3606" w:type="dxa"/>
            <w:gridSpan w:val="3"/>
            <w:vAlign w:val="center"/>
          </w:tcPr>
          <w:p w14:paraId="1BED0458"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p>
        </w:tc>
        <w:tc>
          <w:tcPr>
            <w:tcW w:w="2495" w:type="dxa"/>
            <w:gridSpan w:val="2"/>
            <w:vAlign w:val="center"/>
          </w:tcPr>
          <w:p w14:paraId="6ECC6E98"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p>
        </w:tc>
        <w:tc>
          <w:tcPr>
            <w:tcW w:w="1984" w:type="dxa"/>
          </w:tcPr>
          <w:p w14:paraId="24A0606D"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p>
        </w:tc>
      </w:tr>
      <w:tr w:rsidR="003C5B84" w:rsidRPr="00E658BE" w14:paraId="48F7B3D6" w14:textId="37A0095E" w:rsidTr="003C5B84">
        <w:trPr>
          <w:trHeight w:hRule="exact" w:val="854"/>
        </w:trPr>
        <w:tc>
          <w:tcPr>
            <w:tcW w:w="9073" w:type="dxa"/>
            <w:gridSpan w:val="6"/>
            <w:tcBorders>
              <w:bottom w:val="single" w:sz="4" w:space="0" w:color="auto"/>
            </w:tcBorders>
            <w:vAlign w:val="center"/>
          </w:tcPr>
          <w:p w14:paraId="43E02FAC" w14:textId="1084F53D" w:rsidR="003C5B84" w:rsidRPr="00711D60" w:rsidRDefault="003C5B84" w:rsidP="00644381">
            <w:pPr>
              <w:widowControl w:val="0"/>
              <w:autoSpaceDE w:val="0"/>
              <w:autoSpaceDN w:val="0"/>
              <w:adjustRightInd w:val="0"/>
              <w:rPr>
                <w:rFonts w:ascii="Cambria" w:hAnsi="Cambria" w:cs="Arial"/>
                <w:b/>
                <w:bCs/>
                <w:sz w:val="22"/>
                <w:szCs w:val="22"/>
                <w:lang w:val="fr-FR"/>
              </w:rPr>
            </w:pPr>
            <w:r w:rsidRPr="00711D60">
              <w:rPr>
                <w:rFonts w:ascii="Cambria" w:hAnsi="Cambria" w:cs="Arial"/>
                <w:b/>
                <w:bCs/>
                <w:sz w:val="22"/>
                <w:szCs w:val="22"/>
                <w:lang w:val="fr-FR"/>
              </w:rPr>
              <w:t xml:space="preserve">10. Immobilisations de la société au </w:t>
            </w:r>
            <w:r w:rsidR="002F41ED" w:rsidRPr="00711D60">
              <w:rPr>
                <w:rFonts w:ascii="Cambria" w:hAnsi="Cambria" w:cs="Arial"/>
                <w:b/>
                <w:bCs/>
                <w:sz w:val="22"/>
                <w:szCs w:val="22"/>
                <w:lang w:val="fr-FR"/>
              </w:rPr>
              <w:t>30/</w:t>
            </w:r>
            <w:r w:rsidR="003028E8">
              <w:rPr>
                <w:rFonts w:ascii="Cambria" w:hAnsi="Cambria" w:cs="Arial"/>
                <w:b/>
                <w:bCs/>
                <w:sz w:val="22"/>
                <w:szCs w:val="22"/>
                <w:lang w:val="fr-FR"/>
              </w:rPr>
              <w:t>10</w:t>
            </w:r>
            <w:r w:rsidR="002F41ED" w:rsidRPr="00711D60">
              <w:rPr>
                <w:rFonts w:ascii="Cambria" w:hAnsi="Cambria" w:cs="Arial"/>
                <w:b/>
                <w:bCs/>
                <w:sz w:val="22"/>
                <w:szCs w:val="22"/>
                <w:lang w:val="fr-FR"/>
              </w:rPr>
              <w:t>/</w:t>
            </w:r>
            <w:r w:rsidRPr="00711D60">
              <w:rPr>
                <w:rFonts w:ascii="Cambria" w:hAnsi="Cambria" w:cs="Arial"/>
                <w:b/>
                <w:bCs/>
                <w:sz w:val="22"/>
                <w:szCs w:val="22"/>
                <w:lang w:val="fr-FR"/>
              </w:rPr>
              <w:t>2025</w:t>
            </w:r>
            <w:r w:rsidR="002F41ED" w:rsidRPr="00711D60">
              <w:rPr>
                <w:rFonts w:ascii="Cambria" w:hAnsi="Cambria" w:cs="Arial"/>
                <w:b/>
                <w:bCs/>
                <w:sz w:val="22"/>
                <w:szCs w:val="22"/>
                <w:lang w:val="fr-FR"/>
              </w:rPr>
              <w:t> :</w:t>
            </w:r>
          </w:p>
          <w:p w14:paraId="0A91AF5B" w14:textId="77777777" w:rsidR="003C5B84" w:rsidRPr="00711D60" w:rsidRDefault="003C5B84" w:rsidP="00644381">
            <w:pPr>
              <w:widowControl w:val="0"/>
              <w:autoSpaceDE w:val="0"/>
              <w:autoSpaceDN w:val="0"/>
              <w:adjustRightInd w:val="0"/>
              <w:spacing w:after="240"/>
              <w:rPr>
                <w:rFonts w:ascii="Cambria" w:hAnsi="Cambria" w:cs="Arial"/>
                <w:lang w:val="fr-FR"/>
              </w:rPr>
            </w:pPr>
            <w:r w:rsidRPr="00711D60">
              <w:rPr>
                <w:rFonts w:ascii="Cambria" w:hAnsi="Cambria" w:cs="Arial"/>
                <w:i/>
                <w:iCs/>
                <w:lang w:val="fr-FR"/>
              </w:rPr>
              <w:t>Faire la liste des immobilisations et équipements principaux de la société (machines, véhicules – parc roulant, équipements, centres de production, etc.)</w:t>
            </w:r>
          </w:p>
          <w:p w14:paraId="1200EFAE"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p>
        </w:tc>
        <w:tc>
          <w:tcPr>
            <w:tcW w:w="1984" w:type="dxa"/>
            <w:tcBorders>
              <w:bottom w:val="single" w:sz="4" w:space="0" w:color="auto"/>
            </w:tcBorders>
          </w:tcPr>
          <w:p w14:paraId="119437D7"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p>
        </w:tc>
      </w:tr>
      <w:tr w:rsidR="003C5B84" w:rsidRPr="00711D60" w14:paraId="187BB34B" w14:textId="7E2EDAAA" w:rsidTr="003C5B84">
        <w:trPr>
          <w:trHeight w:val="558"/>
        </w:trPr>
        <w:tc>
          <w:tcPr>
            <w:tcW w:w="2972" w:type="dxa"/>
            <w:shd w:val="clear" w:color="auto" w:fill="E6E6E6"/>
            <w:vAlign w:val="center"/>
          </w:tcPr>
          <w:p w14:paraId="61BAF979"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r w:rsidRPr="00711D60">
              <w:rPr>
                <w:rFonts w:ascii="Cambria" w:hAnsi="Cambria" w:cs="Arial"/>
                <w:b/>
                <w:bCs/>
                <w:sz w:val="22"/>
                <w:szCs w:val="22"/>
                <w:lang w:val="fr-FR"/>
              </w:rPr>
              <w:t>Description</w:t>
            </w:r>
          </w:p>
        </w:tc>
        <w:tc>
          <w:tcPr>
            <w:tcW w:w="2497" w:type="dxa"/>
            <w:gridSpan w:val="2"/>
            <w:shd w:val="clear" w:color="auto" w:fill="E6E6E6"/>
            <w:vAlign w:val="center"/>
          </w:tcPr>
          <w:p w14:paraId="5D0183E7"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r w:rsidRPr="00711D60">
              <w:rPr>
                <w:rFonts w:ascii="Cambria" w:hAnsi="Cambria" w:cs="Arial"/>
                <w:b/>
                <w:bCs/>
                <w:sz w:val="22"/>
                <w:szCs w:val="22"/>
                <w:lang w:val="fr-FR"/>
              </w:rPr>
              <w:t>Localisation/Adresse</w:t>
            </w:r>
          </w:p>
        </w:tc>
        <w:tc>
          <w:tcPr>
            <w:tcW w:w="1109" w:type="dxa"/>
            <w:shd w:val="clear" w:color="auto" w:fill="E6E6E6"/>
            <w:vAlign w:val="center"/>
          </w:tcPr>
          <w:p w14:paraId="1E2E12CE"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r w:rsidRPr="00711D60">
              <w:rPr>
                <w:rFonts w:ascii="Cambria" w:hAnsi="Cambria" w:cs="Arial"/>
                <w:b/>
                <w:bCs/>
                <w:sz w:val="22"/>
                <w:szCs w:val="22"/>
                <w:lang w:val="fr-FR"/>
              </w:rPr>
              <w:t>Quantité</w:t>
            </w:r>
          </w:p>
        </w:tc>
        <w:tc>
          <w:tcPr>
            <w:tcW w:w="2495" w:type="dxa"/>
            <w:gridSpan w:val="2"/>
            <w:shd w:val="clear" w:color="auto" w:fill="E6E6E6"/>
            <w:vAlign w:val="center"/>
          </w:tcPr>
          <w:p w14:paraId="6894332A"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r w:rsidRPr="00711D60">
              <w:rPr>
                <w:rFonts w:ascii="Cambria" w:hAnsi="Cambria" w:cs="Arial"/>
                <w:b/>
                <w:bCs/>
                <w:sz w:val="22"/>
                <w:szCs w:val="22"/>
                <w:lang w:val="fr-FR"/>
              </w:rPr>
              <w:t>Valorisation financière</w:t>
            </w:r>
          </w:p>
        </w:tc>
        <w:tc>
          <w:tcPr>
            <w:tcW w:w="1984" w:type="dxa"/>
            <w:shd w:val="clear" w:color="auto" w:fill="E6E6E6"/>
          </w:tcPr>
          <w:p w14:paraId="6687A85D" w14:textId="77777777" w:rsidR="003C5B84" w:rsidRPr="00711D60" w:rsidRDefault="003C5B84" w:rsidP="00644381">
            <w:pPr>
              <w:widowControl w:val="0"/>
              <w:autoSpaceDE w:val="0"/>
              <w:autoSpaceDN w:val="0"/>
              <w:adjustRightInd w:val="0"/>
              <w:rPr>
                <w:rFonts w:ascii="Cambria" w:hAnsi="Cambria" w:cs="Arial"/>
                <w:b/>
                <w:bCs/>
                <w:sz w:val="22"/>
                <w:szCs w:val="22"/>
                <w:lang w:val="fr-FR"/>
              </w:rPr>
            </w:pPr>
          </w:p>
        </w:tc>
      </w:tr>
      <w:tr w:rsidR="003C5B84" w:rsidRPr="00711D60" w14:paraId="5293BB2B" w14:textId="7D52D451" w:rsidTr="003C5B84">
        <w:trPr>
          <w:trHeight w:hRule="exact" w:val="624"/>
        </w:trPr>
        <w:tc>
          <w:tcPr>
            <w:tcW w:w="2972" w:type="dxa"/>
            <w:vAlign w:val="center"/>
          </w:tcPr>
          <w:p w14:paraId="5C9A0056" w14:textId="77777777" w:rsidR="003C5B84" w:rsidRPr="00711D60" w:rsidRDefault="003C5B84" w:rsidP="00644381">
            <w:pPr>
              <w:widowControl w:val="0"/>
              <w:autoSpaceDE w:val="0"/>
              <w:autoSpaceDN w:val="0"/>
              <w:adjustRightInd w:val="0"/>
              <w:spacing w:before="120" w:after="240"/>
              <w:rPr>
                <w:rFonts w:ascii="Cambria" w:hAnsi="Cambria" w:cs="Arial"/>
                <w:b/>
                <w:bCs/>
                <w:sz w:val="22"/>
                <w:szCs w:val="22"/>
                <w:lang w:val="fr-FR"/>
              </w:rPr>
            </w:pPr>
            <w:r w:rsidRPr="00711D60">
              <w:rPr>
                <w:rFonts w:ascii="Cambria" w:hAnsi="Cambria" w:cs="Arial"/>
                <w:b/>
                <w:bCs/>
                <w:sz w:val="22"/>
                <w:szCs w:val="22"/>
                <w:lang w:val="fr-FR"/>
              </w:rPr>
              <w:t xml:space="preserve">1 - </w:t>
            </w:r>
          </w:p>
        </w:tc>
        <w:tc>
          <w:tcPr>
            <w:tcW w:w="2497" w:type="dxa"/>
            <w:gridSpan w:val="2"/>
            <w:vAlign w:val="center"/>
          </w:tcPr>
          <w:p w14:paraId="1B0BD702" w14:textId="77777777" w:rsidR="003C5B84" w:rsidRPr="00711D60" w:rsidRDefault="003C5B84" w:rsidP="00644381">
            <w:pPr>
              <w:widowControl w:val="0"/>
              <w:autoSpaceDE w:val="0"/>
              <w:autoSpaceDN w:val="0"/>
              <w:adjustRightInd w:val="0"/>
              <w:spacing w:before="120" w:after="240"/>
              <w:rPr>
                <w:rFonts w:ascii="Cambria" w:hAnsi="Cambria" w:cs="Arial"/>
                <w:b/>
                <w:bCs/>
                <w:sz w:val="22"/>
                <w:szCs w:val="22"/>
                <w:lang w:val="fr-FR"/>
              </w:rPr>
            </w:pPr>
          </w:p>
        </w:tc>
        <w:tc>
          <w:tcPr>
            <w:tcW w:w="1109" w:type="dxa"/>
            <w:vAlign w:val="center"/>
          </w:tcPr>
          <w:p w14:paraId="3044338E" w14:textId="77777777" w:rsidR="003C5B84" w:rsidRPr="00711D60" w:rsidRDefault="003C5B84" w:rsidP="00644381">
            <w:pPr>
              <w:widowControl w:val="0"/>
              <w:autoSpaceDE w:val="0"/>
              <w:autoSpaceDN w:val="0"/>
              <w:adjustRightInd w:val="0"/>
              <w:spacing w:before="120" w:after="240"/>
              <w:rPr>
                <w:rFonts w:ascii="Cambria" w:hAnsi="Cambria" w:cs="Arial"/>
                <w:b/>
                <w:bCs/>
                <w:sz w:val="22"/>
                <w:szCs w:val="22"/>
                <w:lang w:val="fr-FR"/>
              </w:rPr>
            </w:pPr>
          </w:p>
        </w:tc>
        <w:tc>
          <w:tcPr>
            <w:tcW w:w="2495" w:type="dxa"/>
            <w:gridSpan w:val="2"/>
            <w:vAlign w:val="center"/>
          </w:tcPr>
          <w:p w14:paraId="437AA188" w14:textId="77777777" w:rsidR="003C5B84" w:rsidRPr="00711D60" w:rsidRDefault="003C5B84" w:rsidP="00644381">
            <w:pPr>
              <w:widowControl w:val="0"/>
              <w:autoSpaceDE w:val="0"/>
              <w:autoSpaceDN w:val="0"/>
              <w:adjustRightInd w:val="0"/>
              <w:spacing w:before="120" w:after="240"/>
              <w:rPr>
                <w:rFonts w:ascii="Cambria" w:hAnsi="Cambria" w:cs="Arial"/>
                <w:b/>
                <w:bCs/>
                <w:sz w:val="22"/>
                <w:szCs w:val="22"/>
                <w:lang w:val="fr-FR"/>
              </w:rPr>
            </w:pPr>
          </w:p>
        </w:tc>
        <w:tc>
          <w:tcPr>
            <w:tcW w:w="1984" w:type="dxa"/>
          </w:tcPr>
          <w:p w14:paraId="6DA83423" w14:textId="77777777" w:rsidR="003C5B84" w:rsidRPr="00711D60" w:rsidRDefault="003C5B84" w:rsidP="00644381">
            <w:pPr>
              <w:widowControl w:val="0"/>
              <w:autoSpaceDE w:val="0"/>
              <w:autoSpaceDN w:val="0"/>
              <w:adjustRightInd w:val="0"/>
              <w:spacing w:before="120" w:after="240"/>
              <w:rPr>
                <w:rFonts w:ascii="Cambria" w:hAnsi="Cambria" w:cs="Arial"/>
                <w:b/>
                <w:bCs/>
                <w:sz w:val="22"/>
                <w:szCs w:val="22"/>
                <w:lang w:val="fr-FR"/>
              </w:rPr>
            </w:pPr>
          </w:p>
        </w:tc>
      </w:tr>
      <w:tr w:rsidR="003C5B84" w:rsidRPr="00711D60" w14:paraId="0CD1FCAF" w14:textId="68E527B6" w:rsidTr="003C5B84">
        <w:trPr>
          <w:trHeight w:hRule="exact" w:val="624"/>
        </w:trPr>
        <w:tc>
          <w:tcPr>
            <w:tcW w:w="2972" w:type="dxa"/>
            <w:vAlign w:val="center"/>
          </w:tcPr>
          <w:p w14:paraId="08803585" w14:textId="77777777" w:rsidR="003C5B84" w:rsidRPr="00711D60" w:rsidRDefault="003C5B84" w:rsidP="00644381">
            <w:pPr>
              <w:widowControl w:val="0"/>
              <w:autoSpaceDE w:val="0"/>
              <w:autoSpaceDN w:val="0"/>
              <w:adjustRightInd w:val="0"/>
              <w:spacing w:before="120" w:after="240"/>
              <w:rPr>
                <w:rFonts w:ascii="Cambria" w:hAnsi="Cambria" w:cs="Arial"/>
                <w:b/>
                <w:bCs/>
                <w:sz w:val="22"/>
                <w:szCs w:val="22"/>
                <w:lang w:val="fr-FR"/>
              </w:rPr>
            </w:pPr>
            <w:r w:rsidRPr="00711D60">
              <w:rPr>
                <w:rFonts w:ascii="Cambria" w:hAnsi="Cambria" w:cs="Arial"/>
                <w:b/>
                <w:bCs/>
                <w:sz w:val="22"/>
                <w:szCs w:val="22"/>
                <w:lang w:val="fr-FR"/>
              </w:rPr>
              <w:t>2 -</w:t>
            </w:r>
          </w:p>
        </w:tc>
        <w:tc>
          <w:tcPr>
            <w:tcW w:w="2497" w:type="dxa"/>
            <w:gridSpan w:val="2"/>
            <w:vAlign w:val="center"/>
          </w:tcPr>
          <w:p w14:paraId="3991DB13" w14:textId="77777777" w:rsidR="003C5B84" w:rsidRPr="00711D60" w:rsidRDefault="003C5B84" w:rsidP="00644381">
            <w:pPr>
              <w:widowControl w:val="0"/>
              <w:autoSpaceDE w:val="0"/>
              <w:autoSpaceDN w:val="0"/>
              <w:adjustRightInd w:val="0"/>
              <w:spacing w:before="120" w:after="240"/>
              <w:rPr>
                <w:rFonts w:ascii="Cambria" w:hAnsi="Cambria" w:cs="Arial"/>
                <w:b/>
                <w:bCs/>
                <w:sz w:val="22"/>
                <w:szCs w:val="22"/>
                <w:lang w:val="fr-FR"/>
              </w:rPr>
            </w:pPr>
          </w:p>
        </w:tc>
        <w:tc>
          <w:tcPr>
            <w:tcW w:w="1109" w:type="dxa"/>
            <w:vAlign w:val="center"/>
          </w:tcPr>
          <w:p w14:paraId="2B8E44BD" w14:textId="77777777" w:rsidR="003C5B84" w:rsidRPr="00711D60" w:rsidRDefault="003C5B84" w:rsidP="00644381">
            <w:pPr>
              <w:widowControl w:val="0"/>
              <w:autoSpaceDE w:val="0"/>
              <w:autoSpaceDN w:val="0"/>
              <w:adjustRightInd w:val="0"/>
              <w:spacing w:before="120" w:after="240"/>
              <w:rPr>
                <w:rFonts w:ascii="Cambria" w:hAnsi="Cambria" w:cs="Arial"/>
                <w:b/>
                <w:bCs/>
                <w:sz w:val="22"/>
                <w:szCs w:val="22"/>
                <w:lang w:val="fr-FR"/>
              </w:rPr>
            </w:pPr>
          </w:p>
        </w:tc>
        <w:tc>
          <w:tcPr>
            <w:tcW w:w="2495" w:type="dxa"/>
            <w:gridSpan w:val="2"/>
            <w:vAlign w:val="center"/>
          </w:tcPr>
          <w:p w14:paraId="0BEFE287" w14:textId="77777777" w:rsidR="003C5B84" w:rsidRPr="00711D60" w:rsidRDefault="003C5B84" w:rsidP="00644381">
            <w:pPr>
              <w:widowControl w:val="0"/>
              <w:autoSpaceDE w:val="0"/>
              <w:autoSpaceDN w:val="0"/>
              <w:adjustRightInd w:val="0"/>
              <w:spacing w:before="120" w:after="240"/>
              <w:rPr>
                <w:rFonts w:ascii="Cambria" w:hAnsi="Cambria" w:cs="Arial"/>
                <w:b/>
                <w:bCs/>
                <w:sz w:val="22"/>
                <w:szCs w:val="22"/>
                <w:lang w:val="fr-FR"/>
              </w:rPr>
            </w:pPr>
          </w:p>
        </w:tc>
        <w:tc>
          <w:tcPr>
            <w:tcW w:w="1984" w:type="dxa"/>
          </w:tcPr>
          <w:p w14:paraId="3A315AD7" w14:textId="77777777" w:rsidR="003C5B84" w:rsidRPr="00711D60" w:rsidRDefault="003C5B84" w:rsidP="00644381">
            <w:pPr>
              <w:widowControl w:val="0"/>
              <w:autoSpaceDE w:val="0"/>
              <w:autoSpaceDN w:val="0"/>
              <w:adjustRightInd w:val="0"/>
              <w:spacing w:before="120" w:after="240"/>
              <w:rPr>
                <w:rFonts w:ascii="Cambria" w:hAnsi="Cambria" w:cs="Arial"/>
                <w:b/>
                <w:bCs/>
                <w:sz w:val="22"/>
                <w:szCs w:val="22"/>
                <w:lang w:val="fr-FR"/>
              </w:rPr>
            </w:pPr>
          </w:p>
        </w:tc>
      </w:tr>
      <w:tr w:rsidR="003C5B84" w:rsidRPr="00711D60" w14:paraId="489EA2CE" w14:textId="1276CF43" w:rsidTr="003C5B84">
        <w:trPr>
          <w:trHeight w:hRule="exact" w:val="624"/>
        </w:trPr>
        <w:tc>
          <w:tcPr>
            <w:tcW w:w="2972" w:type="dxa"/>
            <w:vAlign w:val="center"/>
          </w:tcPr>
          <w:p w14:paraId="6ED77C6B" w14:textId="77777777" w:rsidR="003C5B84" w:rsidRPr="00711D60" w:rsidRDefault="003C5B84" w:rsidP="00644381">
            <w:pPr>
              <w:widowControl w:val="0"/>
              <w:autoSpaceDE w:val="0"/>
              <w:autoSpaceDN w:val="0"/>
              <w:adjustRightInd w:val="0"/>
              <w:spacing w:before="120" w:after="240"/>
              <w:rPr>
                <w:rFonts w:ascii="Cambria" w:hAnsi="Cambria" w:cs="Arial"/>
                <w:b/>
                <w:bCs/>
                <w:sz w:val="22"/>
                <w:szCs w:val="22"/>
                <w:lang w:val="fr-FR"/>
              </w:rPr>
            </w:pPr>
            <w:r w:rsidRPr="00711D60">
              <w:rPr>
                <w:rFonts w:ascii="Cambria" w:hAnsi="Cambria" w:cs="Arial"/>
                <w:b/>
                <w:bCs/>
                <w:sz w:val="22"/>
                <w:szCs w:val="22"/>
                <w:lang w:val="fr-FR"/>
              </w:rPr>
              <w:t>3 -</w:t>
            </w:r>
          </w:p>
        </w:tc>
        <w:tc>
          <w:tcPr>
            <w:tcW w:w="2497" w:type="dxa"/>
            <w:gridSpan w:val="2"/>
            <w:vAlign w:val="center"/>
          </w:tcPr>
          <w:p w14:paraId="5BCD1393" w14:textId="77777777" w:rsidR="003C5B84" w:rsidRPr="00711D60" w:rsidRDefault="003C5B84" w:rsidP="00644381">
            <w:pPr>
              <w:widowControl w:val="0"/>
              <w:autoSpaceDE w:val="0"/>
              <w:autoSpaceDN w:val="0"/>
              <w:adjustRightInd w:val="0"/>
              <w:spacing w:before="120" w:after="240"/>
              <w:rPr>
                <w:rFonts w:ascii="Cambria" w:hAnsi="Cambria" w:cs="Arial"/>
                <w:b/>
                <w:bCs/>
                <w:sz w:val="22"/>
                <w:szCs w:val="22"/>
                <w:lang w:val="fr-FR"/>
              </w:rPr>
            </w:pPr>
          </w:p>
        </w:tc>
        <w:tc>
          <w:tcPr>
            <w:tcW w:w="1109" w:type="dxa"/>
            <w:vAlign w:val="center"/>
          </w:tcPr>
          <w:p w14:paraId="6574CE3C" w14:textId="77777777" w:rsidR="003C5B84" w:rsidRPr="00711D60" w:rsidRDefault="003C5B84" w:rsidP="00644381">
            <w:pPr>
              <w:widowControl w:val="0"/>
              <w:autoSpaceDE w:val="0"/>
              <w:autoSpaceDN w:val="0"/>
              <w:adjustRightInd w:val="0"/>
              <w:spacing w:before="120" w:after="240"/>
              <w:rPr>
                <w:rFonts w:ascii="Cambria" w:hAnsi="Cambria" w:cs="Arial"/>
                <w:b/>
                <w:bCs/>
                <w:sz w:val="22"/>
                <w:szCs w:val="22"/>
                <w:lang w:val="fr-FR"/>
              </w:rPr>
            </w:pPr>
          </w:p>
        </w:tc>
        <w:tc>
          <w:tcPr>
            <w:tcW w:w="2495" w:type="dxa"/>
            <w:gridSpan w:val="2"/>
            <w:vAlign w:val="center"/>
          </w:tcPr>
          <w:p w14:paraId="4D18B9D9" w14:textId="77777777" w:rsidR="003C5B84" w:rsidRPr="00711D60" w:rsidRDefault="003C5B84" w:rsidP="00644381">
            <w:pPr>
              <w:widowControl w:val="0"/>
              <w:autoSpaceDE w:val="0"/>
              <w:autoSpaceDN w:val="0"/>
              <w:adjustRightInd w:val="0"/>
              <w:spacing w:before="120" w:after="240"/>
              <w:rPr>
                <w:rFonts w:ascii="Cambria" w:hAnsi="Cambria" w:cs="Arial"/>
                <w:b/>
                <w:bCs/>
                <w:sz w:val="22"/>
                <w:szCs w:val="22"/>
                <w:lang w:val="fr-FR"/>
              </w:rPr>
            </w:pPr>
          </w:p>
        </w:tc>
        <w:tc>
          <w:tcPr>
            <w:tcW w:w="1984" w:type="dxa"/>
          </w:tcPr>
          <w:p w14:paraId="72F9F90E" w14:textId="77777777" w:rsidR="003C5B84" w:rsidRPr="00711D60" w:rsidRDefault="003C5B84" w:rsidP="00644381">
            <w:pPr>
              <w:widowControl w:val="0"/>
              <w:autoSpaceDE w:val="0"/>
              <w:autoSpaceDN w:val="0"/>
              <w:adjustRightInd w:val="0"/>
              <w:spacing w:before="120" w:after="240"/>
              <w:rPr>
                <w:rFonts w:ascii="Cambria" w:hAnsi="Cambria" w:cs="Arial"/>
                <w:b/>
                <w:bCs/>
                <w:sz w:val="22"/>
                <w:szCs w:val="22"/>
                <w:lang w:val="fr-FR"/>
              </w:rPr>
            </w:pPr>
          </w:p>
        </w:tc>
      </w:tr>
      <w:tr w:rsidR="003C5B84" w:rsidRPr="00711D60" w14:paraId="383B8615" w14:textId="7AD4855E" w:rsidTr="003C5B84">
        <w:trPr>
          <w:trHeight w:hRule="exact" w:val="624"/>
        </w:trPr>
        <w:tc>
          <w:tcPr>
            <w:tcW w:w="2972" w:type="dxa"/>
            <w:vAlign w:val="center"/>
          </w:tcPr>
          <w:p w14:paraId="08D8A509" w14:textId="77777777" w:rsidR="003C5B84" w:rsidRPr="00711D60" w:rsidRDefault="003C5B84" w:rsidP="00644381">
            <w:pPr>
              <w:widowControl w:val="0"/>
              <w:autoSpaceDE w:val="0"/>
              <w:autoSpaceDN w:val="0"/>
              <w:adjustRightInd w:val="0"/>
              <w:spacing w:before="120" w:after="240"/>
              <w:rPr>
                <w:rFonts w:ascii="Cambria" w:hAnsi="Cambria" w:cs="Arial"/>
                <w:b/>
                <w:bCs/>
                <w:sz w:val="22"/>
                <w:szCs w:val="22"/>
                <w:lang w:val="fr-FR"/>
              </w:rPr>
            </w:pPr>
            <w:r w:rsidRPr="00711D60">
              <w:rPr>
                <w:rFonts w:ascii="Cambria" w:hAnsi="Cambria" w:cs="Arial"/>
                <w:b/>
                <w:bCs/>
                <w:sz w:val="22"/>
                <w:szCs w:val="22"/>
                <w:lang w:val="fr-FR"/>
              </w:rPr>
              <w:t>4 -</w:t>
            </w:r>
          </w:p>
        </w:tc>
        <w:tc>
          <w:tcPr>
            <w:tcW w:w="2497" w:type="dxa"/>
            <w:gridSpan w:val="2"/>
            <w:vAlign w:val="center"/>
          </w:tcPr>
          <w:p w14:paraId="7A4008D5" w14:textId="77777777" w:rsidR="003C5B84" w:rsidRPr="00711D60" w:rsidRDefault="003C5B84" w:rsidP="00644381">
            <w:pPr>
              <w:widowControl w:val="0"/>
              <w:autoSpaceDE w:val="0"/>
              <w:autoSpaceDN w:val="0"/>
              <w:adjustRightInd w:val="0"/>
              <w:spacing w:before="120" w:after="240"/>
              <w:rPr>
                <w:rFonts w:ascii="Cambria" w:hAnsi="Cambria" w:cs="Arial"/>
                <w:b/>
                <w:bCs/>
                <w:sz w:val="22"/>
                <w:szCs w:val="22"/>
                <w:lang w:val="fr-FR"/>
              </w:rPr>
            </w:pPr>
          </w:p>
        </w:tc>
        <w:tc>
          <w:tcPr>
            <w:tcW w:w="1109" w:type="dxa"/>
            <w:vAlign w:val="center"/>
          </w:tcPr>
          <w:p w14:paraId="059FC6EC" w14:textId="77777777" w:rsidR="003C5B84" w:rsidRPr="00711D60" w:rsidRDefault="003C5B84" w:rsidP="00644381">
            <w:pPr>
              <w:widowControl w:val="0"/>
              <w:autoSpaceDE w:val="0"/>
              <w:autoSpaceDN w:val="0"/>
              <w:adjustRightInd w:val="0"/>
              <w:spacing w:before="120" w:after="240"/>
              <w:rPr>
                <w:rFonts w:ascii="Cambria" w:hAnsi="Cambria" w:cs="Arial"/>
                <w:b/>
                <w:bCs/>
                <w:sz w:val="22"/>
                <w:szCs w:val="22"/>
                <w:lang w:val="fr-FR"/>
              </w:rPr>
            </w:pPr>
          </w:p>
        </w:tc>
        <w:tc>
          <w:tcPr>
            <w:tcW w:w="2495" w:type="dxa"/>
            <w:gridSpan w:val="2"/>
            <w:vAlign w:val="center"/>
          </w:tcPr>
          <w:p w14:paraId="5D9F02CE" w14:textId="77777777" w:rsidR="003C5B84" w:rsidRPr="00711D60" w:rsidRDefault="003C5B84" w:rsidP="00644381">
            <w:pPr>
              <w:widowControl w:val="0"/>
              <w:autoSpaceDE w:val="0"/>
              <w:autoSpaceDN w:val="0"/>
              <w:adjustRightInd w:val="0"/>
              <w:spacing w:before="120" w:after="240"/>
              <w:rPr>
                <w:rFonts w:ascii="Cambria" w:hAnsi="Cambria" w:cs="Arial"/>
                <w:b/>
                <w:bCs/>
                <w:sz w:val="22"/>
                <w:szCs w:val="22"/>
                <w:lang w:val="fr-FR"/>
              </w:rPr>
            </w:pPr>
          </w:p>
        </w:tc>
        <w:tc>
          <w:tcPr>
            <w:tcW w:w="1984" w:type="dxa"/>
          </w:tcPr>
          <w:p w14:paraId="460D6DF2" w14:textId="77777777" w:rsidR="003C5B84" w:rsidRPr="00711D60" w:rsidRDefault="003C5B84" w:rsidP="00644381">
            <w:pPr>
              <w:widowControl w:val="0"/>
              <w:autoSpaceDE w:val="0"/>
              <w:autoSpaceDN w:val="0"/>
              <w:adjustRightInd w:val="0"/>
              <w:spacing w:before="120" w:after="240"/>
              <w:rPr>
                <w:rFonts w:ascii="Cambria" w:hAnsi="Cambria" w:cs="Arial"/>
                <w:b/>
                <w:bCs/>
                <w:sz w:val="22"/>
                <w:szCs w:val="22"/>
                <w:lang w:val="fr-FR"/>
              </w:rPr>
            </w:pPr>
          </w:p>
        </w:tc>
      </w:tr>
      <w:tr w:rsidR="003C5B84" w:rsidRPr="00711D60" w14:paraId="32A7DBEF" w14:textId="0C3FAE11" w:rsidTr="003C5B84">
        <w:trPr>
          <w:trHeight w:hRule="exact" w:val="624"/>
        </w:trPr>
        <w:tc>
          <w:tcPr>
            <w:tcW w:w="2972" w:type="dxa"/>
            <w:vAlign w:val="center"/>
          </w:tcPr>
          <w:p w14:paraId="5E93A706" w14:textId="77777777" w:rsidR="003C5B84" w:rsidRPr="00711D60" w:rsidRDefault="003C5B84" w:rsidP="00644381">
            <w:pPr>
              <w:widowControl w:val="0"/>
              <w:autoSpaceDE w:val="0"/>
              <w:autoSpaceDN w:val="0"/>
              <w:adjustRightInd w:val="0"/>
              <w:spacing w:before="120" w:after="240"/>
              <w:rPr>
                <w:rFonts w:ascii="Cambria" w:hAnsi="Cambria" w:cs="Arial"/>
                <w:b/>
                <w:bCs/>
                <w:sz w:val="22"/>
                <w:szCs w:val="22"/>
                <w:lang w:val="fr-FR"/>
              </w:rPr>
            </w:pPr>
            <w:r w:rsidRPr="00711D60">
              <w:rPr>
                <w:rFonts w:ascii="Cambria" w:hAnsi="Cambria" w:cs="Arial"/>
                <w:b/>
                <w:bCs/>
                <w:sz w:val="22"/>
                <w:szCs w:val="22"/>
                <w:lang w:val="fr-FR"/>
              </w:rPr>
              <w:t>5 -</w:t>
            </w:r>
          </w:p>
        </w:tc>
        <w:tc>
          <w:tcPr>
            <w:tcW w:w="2497" w:type="dxa"/>
            <w:gridSpan w:val="2"/>
            <w:vAlign w:val="center"/>
          </w:tcPr>
          <w:p w14:paraId="617B7163" w14:textId="77777777" w:rsidR="003C5B84" w:rsidRPr="00711D60" w:rsidRDefault="003C5B84" w:rsidP="00644381">
            <w:pPr>
              <w:widowControl w:val="0"/>
              <w:autoSpaceDE w:val="0"/>
              <w:autoSpaceDN w:val="0"/>
              <w:adjustRightInd w:val="0"/>
              <w:spacing w:before="120" w:after="240"/>
              <w:rPr>
                <w:rFonts w:ascii="Cambria" w:hAnsi="Cambria" w:cs="Arial"/>
                <w:b/>
                <w:bCs/>
                <w:sz w:val="22"/>
                <w:szCs w:val="22"/>
                <w:lang w:val="fr-FR"/>
              </w:rPr>
            </w:pPr>
          </w:p>
        </w:tc>
        <w:tc>
          <w:tcPr>
            <w:tcW w:w="1109" w:type="dxa"/>
            <w:vAlign w:val="center"/>
          </w:tcPr>
          <w:p w14:paraId="57B9C57F" w14:textId="77777777" w:rsidR="003C5B84" w:rsidRPr="00711D60" w:rsidRDefault="003C5B84" w:rsidP="00644381">
            <w:pPr>
              <w:widowControl w:val="0"/>
              <w:autoSpaceDE w:val="0"/>
              <w:autoSpaceDN w:val="0"/>
              <w:adjustRightInd w:val="0"/>
              <w:spacing w:before="120" w:after="240"/>
              <w:rPr>
                <w:rFonts w:ascii="Cambria" w:hAnsi="Cambria" w:cs="Arial"/>
                <w:b/>
                <w:bCs/>
                <w:sz w:val="22"/>
                <w:szCs w:val="22"/>
                <w:lang w:val="fr-FR"/>
              </w:rPr>
            </w:pPr>
          </w:p>
        </w:tc>
        <w:tc>
          <w:tcPr>
            <w:tcW w:w="2495" w:type="dxa"/>
            <w:gridSpan w:val="2"/>
            <w:vAlign w:val="center"/>
          </w:tcPr>
          <w:p w14:paraId="0CDA6D82" w14:textId="77777777" w:rsidR="003C5B84" w:rsidRPr="00711D60" w:rsidRDefault="003C5B84" w:rsidP="00644381">
            <w:pPr>
              <w:widowControl w:val="0"/>
              <w:autoSpaceDE w:val="0"/>
              <w:autoSpaceDN w:val="0"/>
              <w:adjustRightInd w:val="0"/>
              <w:spacing w:before="120" w:after="240"/>
              <w:rPr>
                <w:rFonts w:ascii="Cambria" w:hAnsi="Cambria" w:cs="Arial"/>
                <w:b/>
                <w:bCs/>
                <w:sz w:val="22"/>
                <w:szCs w:val="22"/>
                <w:lang w:val="fr-FR"/>
              </w:rPr>
            </w:pPr>
          </w:p>
        </w:tc>
        <w:tc>
          <w:tcPr>
            <w:tcW w:w="1984" w:type="dxa"/>
          </w:tcPr>
          <w:p w14:paraId="02056ACB" w14:textId="77777777" w:rsidR="003C5B84" w:rsidRPr="00711D60" w:rsidRDefault="003C5B84" w:rsidP="00644381">
            <w:pPr>
              <w:widowControl w:val="0"/>
              <w:autoSpaceDE w:val="0"/>
              <w:autoSpaceDN w:val="0"/>
              <w:adjustRightInd w:val="0"/>
              <w:spacing w:before="120" w:after="240"/>
              <w:rPr>
                <w:rFonts w:ascii="Cambria" w:hAnsi="Cambria" w:cs="Arial"/>
                <w:b/>
                <w:bCs/>
                <w:sz w:val="22"/>
                <w:szCs w:val="22"/>
                <w:lang w:val="fr-FR"/>
              </w:rPr>
            </w:pPr>
          </w:p>
        </w:tc>
      </w:tr>
      <w:tr w:rsidR="003C5B84" w:rsidRPr="00711D60" w14:paraId="33D1016D" w14:textId="24DE8C18" w:rsidTr="003C5B84">
        <w:trPr>
          <w:trHeight w:hRule="exact" w:val="624"/>
        </w:trPr>
        <w:tc>
          <w:tcPr>
            <w:tcW w:w="2972" w:type="dxa"/>
            <w:vAlign w:val="center"/>
          </w:tcPr>
          <w:p w14:paraId="6CAD3324" w14:textId="77777777" w:rsidR="003C5B84" w:rsidRPr="00711D60" w:rsidRDefault="003C5B84" w:rsidP="00644381">
            <w:pPr>
              <w:widowControl w:val="0"/>
              <w:autoSpaceDE w:val="0"/>
              <w:autoSpaceDN w:val="0"/>
              <w:adjustRightInd w:val="0"/>
              <w:spacing w:before="120" w:after="240"/>
              <w:rPr>
                <w:rFonts w:ascii="Cambria" w:hAnsi="Cambria" w:cs="Arial"/>
                <w:b/>
                <w:bCs/>
                <w:sz w:val="22"/>
                <w:szCs w:val="22"/>
                <w:lang w:val="fr-FR"/>
              </w:rPr>
            </w:pPr>
            <w:r w:rsidRPr="00711D60">
              <w:rPr>
                <w:rFonts w:ascii="Cambria" w:hAnsi="Cambria" w:cs="Arial"/>
                <w:b/>
                <w:bCs/>
                <w:sz w:val="22"/>
                <w:szCs w:val="22"/>
                <w:lang w:val="fr-FR"/>
              </w:rPr>
              <w:t>6 -</w:t>
            </w:r>
          </w:p>
        </w:tc>
        <w:tc>
          <w:tcPr>
            <w:tcW w:w="2497" w:type="dxa"/>
            <w:gridSpan w:val="2"/>
            <w:vAlign w:val="center"/>
          </w:tcPr>
          <w:p w14:paraId="4B8FEBAE" w14:textId="77777777" w:rsidR="003C5B84" w:rsidRPr="00711D60" w:rsidRDefault="003C5B84" w:rsidP="00644381">
            <w:pPr>
              <w:widowControl w:val="0"/>
              <w:autoSpaceDE w:val="0"/>
              <w:autoSpaceDN w:val="0"/>
              <w:adjustRightInd w:val="0"/>
              <w:spacing w:before="120" w:after="240"/>
              <w:rPr>
                <w:rFonts w:ascii="Cambria" w:hAnsi="Cambria" w:cs="Arial"/>
                <w:b/>
                <w:bCs/>
                <w:sz w:val="22"/>
                <w:szCs w:val="22"/>
                <w:lang w:val="fr-FR"/>
              </w:rPr>
            </w:pPr>
          </w:p>
        </w:tc>
        <w:tc>
          <w:tcPr>
            <w:tcW w:w="1109" w:type="dxa"/>
            <w:vAlign w:val="center"/>
          </w:tcPr>
          <w:p w14:paraId="6B5158EF" w14:textId="77777777" w:rsidR="003C5B84" w:rsidRPr="00711D60" w:rsidRDefault="003C5B84" w:rsidP="00644381">
            <w:pPr>
              <w:widowControl w:val="0"/>
              <w:autoSpaceDE w:val="0"/>
              <w:autoSpaceDN w:val="0"/>
              <w:adjustRightInd w:val="0"/>
              <w:spacing w:before="120" w:after="240"/>
              <w:rPr>
                <w:rFonts w:ascii="Cambria" w:hAnsi="Cambria" w:cs="Arial"/>
                <w:b/>
                <w:bCs/>
                <w:sz w:val="22"/>
                <w:szCs w:val="22"/>
                <w:lang w:val="fr-FR"/>
              </w:rPr>
            </w:pPr>
          </w:p>
        </w:tc>
        <w:tc>
          <w:tcPr>
            <w:tcW w:w="2495" w:type="dxa"/>
            <w:gridSpan w:val="2"/>
            <w:vAlign w:val="center"/>
          </w:tcPr>
          <w:p w14:paraId="2ACDCA27" w14:textId="77777777" w:rsidR="003C5B84" w:rsidRPr="00711D60" w:rsidRDefault="003C5B84" w:rsidP="00644381">
            <w:pPr>
              <w:widowControl w:val="0"/>
              <w:autoSpaceDE w:val="0"/>
              <w:autoSpaceDN w:val="0"/>
              <w:adjustRightInd w:val="0"/>
              <w:spacing w:before="120" w:after="240"/>
              <w:rPr>
                <w:rFonts w:ascii="Cambria" w:hAnsi="Cambria" w:cs="Arial"/>
                <w:b/>
                <w:bCs/>
                <w:sz w:val="22"/>
                <w:szCs w:val="22"/>
                <w:lang w:val="fr-FR"/>
              </w:rPr>
            </w:pPr>
          </w:p>
        </w:tc>
        <w:tc>
          <w:tcPr>
            <w:tcW w:w="1984" w:type="dxa"/>
          </w:tcPr>
          <w:p w14:paraId="08B13DDB" w14:textId="77777777" w:rsidR="003C5B84" w:rsidRPr="00711D60" w:rsidRDefault="003C5B84" w:rsidP="00644381">
            <w:pPr>
              <w:widowControl w:val="0"/>
              <w:autoSpaceDE w:val="0"/>
              <w:autoSpaceDN w:val="0"/>
              <w:adjustRightInd w:val="0"/>
              <w:spacing w:before="120" w:after="240"/>
              <w:rPr>
                <w:rFonts w:ascii="Cambria" w:hAnsi="Cambria" w:cs="Arial"/>
                <w:b/>
                <w:bCs/>
                <w:sz w:val="22"/>
                <w:szCs w:val="22"/>
                <w:lang w:val="fr-FR"/>
              </w:rPr>
            </w:pPr>
          </w:p>
        </w:tc>
      </w:tr>
    </w:tbl>
    <w:p w14:paraId="74308278" w14:textId="77777777" w:rsidR="008738C7" w:rsidRPr="00711D60" w:rsidRDefault="008738C7" w:rsidP="008738C7">
      <w:pPr>
        <w:widowControl w:val="0"/>
        <w:autoSpaceDE w:val="0"/>
        <w:autoSpaceDN w:val="0"/>
        <w:adjustRightInd w:val="0"/>
        <w:spacing w:after="240"/>
        <w:rPr>
          <w:rFonts w:ascii="Cambria" w:hAnsi="Cambria" w:cs="Arial"/>
          <w:b/>
          <w:bCs/>
          <w:lang w:val="fr-FR"/>
        </w:rPr>
      </w:pPr>
    </w:p>
    <w:p w14:paraId="040A2790" w14:textId="77777777" w:rsidR="008738C7" w:rsidRPr="00711D60" w:rsidRDefault="008738C7" w:rsidP="008738C7">
      <w:pPr>
        <w:rPr>
          <w:rFonts w:ascii="Cambria" w:hAnsi="Cambria"/>
          <w:lang w:val="fr-FR"/>
        </w:rPr>
      </w:pPr>
      <w:r w:rsidRPr="00711D60">
        <w:rPr>
          <w:rFonts w:ascii="Cambria" w:hAnsi="Cambria"/>
          <w:lang w:val="fr-FR"/>
        </w:rPr>
        <w:br w:type="page"/>
      </w:r>
    </w:p>
    <w:tbl>
      <w:tblPr>
        <w:tblStyle w:val="Grilledutableau"/>
        <w:tblW w:w="10302" w:type="dxa"/>
        <w:tblLook w:val="04A0" w:firstRow="1" w:lastRow="0" w:firstColumn="1" w:lastColumn="0" w:noHBand="0" w:noVBand="1"/>
      </w:tblPr>
      <w:tblGrid>
        <w:gridCol w:w="3459"/>
        <w:gridCol w:w="475"/>
        <w:gridCol w:w="483"/>
        <w:gridCol w:w="1643"/>
        <w:gridCol w:w="787"/>
        <w:gridCol w:w="63"/>
        <w:gridCol w:w="1118"/>
        <w:gridCol w:w="158"/>
        <w:gridCol w:w="2116"/>
      </w:tblGrid>
      <w:tr w:rsidR="008738C7" w:rsidRPr="00CB3EC1" w14:paraId="5FBBC656" w14:textId="77777777" w:rsidTr="00644381">
        <w:tc>
          <w:tcPr>
            <w:tcW w:w="10302" w:type="dxa"/>
            <w:gridSpan w:val="9"/>
            <w:tcBorders>
              <w:bottom w:val="single" w:sz="4" w:space="0" w:color="auto"/>
            </w:tcBorders>
          </w:tcPr>
          <w:p w14:paraId="149C7D6E" w14:textId="77777777" w:rsidR="008738C7" w:rsidRPr="00711D60" w:rsidRDefault="008738C7" w:rsidP="00644381">
            <w:pPr>
              <w:widowControl w:val="0"/>
              <w:autoSpaceDE w:val="0"/>
              <w:autoSpaceDN w:val="0"/>
              <w:adjustRightInd w:val="0"/>
              <w:spacing w:after="240"/>
              <w:rPr>
                <w:rFonts w:ascii="Cambria" w:hAnsi="Cambria" w:cs="Arial"/>
                <w:sz w:val="22"/>
                <w:szCs w:val="22"/>
                <w:lang w:val="fr-FR"/>
              </w:rPr>
            </w:pPr>
            <w:r w:rsidRPr="00711D60">
              <w:rPr>
                <w:rFonts w:ascii="Cambria" w:hAnsi="Cambria" w:cs="Arial"/>
                <w:b/>
                <w:bCs/>
                <w:sz w:val="22"/>
                <w:szCs w:val="22"/>
                <w:lang w:val="fr-FR"/>
              </w:rPr>
              <w:lastRenderedPageBreak/>
              <w:t xml:space="preserve">E. </w:t>
            </w:r>
            <w:r w:rsidRPr="00711D60">
              <w:rPr>
                <w:rFonts w:ascii="Cambria" w:hAnsi="Cambria" w:cs="Arial"/>
                <w:b/>
                <w:bCs/>
                <w:sz w:val="22"/>
                <w:szCs w:val="22"/>
                <w:u w:val="single"/>
                <w:lang w:val="fr-FR"/>
              </w:rPr>
              <w:t>informations financières</w:t>
            </w:r>
            <w:r w:rsidRPr="00711D60">
              <w:rPr>
                <w:rFonts w:ascii="Cambria" w:hAnsi="Cambria" w:cs="Arial"/>
                <w:b/>
                <w:bCs/>
                <w:sz w:val="22"/>
                <w:szCs w:val="22"/>
                <w:lang w:val="fr-FR"/>
              </w:rPr>
              <w:t xml:space="preserve"> </w:t>
            </w:r>
            <w:r w:rsidRPr="00711D60">
              <w:rPr>
                <w:rFonts w:ascii="Cambria" w:hAnsi="Cambria" w:cs="Arial"/>
                <w:b/>
                <w:bCs/>
                <w:sz w:val="22"/>
                <w:szCs w:val="22"/>
                <w:u w:val="single"/>
                <w:lang w:val="fr-FR"/>
              </w:rPr>
              <w:t xml:space="preserve">et historique des contrats / Activités </w:t>
            </w:r>
            <w:r w:rsidRPr="00711D60">
              <w:rPr>
                <w:rFonts w:ascii="Cambria" w:hAnsi="Cambria" w:cs="Arial"/>
                <w:b/>
                <w:bCs/>
                <w:sz w:val="22"/>
                <w:szCs w:val="22"/>
                <w:lang w:val="fr-FR"/>
              </w:rPr>
              <w:t>:</w:t>
            </w:r>
          </w:p>
          <w:p w14:paraId="5284AEB1" w14:textId="77777777" w:rsidR="008738C7" w:rsidRPr="00711D60" w:rsidRDefault="008738C7" w:rsidP="00644381">
            <w:pPr>
              <w:widowControl w:val="0"/>
              <w:autoSpaceDE w:val="0"/>
              <w:autoSpaceDN w:val="0"/>
              <w:adjustRightInd w:val="0"/>
              <w:rPr>
                <w:rFonts w:ascii="Cambria" w:hAnsi="Cambria" w:cs="Arial"/>
                <w:bCs/>
                <w:sz w:val="22"/>
                <w:szCs w:val="22"/>
                <w:lang w:val="fr-FR"/>
              </w:rPr>
            </w:pPr>
            <w:r w:rsidRPr="00711D60">
              <w:rPr>
                <w:rFonts w:ascii="Cambria" w:hAnsi="Cambria" w:cs="Arial"/>
                <w:b/>
                <w:bCs/>
                <w:sz w:val="22"/>
                <w:szCs w:val="22"/>
                <w:lang w:val="fr-FR"/>
              </w:rPr>
              <w:t>1.</w:t>
            </w:r>
            <w:r w:rsidRPr="00711D60">
              <w:rPr>
                <w:rFonts w:ascii="Cambria" w:hAnsi="Cambria" w:cs="Arial"/>
                <w:bCs/>
                <w:sz w:val="22"/>
                <w:szCs w:val="22"/>
                <w:lang w:val="fr-FR"/>
              </w:rPr>
              <w:t xml:space="preserve"> </w:t>
            </w:r>
            <w:r w:rsidRPr="00711D60">
              <w:rPr>
                <w:rFonts w:ascii="Cambria" w:hAnsi="Cambria" w:cs="Arial"/>
                <w:b/>
                <w:bCs/>
                <w:sz w:val="22"/>
                <w:szCs w:val="22"/>
                <w:lang w:val="fr-FR"/>
              </w:rPr>
              <w:t>Chiffre d’affaires annuel sur les 3 derniers exercices</w:t>
            </w:r>
          </w:p>
          <w:p w14:paraId="472E8BF3" w14:textId="77777777" w:rsidR="008738C7" w:rsidRPr="00711D60" w:rsidRDefault="008738C7" w:rsidP="00644381">
            <w:pPr>
              <w:widowControl w:val="0"/>
              <w:autoSpaceDE w:val="0"/>
              <w:autoSpaceDN w:val="0"/>
              <w:adjustRightInd w:val="0"/>
              <w:rPr>
                <w:rFonts w:ascii="Cambria" w:hAnsi="Cambria" w:cs="Arial"/>
                <w:bCs/>
                <w:sz w:val="22"/>
                <w:szCs w:val="22"/>
                <w:lang w:val="fr-FR"/>
              </w:rPr>
            </w:pPr>
            <w:r w:rsidRPr="00711D60">
              <w:rPr>
                <w:rFonts w:ascii="Cambria" w:hAnsi="Cambria" w:cs="Arial"/>
                <w:bCs/>
                <w:i/>
                <w:sz w:val="22"/>
                <w:szCs w:val="22"/>
                <w:lang w:val="fr-FR"/>
              </w:rPr>
              <w:t>(en indiquant en pourcentage les principaux marchés – construction, bureautique, quincaillerie, matériaux de construction, pièces détachées, représentant de marques, autres):</w:t>
            </w:r>
          </w:p>
        </w:tc>
      </w:tr>
      <w:tr w:rsidR="008738C7" w:rsidRPr="00711D60" w14:paraId="33E3D90F" w14:textId="77777777" w:rsidTr="00644381">
        <w:trPr>
          <w:trHeight w:val="520"/>
        </w:trPr>
        <w:tc>
          <w:tcPr>
            <w:tcW w:w="3459" w:type="dxa"/>
            <w:shd w:val="clear" w:color="auto" w:fill="E6E6E6"/>
            <w:vAlign w:val="center"/>
          </w:tcPr>
          <w:p w14:paraId="41B4C202" w14:textId="39A8DCB3" w:rsidR="008738C7" w:rsidRPr="00711D60" w:rsidRDefault="008738C7" w:rsidP="00644381">
            <w:pPr>
              <w:widowControl w:val="0"/>
              <w:autoSpaceDE w:val="0"/>
              <w:autoSpaceDN w:val="0"/>
              <w:adjustRightInd w:val="0"/>
              <w:rPr>
                <w:rFonts w:ascii="Cambria" w:hAnsi="Cambria" w:cs="Arial"/>
                <w:b/>
                <w:bCs/>
                <w:sz w:val="22"/>
                <w:szCs w:val="22"/>
                <w:lang w:val="fr-FR"/>
              </w:rPr>
            </w:pPr>
            <w:r w:rsidRPr="00711D60">
              <w:rPr>
                <w:rFonts w:ascii="Cambria" w:hAnsi="Cambria" w:cs="Arial"/>
                <w:b/>
                <w:bCs/>
                <w:sz w:val="22"/>
                <w:szCs w:val="22"/>
                <w:lang w:val="fr-FR"/>
              </w:rPr>
              <w:t>C.A 20</w:t>
            </w:r>
            <w:r w:rsidR="003C5B84" w:rsidRPr="00711D60">
              <w:rPr>
                <w:rFonts w:ascii="Cambria" w:hAnsi="Cambria" w:cs="Arial"/>
                <w:b/>
                <w:bCs/>
                <w:sz w:val="22"/>
                <w:szCs w:val="22"/>
                <w:lang w:val="fr-FR"/>
              </w:rPr>
              <w:t>22</w:t>
            </w:r>
          </w:p>
        </w:tc>
        <w:tc>
          <w:tcPr>
            <w:tcW w:w="3451" w:type="dxa"/>
            <w:gridSpan w:val="5"/>
            <w:shd w:val="clear" w:color="auto" w:fill="E6E6E6"/>
            <w:vAlign w:val="center"/>
          </w:tcPr>
          <w:p w14:paraId="4E83AEBA" w14:textId="1E278C48" w:rsidR="008738C7" w:rsidRPr="00711D60" w:rsidRDefault="008738C7" w:rsidP="00644381">
            <w:pPr>
              <w:widowControl w:val="0"/>
              <w:autoSpaceDE w:val="0"/>
              <w:autoSpaceDN w:val="0"/>
              <w:adjustRightInd w:val="0"/>
              <w:rPr>
                <w:rFonts w:ascii="Cambria" w:hAnsi="Cambria" w:cs="Arial"/>
                <w:b/>
                <w:bCs/>
                <w:sz w:val="22"/>
                <w:szCs w:val="22"/>
                <w:lang w:val="fr-FR"/>
              </w:rPr>
            </w:pPr>
            <w:r w:rsidRPr="00711D60">
              <w:rPr>
                <w:rFonts w:ascii="Cambria" w:hAnsi="Cambria" w:cs="Arial"/>
                <w:b/>
                <w:bCs/>
                <w:sz w:val="22"/>
                <w:szCs w:val="22"/>
                <w:lang w:val="fr-FR"/>
              </w:rPr>
              <w:t>C.A 202</w:t>
            </w:r>
            <w:r w:rsidR="003C5B84" w:rsidRPr="00711D60">
              <w:rPr>
                <w:rFonts w:ascii="Cambria" w:hAnsi="Cambria" w:cs="Arial"/>
                <w:b/>
                <w:bCs/>
                <w:sz w:val="22"/>
                <w:szCs w:val="22"/>
                <w:lang w:val="fr-FR"/>
              </w:rPr>
              <w:t>3</w:t>
            </w:r>
          </w:p>
        </w:tc>
        <w:tc>
          <w:tcPr>
            <w:tcW w:w="3392" w:type="dxa"/>
            <w:gridSpan w:val="3"/>
            <w:shd w:val="clear" w:color="auto" w:fill="E6E6E6"/>
            <w:vAlign w:val="center"/>
          </w:tcPr>
          <w:p w14:paraId="2CD2F3E8" w14:textId="4433FB8C" w:rsidR="008738C7" w:rsidRPr="00711D60" w:rsidRDefault="008738C7" w:rsidP="00644381">
            <w:pPr>
              <w:widowControl w:val="0"/>
              <w:autoSpaceDE w:val="0"/>
              <w:autoSpaceDN w:val="0"/>
              <w:adjustRightInd w:val="0"/>
              <w:rPr>
                <w:rFonts w:ascii="Cambria" w:hAnsi="Cambria" w:cs="Arial"/>
                <w:b/>
                <w:bCs/>
                <w:sz w:val="22"/>
                <w:szCs w:val="22"/>
                <w:lang w:val="fr-FR"/>
              </w:rPr>
            </w:pPr>
            <w:r w:rsidRPr="00711D60">
              <w:rPr>
                <w:rFonts w:ascii="Cambria" w:hAnsi="Cambria" w:cs="Arial"/>
                <w:b/>
                <w:bCs/>
                <w:sz w:val="22"/>
                <w:szCs w:val="22"/>
                <w:lang w:val="fr-FR"/>
              </w:rPr>
              <w:t>C.A 202</w:t>
            </w:r>
            <w:r w:rsidR="003C5B84" w:rsidRPr="00711D60">
              <w:rPr>
                <w:rFonts w:ascii="Cambria" w:hAnsi="Cambria" w:cs="Arial"/>
                <w:b/>
                <w:bCs/>
                <w:sz w:val="22"/>
                <w:szCs w:val="22"/>
                <w:lang w:val="fr-FR"/>
              </w:rPr>
              <w:t>4</w:t>
            </w:r>
          </w:p>
        </w:tc>
      </w:tr>
      <w:tr w:rsidR="008738C7" w:rsidRPr="00711D60" w14:paraId="1ECA639A" w14:textId="77777777" w:rsidTr="00644381">
        <w:trPr>
          <w:trHeight w:hRule="exact" w:val="510"/>
        </w:trPr>
        <w:tc>
          <w:tcPr>
            <w:tcW w:w="3459" w:type="dxa"/>
            <w:vAlign w:val="center"/>
          </w:tcPr>
          <w:p w14:paraId="470ADCC1" w14:textId="77777777" w:rsidR="008738C7" w:rsidRPr="00711D60" w:rsidRDefault="008738C7" w:rsidP="00644381">
            <w:pPr>
              <w:widowControl w:val="0"/>
              <w:autoSpaceDE w:val="0"/>
              <w:autoSpaceDN w:val="0"/>
              <w:adjustRightInd w:val="0"/>
              <w:rPr>
                <w:rFonts w:ascii="Cambria" w:hAnsi="Cambria" w:cs="Arial"/>
                <w:b/>
                <w:bCs/>
                <w:sz w:val="22"/>
                <w:szCs w:val="22"/>
                <w:lang w:val="fr-FR"/>
              </w:rPr>
            </w:pPr>
          </w:p>
        </w:tc>
        <w:tc>
          <w:tcPr>
            <w:tcW w:w="3451" w:type="dxa"/>
            <w:gridSpan w:val="5"/>
            <w:vAlign w:val="center"/>
          </w:tcPr>
          <w:p w14:paraId="06C3BCD2" w14:textId="77777777" w:rsidR="008738C7" w:rsidRPr="00711D60" w:rsidRDefault="008738C7" w:rsidP="00644381">
            <w:pPr>
              <w:widowControl w:val="0"/>
              <w:autoSpaceDE w:val="0"/>
              <w:autoSpaceDN w:val="0"/>
              <w:adjustRightInd w:val="0"/>
              <w:rPr>
                <w:rFonts w:ascii="Cambria" w:hAnsi="Cambria" w:cs="Arial"/>
                <w:b/>
                <w:bCs/>
                <w:sz w:val="22"/>
                <w:szCs w:val="22"/>
                <w:lang w:val="fr-FR"/>
              </w:rPr>
            </w:pPr>
          </w:p>
        </w:tc>
        <w:tc>
          <w:tcPr>
            <w:tcW w:w="3392" w:type="dxa"/>
            <w:gridSpan w:val="3"/>
            <w:vAlign w:val="center"/>
          </w:tcPr>
          <w:p w14:paraId="1E2F7C90" w14:textId="77777777" w:rsidR="008738C7" w:rsidRPr="00711D60" w:rsidRDefault="008738C7" w:rsidP="00644381">
            <w:pPr>
              <w:widowControl w:val="0"/>
              <w:autoSpaceDE w:val="0"/>
              <w:autoSpaceDN w:val="0"/>
              <w:adjustRightInd w:val="0"/>
              <w:rPr>
                <w:rFonts w:ascii="Cambria" w:hAnsi="Cambria" w:cs="Arial"/>
                <w:b/>
                <w:bCs/>
                <w:sz w:val="22"/>
                <w:szCs w:val="22"/>
                <w:lang w:val="fr-FR"/>
              </w:rPr>
            </w:pPr>
          </w:p>
        </w:tc>
      </w:tr>
      <w:tr w:rsidR="008738C7" w:rsidRPr="00711D60" w14:paraId="070E7A3A" w14:textId="77777777" w:rsidTr="00644381">
        <w:trPr>
          <w:trHeight w:hRule="exact" w:val="2161"/>
        </w:trPr>
        <w:tc>
          <w:tcPr>
            <w:tcW w:w="3459" w:type="dxa"/>
          </w:tcPr>
          <w:p w14:paraId="555BC2C4" w14:textId="77777777" w:rsidR="008738C7" w:rsidRPr="00711D60" w:rsidRDefault="008738C7" w:rsidP="00644381">
            <w:pPr>
              <w:widowControl w:val="0"/>
              <w:autoSpaceDE w:val="0"/>
              <w:autoSpaceDN w:val="0"/>
              <w:adjustRightInd w:val="0"/>
              <w:rPr>
                <w:rFonts w:ascii="Cambria" w:hAnsi="Cambria" w:cs="Arial"/>
                <w:bCs/>
                <w:i/>
                <w:sz w:val="22"/>
                <w:szCs w:val="22"/>
                <w:lang w:val="fr-FR"/>
              </w:rPr>
            </w:pPr>
            <w:r w:rsidRPr="00711D60">
              <w:rPr>
                <w:rFonts w:ascii="Cambria" w:hAnsi="Cambria" w:cs="Arial"/>
                <w:bCs/>
                <w:i/>
                <w:sz w:val="22"/>
                <w:szCs w:val="22"/>
                <w:lang w:val="fr-FR"/>
              </w:rPr>
              <w:t>Domaines :</w:t>
            </w:r>
          </w:p>
          <w:p w14:paraId="3C4BBF68" w14:textId="77777777" w:rsidR="008738C7" w:rsidRPr="00711D60" w:rsidRDefault="008738C7" w:rsidP="00644381">
            <w:pPr>
              <w:pStyle w:val="Paragraphedeliste"/>
              <w:widowControl w:val="0"/>
              <w:autoSpaceDE w:val="0"/>
              <w:autoSpaceDN w:val="0"/>
              <w:adjustRightInd w:val="0"/>
              <w:rPr>
                <w:rFonts w:ascii="Cambria" w:hAnsi="Cambria" w:cs="Arial"/>
                <w:bCs/>
                <w:i/>
                <w:sz w:val="22"/>
                <w:szCs w:val="22"/>
                <w:lang w:val="fr-FR"/>
              </w:rPr>
            </w:pPr>
          </w:p>
          <w:p w14:paraId="40FAC954" w14:textId="77777777" w:rsidR="008738C7" w:rsidRPr="00711D60" w:rsidRDefault="008738C7" w:rsidP="00644381">
            <w:pPr>
              <w:rPr>
                <w:rFonts w:ascii="Cambria" w:hAnsi="Cambria"/>
                <w:lang w:val="fr-FR"/>
              </w:rPr>
            </w:pPr>
          </w:p>
          <w:p w14:paraId="700A7F78" w14:textId="77777777" w:rsidR="008738C7" w:rsidRPr="00711D60" w:rsidRDefault="008738C7" w:rsidP="00644381">
            <w:pPr>
              <w:rPr>
                <w:rFonts w:ascii="Cambria" w:hAnsi="Cambria"/>
                <w:lang w:val="fr-FR"/>
              </w:rPr>
            </w:pPr>
          </w:p>
          <w:p w14:paraId="5DC90445" w14:textId="77777777" w:rsidR="008738C7" w:rsidRPr="00711D60" w:rsidRDefault="008738C7" w:rsidP="00644381">
            <w:pPr>
              <w:rPr>
                <w:rFonts w:ascii="Cambria" w:hAnsi="Cambria"/>
                <w:lang w:val="fr-FR"/>
              </w:rPr>
            </w:pPr>
          </w:p>
          <w:p w14:paraId="03B5B7A4" w14:textId="77777777" w:rsidR="008738C7" w:rsidRPr="00711D60" w:rsidRDefault="008738C7" w:rsidP="00644381">
            <w:pPr>
              <w:rPr>
                <w:rFonts w:ascii="Cambria" w:hAnsi="Cambria"/>
                <w:lang w:val="fr-FR"/>
              </w:rPr>
            </w:pPr>
          </w:p>
          <w:p w14:paraId="6D52C99F" w14:textId="77777777" w:rsidR="008738C7" w:rsidRPr="00711D60" w:rsidRDefault="008738C7" w:rsidP="00644381">
            <w:pPr>
              <w:ind w:firstLine="720"/>
              <w:rPr>
                <w:rFonts w:ascii="Cambria" w:hAnsi="Cambria"/>
                <w:lang w:val="fr-FR"/>
              </w:rPr>
            </w:pPr>
          </w:p>
        </w:tc>
        <w:tc>
          <w:tcPr>
            <w:tcW w:w="3451" w:type="dxa"/>
            <w:gridSpan w:val="5"/>
          </w:tcPr>
          <w:p w14:paraId="1C0DB7B3" w14:textId="77777777" w:rsidR="008738C7" w:rsidRPr="00711D60" w:rsidRDefault="008738C7" w:rsidP="00644381">
            <w:pPr>
              <w:widowControl w:val="0"/>
              <w:autoSpaceDE w:val="0"/>
              <w:autoSpaceDN w:val="0"/>
              <w:adjustRightInd w:val="0"/>
              <w:rPr>
                <w:rFonts w:ascii="Cambria" w:hAnsi="Cambria" w:cs="Arial"/>
                <w:b/>
                <w:bCs/>
                <w:sz w:val="22"/>
                <w:szCs w:val="22"/>
                <w:lang w:val="fr-FR"/>
              </w:rPr>
            </w:pPr>
            <w:r w:rsidRPr="00711D60">
              <w:rPr>
                <w:rFonts w:ascii="Cambria" w:hAnsi="Cambria" w:cs="Arial"/>
                <w:bCs/>
                <w:i/>
                <w:sz w:val="22"/>
                <w:szCs w:val="22"/>
                <w:lang w:val="fr-FR"/>
              </w:rPr>
              <w:t>Domaines :</w:t>
            </w:r>
          </w:p>
        </w:tc>
        <w:tc>
          <w:tcPr>
            <w:tcW w:w="3392" w:type="dxa"/>
            <w:gridSpan w:val="3"/>
          </w:tcPr>
          <w:p w14:paraId="554D06E6" w14:textId="77777777" w:rsidR="008738C7" w:rsidRPr="00711D60" w:rsidRDefault="008738C7" w:rsidP="00644381">
            <w:pPr>
              <w:widowControl w:val="0"/>
              <w:autoSpaceDE w:val="0"/>
              <w:autoSpaceDN w:val="0"/>
              <w:adjustRightInd w:val="0"/>
              <w:rPr>
                <w:rFonts w:ascii="Cambria" w:hAnsi="Cambria" w:cs="Arial"/>
                <w:b/>
                <w:bCs/>
                <w:sz w:val="22"/>
                <w:szCs w:val="22"/>
                <w:lang w:val="fr-FR"/>
              </w:rPr>
            </w:pPr>
            <w:r w:rsidRPr="00711D60">
              <w:rPr>
                <w:rFonts w:ascii="Cambria" w:hAnsi="Cambria" w:cs="Arial"/>
                <w:bCs/>
                <w:i/>
                <w:sz w:val="22"/>
                <w:szCs w:val="22"/>
                <w:lang w:val="fr-FR"/>
              </w:rPr>
              <w:t>Domaines :</w:t>
            </w:r>
          </w:p>
        </w:tc>
      </w:tr>
      <w:tr w:rsidR="008738C7" w:rsidRPr="00711D60" w14:paraId="60A499B8" w14:textId="77777777" w:rsidTr="00644381">
        <w:trPr>
          <w:trHeight w:val="164"/>
        </w:trPr>
        <w:tc>
          <w:tcPr>
            <w:tcW w:w="10302" w:type="dxa"/>
            <w:gridSpan w:val="9"/>
          </w:tcPr>
          <w:p w14:paraId="5173C049" w14:textId="77777777" w:rsidR="008738C7" w:rsidRPr="00711D60" w:rsidRDefault="008738C7" w:rsidP="00644381">
            <w:pPr>
              <w:widowControl w:val="0"/>
              <w:autoSpaceDE w:val="0"/>
              <w:autoSpaceDN w:val="0"/>
              <w:adjustRightInd w:val="0"/>
              <w:rPr>
                <w:rFonts w:ascii="Cambria" w:hAnsi="Cambria" w:cs="Arial"/>
                <w:b/>
                <w:bCs/>
                <w:sz w:val="22"/>
                <w:szCs w:val="22"/>
                <w:lang w:val="fr-FR"/>
              </w:rPr>
            </w:pPr>
          </w:p>
        </w:tc>
      </w:tr>
      <w:tr w:rsidR="008738C7" w:rsidRPr="00711D60" w14:paraId="4AA36CD7" w14:textId="77777777" w:rsidTr="00644381">
        <w:trPr>
          <w:trHeight w:hRule="exact" w:val="2130"/>
        </w:trPr>
        <w:tc>
          <w:tcPr>
            <w:tcW w:w="10302" w:type="dxa"/>
            <w:gridSpan w:val="9"/>
          </w:tcPr>
          <w:p w14:paraId="25AA0295" w14:textId="77777777" w:rsidR="008738C7" w:rsidRPr="00711D60" w:rsidRDefault="008738C7" w:rsidP="00644381">
            <w:pPr>
              <w:widowControl w:val="0"/>
              <w:autoSpaceDE w:val="0"/>
              <w:autoSpaceDN w:val="0"/>
              <w:adjustRightInd w:val="0"/>
              <w:rPr>
                <w:rFonts w:ascii="Cambria" w:hAnsi="Cambria" w:cs="Arial"/>
                <w:bCs/>
                <w:sz w:val="22"/>
                <w:szCs w:val="22"/>
                <w:lang w:val="fr-FR"/>
              </w:rPr>
            </w:pPr>
            <w:r w:rsidRPr="00711D60">
              <w:rPr>
                <w:rFonts w:ascii="Cambria" w:hAnsi="Cambria" w:cs="Arial"/>
                <w:b/>
                <w:bCs/>
                <w:noProof/>
                <w:sz w:val="22"/>
                <w:szCs w:val="22"/>
              </w:rPr>
              <mc:AlternateContent>
                <mc:Choice Requires="wps">
                  <w:drawing>
                    <wp:anchor distT="0" distB="0" distL="114300" distR="114300" simplePos="0" relativeHeight="251659264" behindDoc="0" locked="0" layoutInCell="1" allowOverlap="1" wp14:anchorId="3A391FD2" wp14:editId="3C867E0D">
                      <wp:simplePos x="0" y="0"/>
                      <wp:positionH relativeFrom="column">
                        <wp:posOffset>4183380</wp:posOffset>
                      </wp:positionH>
                      <wp:positionV relativeFrom="paragraph">
                        <wp:posOffset>-31115</wp:posOffset>
                      </wp:positionV>
                      <wp:extent cx="1812925" cy="342900"/>
                      <wp:effectExtent l="0" t="0" r="0" b="12700"/>
                      <wp:wrapSquare wrapText="bothSides"/>
                      <wp:docPr id="65" name="Text Box 65"/>
                      <wp:cNvGraphicFramePr/>
                      <a:graphic xmlns:a="http://schemas.openxmlformats.org/drawingml/2006/main">
                        <a:graphicData uri="http://schemas.microsoft.com/office/word/2010/wordprocessingShape">
                          <wps:wsp>
                            <wps:cNvSpPr txBox="1"/>
                            <wps:spPr>
                              <a:xfrm>
                                <a:off x="0" y="0"/>
                                <a:ext cx="1812925" cy="342900"/>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9C21FC2" w14:textId="77777777" w:rsidR="008738C7" w:rsidRDefault="008738C7" w:rsidP="008738C7">
                                  <w:r>
                                    <w:t xml:space="preserve">OUI  </w:t>
                                  </w:r>
                                  <w:r w:rsidRPr="008F4047">
                                    <w:rPr>
                                      <w:rFonts w:ascii="MS Gothic" w:eastAsia="MS Gothic" w:hAnsi="MS Gothic" w:hint="eastAsia"/>
                                      <w:sz w:val="32"/>
                                      <w:szCs w:val="32"/>
                                    </w:rPr>
                                    <w:t>☐</w:t>
                                  </w:r>
                                  <w:r>
                                    <w:tab/>
                                    <w:t xml:space="preserve">NON  </w:t>
                                  </w:r>
                                  <w:r w:rsidRPr="008F4047">
                                    <w:rPr>
                                      <w:rFonts w:ascii="MS Gothic" w:eastAsia="MS Gothic" w:hAnsi="MS Gothic" w:hint="eastAsia"/>
                                      <w:sz w:val="32"/>
                                      <w:szCs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391FD2" id="Text Box 65" o:spid="_x0000_s1027" type="#_x0000_t202" style="position:absolute;margin-left:329.4pt;margin-top:-2.45pt;width:142.7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" filled="f" stroked="f">
                      <v:textbox>
                        <w:txbxContent>
                          <w:p w14:paraId="19C21FC2" w14:textId="77777777" w:rsidR="008738C7" w:rsidRDefault="008738C7" w:rsidP="008738C7">
                            <w:r>
                              <w:t xml:space="preserve">OUI  </w:t>
                            </w:r>
                            <w:r w:rsidRPr="008F4047">
                              <w:rPr>
                                <w:rFonts w:ascii="MS Gothic" w:eastAsia="MS Gothic" w:hAnsi="MS Gothic" w:hint="eastAsia"/>
                                <w:sz w:val="32"/>
                                <w:szCs w:val="32"/>
                              </w:rPr>
                              <w:t>☐</w:t>
                            </w:r>
                            <w:r>
                              <w:tab/>
                              <w:t xml:space="preserve">NON  </w:t>
                            </w:r>
                            <w:r w:rsidRPr="008F4047">
                              <w:rPr>
                                <w:rFonts w:ascii="MS Gothic" w:eastAsia="MS Gothic" w:hAnsi="MS Gothic" w:hint="eastAsia"/>
                                <w:sz w:val="32"/>
                                <w:szCs w:val="32"/>
                              </w:rPr>
                              <w:t>☐</w:t>
                            </w:r>
                          </w:p>
                        </w:txbxContent>
                      </v:textbox>
                      <w10:wrap type="square"/>
                    </v:shape>
                  </w:pict>
                </mc:Fallback>
              </mc:AlternateContent>
            </w:r>
            <w:r w:rsidRPr="00711D60">
              <w:rPr>
                <w:rFonts w:ascii="Cambria" w:hAnsi="Cambria" w:cs="Arial"/>
                <w:b/>
                <w:bCs/>
                <w:sz w:val="22"/>
                <w:szCs w:val="22"/>
                <w:lang w:val="fr-FR"/>
              </w:rPr>
              <w:t>2.</w:t>
            </w:r>
            <w:r w:rsidRPr="00711D60">
              <w:rPr>
                <w:rFonts w:ascii="Cambria" w:hAnsi="Cambria" w:cs="Arial"/>
                <w:bCs/>
                <w:sz w:val="22"/>
                <w:szCs w:val="22"/>
                <w:lang w:val="fr-FR"/>
              </w:rPr>
              <w:t xml:space="preserve"> Avez-vous déjà̀ travaillé avec des ONG auparavant ? </w:t>
            </w:r>
          </w:p>
          <w:p w14:paraId="0631E6B3" w14:textId="77777777" w:rsidR="008738C7" w:rsidRPr="00711D60" w:rsidRDefault="008738C7" w:rsidP="00644381">
            <w:pPr>
              <w:widowControl w:val="0"/>
              <w:autoSpaceDE w:val="0"/>
              <w:autoSpaceDN w:val="0"/>
              <w:adjustRightInd w:val="0"/>
              <w:spacing w:after="120"/>
              <w:rPr>
                <w:rFonts w:ascii="Cambria" w:hAnsi="Cambria" w:cs="Arial"/>
                <w:bCs/>
                <w:sz w:val="22"/>
                <w:szCs w:val="22"/>
                <w:lang w:val="fr-FR"/>
              </w:rPr>
            </w:pPr>
            <w:r w:rsidRPr="00711D60">
              <w:rPr>
                <w:rFonts w:ascii="Cambria" w:hAnsi="Cambria" w:cs="Arial"/>
                <w:bCs/>
                <w:sz w:val="22"/>
                <w:szCs w:val="22"/>
                <w:lang w:val="fr-FR"/>
              </w:rPr>
              <w:t>Si oui, veuillez faire leur liste détaillée :</w:t>
            </w:r>
          </w:p>
          <w:p w14:paraId="436C08F7" w14:textId="77777777" w:rsidR="008738C7" w:rsidRPr="00711D60" w:rsidRDefault="008738C7" w:rsidP="00644381">
            <w:pPr>
              <w:widowControl w:val="0"/>
              <w:autoSpaceDE w:val="0"/>
              <w:autoSpaceDN w:val="0"/>
              <w:adjustRightInd w:val="0"/>
              <w:spacing w:after="120"/>
              <w:rPr>
                <w:rFonts w:ascii="Cambria" w:hAnsi="Cambria" w:cs="Arial"/>
                <w:bCs/>
                <w:sz w:val="22"/>
                <w:szCs w:val="22"/>
                <w:lang w:val="fr-FR"/>
              </w:rPr>
            </w:pPr>
            <w:r w:rsidRPr="00711D60">
              <w:rPr>
                <w:rFonts w:ascii="Cambria" w:hAnsi="Cambria" w:cs="Arial"/>
                <w:bCs/>
                <w:sz w:val="22"/>
                <w:szCs w:val="22"/>
                <w:lang w:val="fr-FR"/>
              </w:rPr>
              <w:t>-</w:t>
            </w:r>
          </w:p>
          <w:p w14:paraId="22A0BE74" w14:textId="77777777" w:rsidR="008738C7" w:rsidRPr="00711D60" w:rsidRDefault="008738C7" w:rsidP="00644381">
            <w:pPr>
              <w:widowControl w:val="0"/>
              <w:autoSpaceDE w:val="0"/>
              <w:autoSpaceDN w:val="0"/>
              <w:adjustRightInd w:val="0"/>
              <w:spacing w:after="120"/>
              <w:rPr>
                <w:rFonts w:ascii="Cambria" w:hAnsi="Cambria" w:cs="Arial"/>
                <w:bCs/>
                <w:sz w:val="22"/>
                <w:szCs w:val="22"/>
                <w:lang w:val="fr-FR"/>
              </w:rPr>
            </w:pPr>
            <w:r w:rsidRPr="00711D60">
              <w:rPr>
                <w:rFonts w:ascii="Cambria" w:hAnsi="Cambria" w:cs="Arial"/>
                <w:bCs/>
                <w:sz w:val="22"/>
                <w:szCs w:val="22"/>
                <w:lang w:val="fr-FR"/>
              </w:rPr>
              <w:t>-</w:t>
            </w:r>
          </w:p>
          <w:p w14:paraId="0BB73000" w14:textId="77777777" w:rsidR="008738C7" w:rsidRPr="00711D60" w:rsidRDefault="008738C7" w:rsidP="00644381">
            <w:pPr>
              <w:widowControl w:val="0"/>
              <w:autoSpaceDE w:val="0"/>
              <w:autoSpaceDN w:val="0"/>
              <w:adjustRightInd w:val="0"/>
              <w:spacing w:after="120"/>
              <w:rPr>
                <w:rFonts w:ascii="Cambria" w:hAnsi="Cambria" w:cs="Arial"/>
                <w:bCs/>
                <w:sz w:val="22"/>
                <w:szCs w:val="22"/>
                <w:lang w:val="fr-FR"/>
              </w:rPr>
            </w:pPr>
            <w:r w:rsidRPr="00711D60">
              <w:rPr>
                <w:rFonts w:ascii="Cambria" w:hAnsi="Cambria" w:cs="Arial"/>
                <w:bCs/>
                <w:sz w:val="22"/>
                <w:szCs w:val="22"/>
                <w:lang w:val="fr-FR"/>
              </w:rPr>
              <w:t>-</w:t>
            </w:r>
          </w:p>
          <w:p w14:paraId="0DB92AE6" w14:textId="77777777" w:rsidR="008738C7" w:rsidRPr="00711D60" w:rsidRDefault="008738C7" w:rsidP="00644381">
            <w:pPr>
              <w:widowControl w:val="0"/>
              <w:autoSpaceDE w:val="0"/>
              <w:autoSpaceDN w:val="0"/>
              <w:adjustRightInd w:val="0"/>
              <w:spacing w:after="120"/>
              <w:rPr>
                <w:rFonts w:ascii="Cambria" w:hAnsi="Cambria" w:cs="Arial"/>
                <w:bCs/>
                <w:sz w:val="22"/>
                <w:szCs w:val="22"/>
                <w:lang w:val="fr-FR"/>
              </w:rPr>
            </w:pPr>
            <w:r w:rsidRPr="00711D60">
              <w:rPr>
                <w:rFonts w:ascii="Cambria" w:hAnsi="Cambria" w:cs="Arial"/>
                <w:bCs/>
                <w:sz w:val="22"/>
                <w:szCs w:val="22"/>
                <w:lang w:val="fr-FR"/>
              </w:rPr>
              <w:t>-</w:t>
            </w:r>
          </w:p>
          <w:p w14:paraId="13AF6431" w14:textId="77777777" w:rsidR="008738C7" w:rsidRPr="00711D60" w:rsidRDefault="008738C7" w:rsidP="00644381">
            <w:pPr>
              <w:widowControl w:val="0"/>
              <w:autoSpaceDE w:val="0"/>
              <w:autoSpaceDN w:val="0"/>
              <w:adjustRightInd w:val="0"/>
              <w:rPr>
                <w:rFonts w:ascii="Cambria" w:hAnsi="Cambria" w:cs="Arial"/>
                <w:b/>
                <w:bCs/>
                <w:sz w:val="22"/>
                <w:szCs w:val="22"/>
                <w:lang w:val="fr-FR"/>
              </w:rPr>
            </w:pPr>
          </w:p>
        </w:tc>
      </w:tr>
      <w:tr w:rsidR="008738C7" w:rsidRPr="00711D60" w14:paraId="40F86EAA" w14:textId="77777777" w:rsidTr="00644381">
        <w:trPr>
          <w:trHeight w:hRule="exact" w:val="2542"/>
        </w:trPr>
        <w:tc>
          <w:tcPr>
            <w:tcW w:w="10302" w:type="dxa"/>
            <w:gridSpan w:val="9"/>
          </w:tcPr>
          <w:p w14:paraId="7A93410E" w14:textId="77777777" w:rsidR="008738C7" w:rsidRPr="00711D60" w:rsidRDefault="008738C7" w:rsidP="00644381">
            <w:pPr>
              <w:widowControl w:val="0"/>
              <w:autoSpaceDE w:val="0"/>
              <w:autoSpaceDN w:val="0"/>
              <w:adjustRightInd w:val="0"/>
              <w:rPr>
                <w:rFonts w:ascii="Cambria" w:hAnsi="Cambria" w:cs="Arial"/>
                <w:bCs/>
                <w:sz w:val="22"/>
                <w:szCs w:val="22"/>
                <w:lang w:val="fr-FR"/>
              </w:rPr>
            </w:pPr>
            <w:r w:rsidRPr="00711D60">
              <w:rPr>
                <w:rFonts w:ascii="Cambria" w:hAnsi="Cambria" w:cs="Arial"/>
                <w:b/>
                <w:bCs/>
                <w:noProof/>
                <w:sz w:val="22"/>
                <w:szCs w:val="22"/>
              </w:rPr>
              <mc:AlternateContent>
                <mc:Choice Requires="wps">
                  <w:drawing>
                    <wp:anchor distT="0" distB="0" distL="114300" distR="114300" simplePos="0" relativeHeight="251660288" behindDoc="0" locked="0" layoutInCell="1" allowOverlap="1" wp14:anchorId="0E9E8C7F" wp14:editId="73809A75">
                      <wp:simplePos x="0" y="0"/>
                      <wp:positionH relativeFrom="column">
                        <wp:posOffset>4183380</wp:posOffset>
                      </wp:positionH>
                      <wp:positionV relativeFrom="paragraph">
                        <wp:posOffset>-31115</wp:posOffset>
                      </wp:positionV>
                      <wp:extent cx="1812925" cy="342900"/>
                      <wp:effectExtent l="0" t="0" r="0" b="12700"/>
                      <wp:wrapSquare wrapText="bothSides"/>
                      <wp:docPr id="66" name="Text Box 66"/>
                      <wp:cNvGraphicFramePr/>
                      <a:graphic xmlns:a="http://schemas.openxmlformats.org/drawingml/2006/main">
                        <a:graphicData uri="http://schemas.microsoft.com/office/word/2010/wordprocessingShape">
                          <wps:wsp>
                            <wps:cNvSpPr txBox="1"/>
                            <wps:spPr>
                              <a:xfrm>
                                <a:off x="0" y="0"/>
                                <a:ext cx="1812925" cy="342900"/>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98FD74D" w14:textId="77777777" w:rsidR="008738C7" w:rsidRDefault="008738C7" w:rsidP="008738C7">
                                  <w:r>
                                    <w:t xml:space="preserve">OUI  </w:t>
                                  </w:r>
                                  <w:r w:rsidRPr="008F4047">
                                    <w:rPr>
                                      <w:rFonts w:ascii="MS Gothic" w:eastAsia="MS Gothic" w:hAnsi="MS Gothic" w:hint="eastAsia"/>
                                      <w:sz w:val="32"/>
                                      <w:szCs w:val="32"/>
                                    </w:rPr>
                                    <w:t>☐</w:t>
                                  </w:r>
                                  <w:r>
                                    <w:tab/>
                                    <w:t xml:space="preserve">NON  </w:t>
                                  </w:r>
                                  <w:r w:rsidRPr="008F4047">
                                    <w:rPr>
                                      <w:rFonts w:ascii="MS Gothic" w:eastAsia="MS Gothic" w:hAnsi="MS Gothic" w:hint="eastAsia"/>
                                      <w:sz w:val="32"/>
                                      <w:szCs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9E8C7F" id="Text Box 66" o:spid="_x0000_s1028" type="#_x0000_t202" style="position:absolute;margin-left:329.4pt;margin-top:-2.45pt;width:142.7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" filled="f" stroked="f">
                      <v:textbox>
                        <w:txbxContent>
                          <w:p w14:paraId="598FD74D" w14:textId="77777777" w:rsidR="008738C7" w:rsidRDefault="008738C7" w:rsidP="008738C7">
                            <w:r>
                              <w:t xml:space="preserve">OUI  </w:t>
                            </w:r>
                            <w:r w:rsidRPr="008F4047">
                              <w:rPr>
                                <w:rFonts w:ascii="MS Gothic" w:eastAsia="MS Gothic" w:hAnsi="MS Gothic" w:hint="eastAsia"/>
                                <w:sz w:val="32"/>
                                <w:szCs w:val="32"/>
                              </w:rPr>
                              <w:t>☐</w:t>
                            </w:r>
                            <w:r>
                              <w:tab/>
                              <w:t xml:space="preserve">NON  </w:t>
                            </w:r>
                            <w:r w:rsidRPr="008F4047">
                              <w:rPr>
                                <w:rFonts w:ascii="MS Gothic" w:eastAsia="MS Gothic" w:hAnsi="MS Gothic" w:hint="eastAsia"/>
                                <w:sz w:val="32"/>
                                <w:szCs w:val="32"/>
                              </w:rPr>
                              <w:t>☐</w:t>
                            </w:r>
                          </w:p>
                        </w:txbxContent>
                      </v:textbox>
                      <w10:wrap type="square"/>
                    </v:shape>
                  </w:pict>
                </mc:Fallback>
              </mc:AlternateContent>
            </w:r>
            <w:r w:rsidRPr="00711D60">
              <w:rPr>
                <w:rFonts w:ascii="Cambria" w:hAnsi="Cambria" w:cs="Arial"/>
                <w:b/>
                <w:bCs/>
                <w:sz w:val="22"/>
                <w:szCs w:val="22"/>
                <w:lang w:val="fr-FR"/>
              </w:rPr>
              <w:t>3.</w:t>
            </w:r>
            <w:r w:rsidRPr="00711D60">
              <w:rPr>
                <w:rFonts w:ascii="Cambria" w:hAnsi="Cambria" w:cs="Arial"/>
                <w:bCs/>
                <w:sz w:val="22"/>
                <w:szCs w:val="22"/>
                <w:lang w:val="fr-FR"/>
              </w:rPr>
              <w:t xml:space="preserve"> Avez-vous déjà̀ travaillé avec des Organismes et Agences étatiques, Institutions, autres gros clients auparavant ? </w:t>
            </w:r>
          </w:p>
          <w:p w14:paraId="7E33A4D4" w14:textId="77777777" w:rsidR="008738C7" w:rsidRPr="00711D60" w:rsidRDefault="008738C7" w:rsidP="00644381">
            <w:pPr>
              <w:widowControl w:val="0"/>
              <w:autoSpaceDE w:val="0"/>
              <w:autoSpaceDN w:val="0"/>
              <w:adjustRightInd w:val="0"/>
              <w:spacing w:after="120"/>
              <w:rPr>
                <w:rFonts w:ascii="Cambria" w:hAnsi="Cambria" w:cs="Arial"/>
                <w:bCs/>
                <w:sz w:val="22"/>
                <w:szCs w:val="22"/>
                <w:lang w:val="fr-FR"/>
              </w:rPr>
            </w:pPr>
            <w:r w:rsidRPr="00711D60">
              <w:rPr>
                <w:rFonts w:ascii="Cambria" w:hAnsi="Cambria" w:cs="Arial"/>
                <w:bCs/>
                <w:sz w:val="22"/>
                <w:szCs w:val="22"/>
                <w:lang w:val="fr-FR"/>
              </w:rPr>
              <w:t>Si oui, veuillez faire leur liste détaillée :</w:t>
            </w:r>
          </w:p>
          <w:p w14:paraId="1E4744D7" w14:textId="77777777" w:rsidR="008738C7" w:rsidRPr="00711D60" w:rsidRDefault="008738C7" w:rsidP="00644381">
            <w:pPr>
              <w:widowControl w:val="0"/>
              <w:autoSpaceDE w:val="0"/>
              <w:autoSpaceDN w:val="0"/>
              <w:adjustRightInd w:val="0"/>
              <w:spacing w:after="120"/>
              <w:rPr>
                <w:rFonts w:ascii="Cambria" w:hAnsi="Cambria" w:cs="Arial"/>
                <w:bCs/>
                <w:sz w:val="22"/>
                <w:szCs w:val="22"/>
                <w:lang w:val="fr-FR"/>
              </w:rPr>
            </w:pPr>
            <w:r w:rsidRPr="00711D60">
              <w:rPr>
                <w:rFonts w:ascii="Cambria" w:hAnsi="Cambria" w:cs="Arial"/>
                <w:bCs/>
                <w:sz w:val="22"/>
                <w:szCs w:val="22"/>
                <w:lang w:val="fr-FR"/>
              </w:rPr>
              <w:t>-</w:t>
            </w:r>
          </w:p>
          <w:p w14:paraId="2F28AE45" w14:textId="77777777" w:rsidR="008738C7" w:rsidRPr="00711D60" w:rsidRDefault="008738C7" w:rsidP="00644381">
            <w:pPr>
              <w:widowControl w:val="0"/>
              <w:autoSpaceDE w:val="0"/>
              <w:autoSpaceDN w:val="0"/>
              <w:adjustRightInd w:val="0"/>
              <w:spacing w:after="120"/>
              <w:rPr>
                <w:rFonts w:ascii="Cambria" w:hAnsi="Cambria" w:cs="Arial"/>
                <w:bCs/>
                <w:sz w:val="22"/>
                <w:szCs w:val="22"/>
                <w:lang w:val="fr-FR"/>
              </w:rPr>
            </w:pPr>
            <w:r w:rsidRPr="00711D60">
              <w:rPr>
                <w:rFonts w:ascii="Cambria" w:hAnsi="Cambria" w:cs="Arial"/>
                <w:bCs/>
                <w:sz w:val="22"/>
                <w:szCs w:val="22"/>
                <w:lang w:val="fr-FR"/>
              </w:rPr>
              <w:t>-</w:t>
            </w:r>
          </w:p>
          <w:p w14:paraId="46B24F74" w14:textId="77777777" w:rsidR="008738C7" w:rsidRPr="00711D60" w:rsidRDefault="008738C7" w:rsidP="00644381">
            <w:pPr>
              <w:widowControl w:val="0"/>
              <w:autoSpaceDE w:val="0"/>
              <w:autoSpaceDN w:val="0"/>
              <w:adjustRightInd w:val="0"/>
              <w:spacing w:after="120"/>
              <w:rPr>
                <w:rFonts w:ascii="Cambria" w:hAnsi="Cambria" w:cs="Arial"/>
                <w:bCs/>
                <w:sz w:val="22"/>
                <w:szCs w:val="22"/>
                <w:lang w:val="fr-FR"/>
              </w:rPr>
            </w:pPr>
            <w:r w:rsidRPr="00711D60">
              <w:rPr>
                <w:rFonts w:ascii="Cambria" w:hAnsi="Cambria" w:cs="Arial"/>
                <w:bCs/>
                <w:sz w:val="22"/>
                <w:szCs w:val="22"/>
                <w:lang w:val="fr-FR"/>
              </w:rPr>
              <w:t>-</w:t>
            </w:r>
          </w:p>
          <w:p w14:paraId="419EEC6F" w14:textId="77777777" w:rsidR="008738C7" w:rsidRPr="00711D60" w:rsidRDefault="008738C7" w:rsidP="00644381">
            <w:pPr>
              <w:widowControl w:val="0"/>
              <w:autoSpaceDE w:val="0"/>
              <w:autoSpaceDN w:val="0"/>
              <w:adjustRightInd w:val="0"/>
              <w:spacing w:after="120"/>
              <w:rPr>
                <w:rFonts w:ascii="Cambria" w:hAnsi="Cambria" w:cs="Arial"/>
                <w:bCs/>
                <w:sz w:val="22"/>
                <w:szCs w:val="22"/>
                <w:lang w:val="fr-FR"/>
              </w:rPr>
            </w:pPr>
            <w:r w:rsidRPr="00711D60">
              <w:rPr>
                <w:rFonts w:ascii="Cambria" w:hAnsi="Cambria" w:cs="Arial"/>
                <w:bCs/>
                <w:sz w:val="22"/>
                <w:szCs w:val="22"/>
                <w:lang w:val="fr-FR"/>
              </w:rPr>
              <w:t>-</w:t>
            </w:r>
          </w:p>
          <w:p w14:paraId="08E12942" w14:textId="77777777" w:rsidR="008738C7" w:rsidRPr="00711D60" w:rsidRDefault="008738C7" w:rsidP="00644381">
            <w:pPr>
              <w:widowControl w:val="0"/>
              <w:autoSpaceDE w:val="0"/>
              <w:autoSpaceDN w:val="0"/>
              <w:adjustRightInd w:val="0"/>
              <w:rPr>
                <w:rFonts w:ascii="Cambria" w:hAnsi="Cambria" w:cs="Arial"/>
                <w:b/>
                <w:bCs/>
                <w:sz w:val="22"/>
                <w:szCs w:val="22"/>
                <w:lang w:val="fr-FR"/>
              </w:rPr>
            </w:pPr>
          </w:p>
        </w:tc>
      </w:tr>
      <w:tr w:rsidR="008738C7" w:rsidRPr="00711D60" w14:paraId="0A8F5328" w14:textId="77777777" w:rsidTr="00644381">
        <w:trPr>
          <w:trHeight w:val="545"/>
        </w:trPr>
        <w:tc>
          <w:tcPr>
            <w:tcW w:w="3934" w:type="dxa"/>
            <w:gridSpan w:val="2"/>
            <w:vMerge w:val="restart"/>
          </w:tcPr>
          <w:p w14:paraId="15BA579D" w14:textId="77777777" w:rsidR="008738C7" w:rsidRPr="00711D60" w:rsidRDefault="008738C7" w:rsidP="00644381">
            <w:pPr>
              <w:widowControl w:val="0"/>
              <w:autoSpaceDE w:val="0"/>
              <w:autoSpaceDN w:val="0"/>
              <w:adjustRightInd w:val="0"/>
              <w:rPr>
                <w:rFonts w:ascii="Cambria" w:hAnsi="Cambria" w:cs="Arial"/>
                <w:bCs/>
                <w:sz w:val="22"/>
                <w:szCs w:val="22"/>
                <w:lang w:val="fr-FR"/>
              </w:rPr>
            </w:pPr>
            <w:r w:rsidRPr="00711D60">
              <w:rPr>
                <w:rFonts w:ascii="Cambria" w:hAnsi="Cambria" w:cs="Arial"/>
                <w:b/>
                <w:bCs/>
                <w:sz w:val="22"/>
                <w:szCs w:val="22"/>
                <w:lang w:val="fr-FR"/>
              </w:rPr>
              <w:t>4.</w:t>
            </w:r>
            <w:r w:rsidRPr="00711D60">
              <w:rPr>
                <w:rFonts w:ascii="Cambria" w:hAnsi="Cambria" w:cs="Arial"/>
                <w:bCs/>
                <w:sz w:val="22"/>
                <w:szCs w:val="22"/>
                <w:lang w:val="fr-FR"/>
              </w:rPr>
              <w:t xml:space="preserve"> Comptes bancaires :</w:t>
            </w:r>
          </w:p>
          <w:p w14:paraId="28BFCC12" w14:textId="77777777" w:rsidR="008738C7" w:rsidRPr="00711D60" w:rsidRDefault="008738C7" w:rsidP="00644381">
            <w:pPr>
              <w:widowControl w:val="0"/>
              <w:autoSpaceDE w:val="0"/>
              <w:autoSpaceDN w:val="0"/>
              <w:adjustRightInd w:val="0"/>
              <w:rPr>
                <w:rFonts w:ascii="Cambria" w:hAnsi="Cambria" w:cs="Arial"/>
                <w:b/>
                <w:bCs/>
                <w:sz w:val="22"/>
                <w:szCs w:val="22"/>
                <w:lang w:val="fr-FR"/>
              </w:rPr>
            </w:pPr>
            <w:r w:rsidRPr="00711D60">
              <w:rPr>
                <w:rFonts w:ascii="Cambria" w:hAnsi="Cambria" w:cs="Arial"/>
                <w:bCs/>
                <w:i/>
                <w:sz w:val="22"/>
                <w:szCs w:val="22"/>
                <w:lang w:val="fr-FR"/>
              </w:rPr>
              <w:t xml:space="preserve"> (Indiquer OUI ou NON uniquement)</w:t>
            </w:r>
          </w:p>
        </w:tc>
        <w:tc>
          <w:tcPr>
            <w:tcW w:w="2126" w:type="dxa"/>
            <w:gridSpan w:val="2"/>
            <w:shd w:val="clear" w:color="auto" w:fill="E6E6E6"/>
            <w:vAlign w:val="center"/>
          </w:tcPr>
          <w:p w14:paraId="6104A48E" w14:textId="5677562A" w:rsidR="008738C7" w:rsidRPr="00711D60" w:rsidRDefault="003C5B84" w:rsidP="00644381">
            <w:pPr>
              <w:widowControl w:val="0"/>
              <w:autoSpaceDE w:val="0"/>
              <w:autoSpaceDN w:val="0"/>
              <w:adjustRightInd w:val="0"/>
              <w:jc w:val="center"/>
              <w:rPr>
                <w:rFonts w:ascii="Cambria" w:hAnsi="Cambria" w:cs="Arial"/>
                <w:b/>
                <w:bCs/>
                <w:sz w:val="22"/>
                <w:szCs w:val="22"/>
                <w:lang w:val="fr-FR"/>
              </w:rPr>
            </w:pPr>
            <w:r w:rsidRPr="00711D60">
              <w:rPr>
                <w:rFonts w:ascii="Cambria" w:hAnsi="Cambria" w:cs="Arial"/>
                <w:b/>
                <w:bCs/>
                <w:sz w:val="22"/>
                <w:szCs w:val="22"/>
                <w:lang w:val="fr-FR"/>
              </w:rPr>
              <w:t>Haïti</w:t>
            </w:r>
          </w:p>
        </w:tc>
        <w:tc>
          <w:tcPr>
            <w:tcW w:w="2126" w:type="dxa"/>
            <w:gridSpan w:val="4"/>
            <w:shd w:val="clear" w:color="auto" w:fill="E6E6E6"/>
            <w:vAlign w:val="center"/>
          </w:tcPr>
          <w:p w14:paraId="0A29C982" w14:textId="2E3B6BD3" w:rsidR="008738C7" w:rsidRPr="00711D60" w:rsidRDefault="003C5B84" w:rsidP="003C5B84">
            <w:pPr>
              <w:widowControl w:val="0"/>
              <w:autoSpaceDE w:val="0"/>
              <w:autoSpaceDN w:val="0"/>
              <w:adjustRightInd w:val="0"/>
              <w:rPr>
                <w:rFonts w:ascii="Cambria" w:hAnsi="Cambria" w:cs="Arial"/>
                <w:b/>
                <w:bCs/>
                <w:sz w:val="22"/>
                <w:szCs w:val="22"/>
                <w:lang w:val="fr-FR"/>
              </w:rPr>
            </w:pPr>
            <w:r w:rsidRPr="00711D60">
              <w:rPr>
                <w:rFonts w:ascii="Cambria" w:hAnsi="Cambria" w:cs="Arial"/>
                <w:b/>
                <w:bCs/>
                <w:sz w:val="22"/>
                <w:szCs w:val="22"/>
                <w:lang w:val="fr-FR"/>
              </w:rPr>
              <w:t xml:space="preserve"> Autres</w:t>
            </w:r>
          </w:p>
        </w:tc>
        <w:tc>
          <w:tcPr>
            <w:tcW w:w="2116" w:type="dxa"/>
            <w:shd w:val="clear" w:color="auto" w:fill="E6E6E6"/>
            <w:vAlign w:val="center"/>
          </w:tcPr>
          <w:p w14:paraId="0024459D" w14:textId="2BF95953" w:rsidR="008738C7" w:rsidRPr="00711D60" w:rsidRDefault="003C5B84" w:rsidP="00644381">
            <w:pPr>
              <w:widowControl w:val="0"/>
              <w:autoSpaceDE w:val="0"/>
              <w:autoSpaceDN w:val="0"/>
              <w:adjustRightInd w:val="0"/>
              <w:jc w:val="center"/>
              <w:rPr>
                <w:rFonts w:ascii="Cambria" w:hAnsi="Cambria" w:cs="Arial"/>
                <w:b/>
                <w:bCs/>
                <w:sz w:val="22"/>
                <w:szCs w:val="22"/>
                <w:lang w:val="fr-FR"/>
              </w:rPr>
            </w:pPr>
            <w:r w:rsidRPr="00711D60">
              <w:rPr>
                <w:rFonts w:ascii="Cambria" w:hAnsi="Cambria" w:cs="Arial"/>
                <w:b/>
                <w:bCs/>
                <w:sz w:val="22"/>
                <w:szCs w:val="22"/>
                <w:lang w:val="fr-FR"/>
              </w:rPr>
              <w:t>Remarques</w:t>
            </w:r>
          </w:p>
        </w:tc>
      </w:tr>
      <w:tr w:rsidR="008738C7" w:rsidRPr="00711D60" w14:paraId="4DB9EEEF" w14:textId="77777777" w:rsidTr="00644381">
        <w:trPr>
          <w:trHeight w:hRule="exact" w:val="573"/>
        </w:trPr>
        <w:tc>
          <w:tcPr>
            <w:tcW w:w="3934" w:type="dxa"/>
            <w:gridSpan w:val="2"/>
            <w:vMerge/>
          </w:tcPr>
          <w:p w14:paraId="3775E513" w14:textId="77777777" w:rsidR="008738C7" w:rsidRPr="00711D60" w:rsidRDefault="008738C7" w:rsidP="00644381">
            <w:pPr>
              <w:widowControl w:val="0"/>
              <w:autoSpaceDE w:val="0"/>
              <w:autoSpaceDN w:val="0"/>
              <w:adjustRightInd w:val="0"/>
              <w:rPr>
                <w:rFonts w:ascii="Cambria" w:hAnsi="Cambria" w:cs="Arial"/>
                <w:b/>
                <w:bCs/>
                <w:sz w:val="22"/>
                <w:szCs w:val="22"/>
                <w:lang w:val="fr-FR"/>
              </w:rPr>
            </w:pPr>
          </w:p>
        </w:tc>
        <w:tc>
          <w:tcPr>
            <w:tcW w:w="2126" w:type="dxa"/>
            <w:gridSpan w:val="2"/>
            <w:vAlign w:val="center"/>
          </w:tcPr>
          <w:p w14:paraId="40E1CCF4" w14:textId="77777777" w:rsidR="008738C7" w:rsidRPr="00711D60" w:rsidRDefault="008738C7" w:rsidP="00644381">
            <w:pPr>
              <w:widowControl w:val="0"/>
              <w:autoSpaceDE w:val="0"/>
              <w:autoSpaceDN w:val="0"/>
              <w:adjustRightInd w:val="0"/>
              <w:jc w:val="center"/>
              <w:rPr>
                <w:rFonts w:ascii="Cambria" w:hAnsi="Cambria" w:cs="Arial"/>
                <w:b/>
                <w:bCs/>
                <w:sz w:val="22"/>
                <w:szCs w:val="22"/>
                <w:lang w:val="fr-FR"/>
              </w:rPr>
            </w:pPr>
          </w:p>
        </w:tc>
        <w:tc>
          <w:tcPr>
            <w:tcW w:w="2126" w:type="dxa"/>
            <w:gridSpan w:val="4"/>
            <w:vAlign w:val="center"/>
          </w:tcPr>
          <w:p w14:paraId="31808D00" w14:textId="77777777" w:rsidR="008738C7" w:rsidRPr="00711D60" w:rsidRDefault="008738C7" w:rsidP="00644381">
            <w:pPr>
              <w:widowControl w:val="0"/>
              <w:autoSpaceDE w:val="0"/>
              <w:autoSpaceDN w:val="0"/>
              <w:adjustRightInd w:val="0"/>
              <w:jc w:val="center"/>
              <w:rPr>
                <w:rFonts w:ascii="Cambria" w:hAnsi="Cambria" w:cs="Arial"/>
                <w:b/>
                <w:bCs/>
                <w:sz w:val="22"/>
                <w:szCs w:val="22"/>
                <w:lang w:val="fr-FR"/>
              </w:rPr>
            </w:pPr>
          </w:p>
        </w:tc>
        <w:tc>
          <w:tcPr>
            <w:tcW w:w="2116" w:type="dxa"/>
            <w:vAlign w:val="center"/>
          </w:tcPr>
          <w:p w14:paraId="2BAE031B" w14:textId="77777777" w:rsidR="008738C7" w:rsidRPr="00711D60" w:rsidRDefault="008738C7" w:rsidP="00644381">
            <w:pPr>
              <w:widowControl w:val="0"/>
              <w:autoSpaceDE w:val="0"/>
              <w:autoSpaceDN w:val="0"/>
              <w:adjustRightInd w:val="0"/>
              <w:jc w:val="center"/>
              <w:rPr>
                <w:rFonts w:ascii="Cambria" w:hAnsi="Cambria" w:cs="Arial"/>
                <w:b/>
                <w:bCs/>
                <w:sz w:val="22"/>
                <w:szCs w:val="22"/>
                <w:lang w:val="fr-FR"/>
              </w:rPr>
            </w:pPr>
          </w:p>
        </w:tc>
      </w:tr>
      <w:tr w:rsidR="008738C7" w:rsidRPr="00711D60" w14:paraId="15E6C739" w14:textId="77777777" w:rsidTr="00644381">
        <w:trPr>
          <w:trHeight w:val="164"/>
        </w:trPr>
        <w:tc>
          <w:tcPr>
            <w:tcW w:w="10302" w:type="dxa"/>
            <w:gridSpan w:val="9"/>
          </w:tcPr>
          <w:p w14:paraId="711035A4" w14:textId="77777777" w:rsidR="008738C7" w:rsidRPr="00711D60" w:rsidRDefault="008738C7" w:rsidP="00644381">
            <w:pPr>
              <w:widowControl w:val="0"/>
              <w:autoSpaceDE w:val="0"/>
              <w:autoSpaceDN w:val="0"/>
              <w:adjustRightInd w:val="0"/>
              <w:rPr>
                <w:rFonts w:ascii="Cambria" w:hAnsi="Cambria" w:cs="Arial"/>
                <w:b/>
                <w:bCs/>
                <w:sz w:val="22"/>
                <w:szCs w:val="22"/>
                <w:lang w:val="fr-FR"/>
              </w:rPr>
            </w:pPr>
          </w:p>
        </w:tc>
      </w:tr>
      <w:tr w:rsidR="008738C7" w:rsidRPr="00E658BE" w14:paraId="625BC296" w14:textId="77777777" w:rsidTr="00644381">
        <w:trPr>
          <w:trHeight w:hRule="exact" w:val="854"/>
        </w:trPr>
        <w:tc>
          <w:tcPr>
            <w:tcW w:w="10302" w:type="dxa"/>
            <w:gridSpan w:val="9"/>
            <w:tcBorders>
              <w:bottom w:val="single" w:sz="4" w:space="0" w:color="auto"/>
            </w:tcBorders>
            <w:vAlign w:val="center"/>
          </w:tcPr>
          <w:p w14:paraId="517585E3" w14:textId="77777777" w:rsidR="008738C7" w:rsidRPr="00343649" w:rsidRDefault="008738C7" w:rsidP="00644381">
            <w:pPr>
              <w:widowControl w:val="0"/>
              <w:autoSpaceDE w:val="0"/>
              <w:autoSpaceDN w:val="0"/>
              <w:adjustRightInd w:val="0"/>
              <w:rPr>
                <w:rFonts w:ascii="Cambria" w:hAnsi="Cambria" w:cs="Arial"/>
                <w:b/>
                <w:bCs/>
                <w:sz w:val="22"/>
                <w:szCs w:val="22"/>
                <w:lang w:val="fr-FR"/>
              </w:rPr>
            </w:pPr>
            <w:r w:rsidRPr="00343649">
              <w:rPr>
                <w:rFonts w:ascii="Cambria" w:hAnsi="Cambria" w:cs="Arial"/>
                <w:b/>
                <w:bCs/>
                <w:sz w:val="22"/>
                <w:szCs w:val="22"/>
                <w:lang w:val="fr-FR"/>
              </w:rPr>
              <w:t>5. Historique des contrats et Commandes passés</w:t>
            </w:r>
          </w:p>
          <w:p w14:paraId="249E2770" w14:textId="592712AF" w:rsidR="008738C7" w:rsidRPr="00343649" w:rsidRDefault="008738C7" w:rsidP="00644381">
            <w:pPr>
              <w:widowControl w:val="0"/>
              <w:autoSpaceDE w:val="0"/>
              <w:autoSpaceDN w:val="0"/>
              <w:adjustRightInd w:val="0"/>
              <w:rPr>
                <w:rFonts w:ascii="Cambria" w:hAnsi="Cambria" w:cs="Arial"/>
                <w:bCs/>
                <w:i/>
                <w:sz w:val="22"/>
                <w:szCs w:val="22"/>
                <w:lang w:val="fr-FR"/>
              </w:rPr>
            </w:pPr>
            <w:r w:rsidRPr="00343649">
              <w:rPr>
                <w:rFonts w:ascii="Cambria" w:hAnsi="Cambria" w:cs="Arial"/>
                <w:bCs/>
                <w:i/>
                <w:sz w:val="22"/>
                <w:szCs w:val="22"/>
                <w:lang w:val="fr-FR"/>
              </w:rPr>
              <w:t>Faire la liste des principaux contrats d’achat ou commandes remportés par la société́ depuis deux (2) ans (202</w:t>
            </w:r>
            <w:r w:rsidR="003C5B84" w:rsidRPr="00343649">
              <w:rPr>
                <w:rFonts w:ascii="Cambria" w:hAnsi="Cambria" w:cs="Arial"/>
                <w:bCs/>
                <w:i/>
                <w:sz w:val="22"/>
                <w:szCs w:val="22"/>
                <w:lang w:val="fr-FR"/>
              </w:rPr>
              <w:t>3</w:t>
            </w:r>
            <w:r w:rsidRPr="00343649">
              <w:rPr>
                <w:rFonts w:ascii="Cambria" w:hAnsi="Cambria" w:cs="Arial"/>
                <w:bCs/>
                <w:i/>
                <w:sz w:val="22"/>
                <w:szCs w:val="22"/>
                <w:lang w:val="fr-FR"/>
              </w:rPr>
              <w:t xml:space="preserve">) dont le montant total est = ou &gt; à </w:t>
            </w:r>
            <w:r w:rsidR="003C5B84" w:rsidRPr="00343649">
              <w:rPr>
                <w:rFonts w:ascii="Cambria" w:hAnsi="Cambria" w:cs="Arial"/>
                <w:bCs/>
                <w:i/>
                <w:sz w:val="22"/>
                <w:szCs w:val="22"/>
                <w:lang w:val="fr-FR"/>
              </w:rPr>
              <w:t>15</w:t>
            </w:r>
            <w:r w:rsidRPr="00343649">
              <w:rPr>
                <w:rFonts w:ascii="Cambria" w:hAnsi="Cambria" w:cs="Arial"/>
                <w:bCs/>
                <w:i/>
                <w:sz w:val="22"/>
                <w:szCs w:val="22"/>
                <w:lang w:val="fr-FR"/>
              </w:rPr>
              <w:t xml:space="preserve">.000.000 </w:t>
            </w:r>
            <w:r w:rsidR="003C5B84" w:rsidRPr="00343649">
              <w:rPr>
                <w:rFonts w:ascii="Cambria" w:hAnsi="Cambria" w:cs="Arial"/>
                <w:bCs/>
                <w:i/>
                <w:sz w:val="22"/>
                <w:szCs w:val="22"/>
                <w:lang w:val="fr-FR"/>
              </w:rPr>
              <w:t>USD</w:t>
            </w:r>
          </w:p>
        </w:tc>
      </w:tr>
      <w:tr w:rsidR="008738C7" w:rsidRPr="00E658BE" w14:paraId="74018067" w14:textId="77777777" w:rsidTr="00644381">
        <w:trPr>
          <w:trHeight w:val="558"/>
        </w:trPr>
        <w:tc>
          <w:tcPr>
            <w:tcW w:w="4417" w:type="dxa"/>
            <w:gridSpan w:val="3"/>
            <w:shd w:val="clear" w:color="auto" w:fill="E6E6E6"/>
            <w:vAlign w:val="center"/>
          </w:tcPr>
          <w:p w14:paraId="7544D898" w14:textId="77777777" w:rsidR="008738C7" w:rsidRPr="00711D60" w:rsidRDefault="008738C7" w:rsidP="00644381">
            <w:pPr>
              <w:widowControl w:val="0"/>
              <w:autoSpaceDE w:val="0"/>
              <w:autoSpaceDN w:val="0"/>
              <w:adjustRightInd w:val="0"/>
              <w:rPr>
                <w:rFonts w:ascii="Cambria" w:hAnsi="Cambria" w:cs="Arial"/>
                <w:b/>
                <w:bCs/>
                <w:sz w:val="22"/>
                <w:szCs w:val="22"/>
                <w:lang w:val="fr-FR"/>
              </w:rPr>
            </w:pPr>
            <w:r w:rsidRPr="00711D60">
              <w:rPr>
                <w:rFonts w:ascii="Cambria" w:hAnsi="Cambria" w:cs="Arial"/>
                <w:b/>
                <w:bCs/>
                <w:sz w:val="22"/>
                <w:szCs w:val="22"/>
                <w:lang w:val="fr-FR"/>
              </w:rPr>
              <w:t>Nom du client</w:t>
            </w:r>
          </w:p>
        </w:tc>
        <w:tc>
          <w:tcPr>
            <w:tcW w:w="2430" w:type="dxa"/>
            <w:gridSpan w:val="2"/>
            <w:shd w:val="clear" w:color="auto" w:fill="E6E6E6"/>
            <w:vAlign w:val="center"/>
          </w:tcPr>
          <w:p w14:paraId="6D3632D5" w14:textId="77777777" w:rsidR="008738C7" w:rsidRPr="00711D60" w:rsidRDefault="008738C7" w:rsidP="00644381">
            <w:pPr>
              <w:widowControl w:val="0"/>
              <w:autoSpaceDE w:val="0"/>
              <w:autoSpaceDN w:val="0"/>
              <w:adjustRightInd w:val="0"/>
              <w:rPr>
                <w:rFonts w:ascii="Cambria" w:hAnsi="Cambria" w:cs="Arial"/>
                <w:b/>
                <w:bCs/>
                <w:sz w:val="22"/>
                <w:szCs w:val="22"/>
                <w:lang w:val="fr-FR"/>
              </w:rPr>
            </w:pPr>
            <w:r w:rsidRPr="00711D60">
              <w:rPr>
                <w:rFonts w:ascii="Cambria" w:hAnsi="Cambria" w:cs="Arial"/>
                <w:b/>
                <w:bCs/>
                <w:sz w:val="22"/>
                <w:szCs w:val="22"/>
                <w:lang w:val="fr-FR"/>
              </w:rPr>
              <w:t>Localisation</w:t>
            </w:r>
          </w:p>
        </w:tc>
        <w:tc>
          <w:tcPr>
            <w:tcW w:w="1181" w:type="dxa"/>
            <w:gridSpan w:val="2"/>
            <w:shd w:val="clear" w:color="auto" w:fill="E6E6E6"/>
            <w:vAlign w:val="center"/>
          </w:tcPr>
          <w:p w14:paraId="5348F9B5" w14:textId="77777777" w:rsidR="008738C7" w:rsidRPr="00711D60" w:rsidRDefault="008738C7" w:rsidP="00644381">
            <w:pPr>
              <w:widowControl w:val="0"/>
              <w:autoSpaceDE w:val="0"/>
              <w:autoSpaceDN w:val="0"/>
              <w:adjustRightInd w:val="0"/>
              <w:rPr>
                <w:rFonts w:ascii="Cambria" w:hAnsi="Cambria" w:cs="Arial"/>
                <w:b/>
                <w:bCs/>
                <w:sz w:val="22"/>
                <w:szCs w:val="22"/>
                <w:lang w:val="fr-FR"/>
              </w:rPr>
            </w:pPr>
            <w:r w:rsidRPr="00711D60">
              <w:rPr>
                <w:rFonts w:ascii="Cambria" w:hAnsi="Cambria" w:cs="Arial"/>
                <w:b/>
                <w:bCs/>
                <w:sz w:val="22"/>
                <w:szCs w:val="22"/>
                <w:lang w:val="fr-FR"/>
              </w:rPr>
              <w:t>Année</w:t>
            </w:r>
          </w:p>
        </w:tc>
        <w:tc>
          <w:tcPr>
            <w:tcW w:w="2274" w:type="dxa"/>
            <w:gridSpan w:val="2"/>
            <w:shd w:val="clear" w:color="auto" w:fill="E6E6E6"/>
            <w:vAlign w:val="center"/>
          </w:tcPr>
          <w:p w14:paraId="31A076FC" w14:textId="43EFEAA0" w:rsidR="008738C7" w:rsidRPr="00711D60" w:rsidRDefault="008738C7" w:rsidP="00644381">
            <w:pPr>
              <w:widowControl w:val="0"/>
              <w:autoSpaceDE w:val="0"/>
              <w:autoSpaceDN w:val="0"/>
              <w:adjustRightInd w:val="0"/>
              <w:rPr>
                <w:rFonts w:ascii="Cambria" w:hAnsi="Cambria" w:cs="Arial"/>
                <w:b/>
                <w:bCs/>
                <w:sz w:val="22"/>
                <w:szCs w:val="22"/>
                <w:lang w:val="fr-FR"/>
              </w:rPr>
            </w:pPr>
            <w:r w:rsidRPr="00711D60">
              <w:rPr>
                <w:rFonts w:ascii="Cambria" w:hAnsi="Cambria" w:cs="Arial"/>
                <w:b/>
                <w:bCs/>
                <w:sz w:val="22"/>
                <w:szCs w:val="22"/>
                <w:lang w:val="fr-FR"/>
              </w:rPr>
              <w:t xml:space="preserve">Montant du contrat / de la commande (en </w:t>
            </w:r>
            <w:r w:rsidR="00343649">
              <w:rPr>
                <w:rFonts w:ascii="Cambria" w:hAnsi="Cambria" w:cs="Arial"/>
                <w:b/>
                <w:bCs/>
                <w:sz w:val="22"/>
                <w:szCs w:val="22"/>
                <w:lang w:val="fr-FR"/>
              </w:rPr>
              <w:t>Gourde ou USD</w:t>
            </w:r>
            <w:r w:rsidRPr="00711D60">
              <w:rPr>
                <w:rFonts w:ascii="Cambria" w:hAnsi="Cambria" w:cs="Arial"/>
                <w:b/>
                <w:bCs/>
                <w:sz w:val="22"/>
                <w:szCs w:val="22"/>
                <w:lang w:val="fr-FR"/>
              </w:rPr>
              <w:t>)</w:t>
            </w:r>
          </w:p>
        </w:tc>
      </w:tr>
      <w:tr w:rsidR="008738C7" w:rsidRPr="00711D60" w14:paraId="3DF8207B" w14:textId="77777777" w:rsidTr="00644381">
        <w:trPr>
          <w:trHeight w:hRule="exact" w:val="624"/>
        </w:trPr>
        <w:tc>
          <w:tcPr>
            <w:tcW w:w="4417" w:type="dxa"/>
            <w:gridSpan w:val="3"/>
            <w:vAlign w:val="center"/>
          </w:tcPr>
          <w:p w14:paraId="78A7EDF8" w14:textId="77777777" w:rsidR="008738C7" w:rsidRPr="00711D60" w:rsidRDefault="008738C7" w:rsidP="00644381">
            <w:pPr>
              <w:widowControl w:val="0"/>
              <w:autoSpaceDE w:val="0"/>
              <w:autoSpaceDN w:val="0"/>
              <w:adjustRightInd w:val="0"/>
              <w:spacing w:before="120" w:after="240"/>
              <w:rPr>
                <w:rFonts w:ascii="Cambria" w:hAnsi="Cambria" w:cs="Arial"/>
                <w:b/>
                <w:bCs/>
                <w:sz w:val="22"/>
                <w:szCs w:val="22"/>
                <w:lang w:val="fr-FR"/>
              </w:rPr>
            </w:pPr>
            <w:r w:rsidRPr="00711D60">
              <w:rPr>
                <w:rFonts w:ascii="Cambria" w:hAnsi="Cambria" w:cs="Arial"/>
                <w:b/>
                <w:bCs/>
                <w:sz w:val="22"/>
                <w:szCs w:val="22"/>
                <w:lang w:val="fr-FR"/>
              </w:rPr>
              <w:t xml:space="preserve">1 - </w:t>
            </w:r>
          </w:p>
        </w:tc>
        <w:tc>
          <w:tcPr>
            <w:tcW w:w="2430" w:type="dxa"/>
            <w:gridSpan w:val="2"/>
            <w:vAlign w:val="center"/>
          </w:tcPr>
          <w:p w14:paraId="5D613B5A" w14:textId="77777777" w:rsidR="008738C7" w:rsidRPr="00711D60" w:rsidRDefault="008738C7" w:rsidP="00644381">
            <w:pPr>
              <w:widowControl w:val="0"/>
              <w:autoSpaceDE w:val="0"/>
              <w:autoSpaceDN w:val="0"/>
              <w:adjustRightInd w:val="0"/>
              <w:spacing w:before="120" w:after="240"/>
              <w:rPr>
                <w:rFonts w:ascii="Cambria" w:hAnsi="Cambria" w:cs="Arial"/>
                <w:b/>
                <w:bCs/>
                <w:sz w:val="22"/>
                <w:szCs w:val="22"/>
                <w:lang w:val="fr-FR"/>
              </w:rPr>
            </w:pPr>
          </w:p>
        </w:tc>
        <w:tc>
          <w:tcPr>
            <w:tcW w:w="1181" w:type="dxa"/>
            <w:gridSpan w:val="2"/>
            <w:vAlign w:val="center"/>
          </w:tcPr>
          <w:p w14:paraId="762EDA10" w14:textId="77777777" w:rsidR="008738C7" w:rsidRPr="00711D60" w:rsidRDefault="008738C7" w:rsidP="00644381">
            <w:pPr>
              <w:widowControl w:val="0"/>
              <w:autoSpaceDE w:val="0"/>
              <w:autoSpaceDN w:val="0"/>
              <w:adjustRightInd w:val="0"/>
              <w:spacing w:before="120" w:after="240"/>
              <w:rPr>
                <w:rFonts w:ascii="Cambria" w:hAnsi="Cambria" w:cs="Arial"/>
                <w:b/>
                <w:bCs/>
                <w:sz w:val="22"/>
                <w:szCs w:val="22"/>
                <w:lang w:val="fr-FR"/>
              </w:rPr>
            </w:pPr>
          </w:p>
        </w:tc>
        <w:tc>
          <w:tcPr>
            <w:tcW w:w="2274" w:type="dxa"/>
            <w:gridSpan w:val="2"/>
            <w:vAlign w:val="center"/>
          </w:tcPr>
          <w:p w14:paraId="7E708701" w14:textId="77777777" w:rsidR="008738C7" w:rsidRPr="00711D60" w:rsidRDefault="008738C7" w:rsidP="00644381">
            <w:pPr>
              <w:widowControl w:val="0"/>
              <w:autoSpaceDE w:val="0"/>
              <w:autoSpaceDN w:val="0"/>
              <w:adjustRightInd w:val="0"/>
              <w:spacing w:before="120" w:after="240"/>
              <w:rPr>
                <w:rFonts w:ascii="Cambria" w:hAnsi="Cambria" w:cs="Arial"/>
                <w:b/>
                <w:bCs/>
                <w:sz w:val="22"/>
                <w:szCs w:val="22"/>
                <w:lang w:val="fr-FR"/>
              </w:rPr>
            </w:pPr>
          </w:p>
        </w:tc>
      </w:tr>
      <w:tr w:rsidR="008738C7" w:rsidRPr="00711D60" w14:paraId="6A3068B9" w14:textId="77777777" w:rsidTr="00644381">
        <w:trPr>
          <w:trHeight w:hRule="exact" w:val="624"/>
        </w:trPr>
        <w:tc>
          <w:tcPr>
            <w:tcW w:w="4417" w:type="dxa"/>
            <w:gridSpan w:val="3"/>
            <w:vAlign w:val="center"/>
          </w:tcPr>
          <w:p w14:paraId="7302F6E8" w14:textId="77777777" w:rsidR="008738C7" w:rsidRPr="00711D60" w:rsidRDefault="008738C7" w:rsidP="00644381">
            <w:pPr>
              <w:widowControl w:val="0"/>
              <w:autoSpaceDE w:val="0"/>
              <w:autoSpaceDN w:val="0"/>
              <w:adjustRightInd w:val="0"/>
              <w:spacing w:before="120" w:after="240"/>
              <w:rPr>
                <w:rFonts w:ascii="Cambria" w:hAnsi="Cambria" w:cs="Arial"/>
                <w:b/>
                <w:bCs/>
                <w:sz w:val="22"/>
                <w:szCs w:val="22"/>
                <w:lang w:val="fr-FR"/>
              </w:rPr>
            </w:pPr>
            <w:r w:rsidRPr="00711D60">
              <w:rPr>
                <w:rFonts w:ascii="Cambria" w:hAnsi="Cambria" w:cs="Arial"/>
                <w:b/>
                <w:bCs/>
                <w:sz w:val="22"/>
                <w:szCs w:val="22"/>
                <w:lang w:val="fr-FR"/>
              </w:rPr>
              <w:t>2 -</w:t>
            </w:r>
          </w:p>
        </w:tc>
        <w:tc>
          <w:tcPr>
            <w:tcW w:w="2430" w:type="dxa"/>
            <w:gridSpan w:val="2"/>
            <w:vAlign w:val="center"/>
          </w:tcPr>
          <w:p w14:paraId="53C71585" w14:textId="77777777" w:rsidR="008738C7" w:rsidRPr="00711D60" w:rsidRDefault="008738C7" w:rsidP="00644381">
            <w:pPr>
              <w:widowControl w:val="0"/>
              <w:autoSpaceDE w:val="0"/>
              <w:autoSpaceDN w:val="0"/>
              <w:adjustRightInd w:val="0"/>
              <w:spacing w:before="120" w:after="240"/>
              <w:rPr>
                <w:rFonts w:ascii="Cambria" w:hAnsi="Cambria" w:cs="Arial"/>
                <w:b/>
                <w:bCs/>
                <w:sz w:val="22"/>
                <w:szCs w:val="22"/>
                <w:lang w:val="fr-FR"/>
              </w:rPr>
            </w:pPr>
          </w:p>
        </w:tc>
        <w:tc>
          <w:tcPr>
            <w:tcW w:w="1181" w:type="dxa"/>
            <w:gridSpan w:val="2"/>
            <w:vAlign w:val="center"/>
          </w:tcPr>
          <w:p w14:paraId="1791773F" w14:textId="77777777" w:rsidR="008738C7" w:rsidRPr="00711D60" w:rsidRDefault="008738C7" w:rsidP="00644381">
            <w:pPr>
              <w:widowControl w:val="0"/>
              <w:autoSpaceDE w:val="0"/>
              <w:autoSpaceDN w:val="0"/>
              <w:adjustRightInd w:val="0"/>
              <w:spacing w:before="120" w:after="240"/>
              <w:rPr>
                <w:rFonts w:ascii="Cambria" w:hAnsi="Cambria" w:cs="Arial"/>
                <w:b/>
                <w:bCs/>
                <w:sz w:val="22"/>
                <w:szCs w:val="22"/>
                <w:lang w:val="fr-FR"/>
              </w:rPr>
            </w:pPr>
          </w:p>
        </w:tc>
        <w:tc>
          <w:tcPr>
            <w:tcW w:w="2274" w:type="dxa"/>
            <w:gridSpan w:val="2"/>
            <w:vAlign w:val="center"/>
          </w:tcPr>
          <w:p w14:paraId="42985CE4" w14:textId="77777777" w:rsidR="008738C7" w:rsidRPr="00711D60" w:rsidRDefault="008738C7" w:rsidP="00644381">
            <w:pPr>
              <w:widowControl w:val="0"/>
              <w:autoSpaceDE w:val="0"/>
              <w:autoSpaceDN w:val="0"/>
              <w:adjustRightInd w:val="0"/>
              <w:spacing w:before="120" w:after="240"/>
              <w:rPr>
                <w:rFonts w:ascii="Cambria" w:hAnsi="Cambria" w:cs="Arial"/>
                <w:b/>
                <w:bCs/>
                <w:sz w:val="22"/>
                <w:szCs w:val="22"/>
                <w:lang w:val="fr-FR"/>
              </w:rPr>
            </w:pPr>
          </w:p>
        </w:tc>
      </w:tr>
      <w:tr w:rsidR="008738C7" w:rsidRPr="00711D60" w14:paraId="43D4233B" w14:textId="77777777" w:rsidTr="00644381">
        <w:trPr>
          <w:trHeight w:hRule="exact" w:val="624"/>
        </w:trPr>
        <w:tc>
          <w:tcPr>
            <w:tcW w:w="4417" w:type="dxa"/>
            <w:gridSpan w:val="3"/>
            <w:vAlign w:val="center"/>
          </w:tcPr>
          <w:p w14:paraId="5E2E6F80" w14:textId="77777777" w:rsidR="008738C7" w:rsidRPr="00711D60" w:rsidRDefault="008738C7" w:rsidP="00644381">
            <w:pPr>
              <w:widowControl w:val="0"/>
              <w:autoSpaceDE w:val="0"/>
              <w:autoSpaceDN w:val="0"/>
              <w:adjustRightInd w:val="0"/>
              <w:spacing w:before="120" w:after="240"/>
              <w:rPr>
                <w:rFonts w:ascii="Cambria" w:hAnsi="Cambria" w:cs="Arial"/>
                <w:b/>
                <w:bCs/>
                <w:sz w:val="22"/>
                <w:szCs w:val="22"/>
                <w:lang w:val="fr-FR"/>
              </w:rPr>
            </w:pPr>
            <w:r w:rsidRPr="00711D60">
              <w:rPr>
                <w:rFonts w:ascii="Cambria" w:hAnsi="Cambria" w:cs="Arial"/>
                <w:b/>
                <w:bCs/>
                <w:sz w:val="22"/>
                <w:szCs w:val="22"/>
                <w:lang w:val="fr-FR"/>
              </w:rPr>
              <w:t>3 -</w:t>
            </w:r>
          </w:p>
        </w:tc>
        <w:tc>
          <w:tcPr>
            <w:tcW w:w="2430" w:type="dxa"/>
            <w:gridSpan w:val="2"/>
            <w:vAlign w:val="center"/>
          </w:tcPr>
          <w:p w14:paraId="367869BA" w14:textId="77777777" w:rsidR="008738C7" w:rsidRPr="00711D60" w:rsidRDefault="008738C7" w:rsidP="00644381">
            <w:pPr>
              <w:widowControl w:val="0"/>
              <w:autoSpaceDE w:val="0"/>
              <w:autoSpaceDN w:val="0"/>
              <w:adjustRightInd w:val="0"/>
              <w:spacing w:before="120" w:after="240"/>
              <w:rPr>
                <w:rFonts w:ascii="Cambria" w:hAnsi="Cambria" w:cs="Arial"/>
                <w:b/>
                <w:bCs/>
                <w:sz w:val="22"/>
                <w:szCs w:val="22"/>
                <w:lang w:val="fr-FR"/>
              </w:rPr>
            </w:pPr>
          </w:p>
        </w:tc>
        <w:tc>
          <w:tcPr>
            <w:tcW w:w="1181" w:type="dxa"/>
            <w:gridSpan w:val="2"/>
            <w:vAlign w:val="center"/>
          </w:tcPr>
          <w:p w14:paraId="447CD172" w14:textId="77777777" w:rsidR="008738C7" w:rsidRPr="00711D60" w:rsidRDefault="008738C7" w:rsidP="00644381">
            <w:pPr>
              <w:widowControl w:val="0"/>
              <w:autoSpaceDE w:val="0"/>
              <w:autoSpaceDN w:val="0"/>
              <w:adjustRightInd w:val="0"/>
              <w:spacing w:before="120" w:after="240"/>
              <w:rPr>
                <w:rFonts w:ascii="Cambria" w:hAnsi="Cambria" w:cs="Arial"/>
                <w:b/>
                <w:bCs/>
                <w:sz w:val="22"/>
                <w:szCs w:val="22"/>
                <w:lang w:val="fr-FR"/>
              </w:rPr>
            </w:pPr>
          </w:p>
        </w:tc>
        <w:tc>
          <w:tcPr>
            <w:tcW w:w="2274" w:type="dxa"/>
            <w:gridSpan w:val="2"/>
            <w:vAlign w:val="center"/>
          </w:tcPr>
          <w:p w14:paraId="037BEA32" w14:textId="77777777" w:rsidR="008738C7" w:rsidRPr="00711D60" w:rsidRDefault="008738C7" w:rsidP="00644381">
            <w:pPr>
              <w:widowControl w:val="0"/>
              <w:autoSpaceDE w:val="0"/>
              <w:autoSpaceDN w:val="0"/>
              <w:adjustRightInd w:val="0"/>
              <w:spacing w:before="120" w:after="240"/>
              <w:rPr>
                <w:rFonts w:ascii="Cambria" w:hAnsi="Cambria" w:cs="Arial"/>
                <w:b/>
                <w:bCs/>
                <w:sz w:val="22"/>
                <w:szCs w:val="22"/>
                <w:lang w:val="fr-FR"/>
              </w:rPr>
            </w:pPr>
          </w:p>
        </w:tc>
      </w:tr>
      <w:tr w:rsidR="008738C7" w:rsidRPr="00711D60" w14:paraId="4CB8F752" w14:textId="77777777" w:rsidTr="00644381">
        <w:trPr>
          <w:trHeight w:hRule="exact" w:val="624"/>
        </w:trPr>
        <w:tc>
          <w:tcPr>
            <w:tcW w:w="4417" w:type="dxa"/>
            <w:gridSpan w:val="3"/>
            <w:vAlign w:val="center"/>
          </w:tcPr>
          <w:p w14:paraId="3C586893" w14:textId="77777777" w:rsidR="008738C7" w:rsidRPr="00711D60" w:rsidRDefault="008738C7" w:rsidP="00644381">
            <w:pPr>
              <w:widowControl w:val="0"/>
              <w:autoSpaceDE w:val="0"/>
              <w:autoSpaceDN w:val="0"/>
              <w:adjustRightInd w:val="0"/>
              <w:spacing w:before="120" w:after="240"/>
              <w:rPr>
                <w:rFonts w:ascii="Cambria" w:hAnsi="Cambria" w:cs="Arial"/>
                <w:b/>
                <w:bCs/>
                <w:sz w:val="22"/>
                <w:szCs w:val="22"/>
                <w:lang w:val="fr-FR"/>
              </w:rPr>
            </w:pPr>
            <w:r w:rsidRPr="00711D60">
              <w:rPr>
                <w:rFonts w:ascii="Cambria" w:hAnsi="Cambria" w:cs="Arial"/>
                <w:b/>
                <w:bCs/>
                <w:sz w:val="22"/>
                <w:szCs w:val="22"/>
                <w:lang w:val="fr-FR"/>
              </w:rPr>
              <w:lastRenderedPageBreak/>
              <w:t>4 -</w:t>
            </w:r>
          </w:p>
        </w:tc>
        <w:tc>
          <w:tcPr>
            <w:tcW w:w="2430" w:type="dxa"/>
            <w:gridSpan w:val="2"/>
            <w:vAlign w:val="center"/>
          </w:tcPr>
          <w:p w14:paraId="26B09696" w14:textId="77777777" w:rsidR="008738C7" w:rsidRPr="00711D60" w:rsidRDefault="008738C7" w:rsidP="00644381">
            <w:pPr>
              <w:widowControl w:val="0"/>
              <w:autoSpaceDE w:val="0"/>
              <w:autoSpaceDN w:val="0"/>
              <w:adjustRightInd w:val="0"/>
              <w:spacing w:before="120" w:after="240"/>
              <w:rPr>
                <w:rFonts w:ascii="Cambria" w:hAnsi="Cambria" w:cs="Arial"/>
                <w:b/>
                <w:bCs/>
                <w:sz w:val="22"/>
                <w:szCs w:val="22"/>
                <w:lang w:val="fr-FR"/>
              </w:rPr>
            </w:pPr>
          </w:p>
        </w:tc>
        <w:tc>
          <w:tcPr>
            <w:tcW w:w="1181" w:type="dxa"/>
            <w:gridSpan w:val="2"/>
            <w:vAlign w:val="center"/>
          </w:tcPr>
          <w:p w14:paraId="5F8DC165" w14:textId="77777777" w:rsidR="008738C7" w:rsidRPr="00711D60" w:rsidRDefault="008738C7" w:rsidP="00644381">
            <w:pPr>
              <w:widowControl w:val="0"/>
              <w:autoSpaceDE w:val="0"/>
              <w:autoSpaceDN w:val="0"/>
              <w:adjustRightInd w:val="0"/>
              <w:spacing w:before="120" w:after="240"/>
              <w:rPr>
                <w:rFonts w:ascii="Cambria" w:hAnsi="Cambria" w:cs="Arial"/>
                <w:b/>
                <w:bCs/>
                <w:sz w:val="22"/>
                <w:szCs w:val="22"/>
                <w:lang w:val="fr-FR"/>
              </w:rPr>
            </w:pPr>
          </w:p>
        </w:tc>
        <w:tc>
          <w:tcPr>
            <w:tcW w:w="2274" w:type="dxa"/>
            <w:gridSpan w:val="2"/>
            <w:vAlign w:val="center"/>
          </w:tcPr>
          <w:p w14:paraId="5C4135C7" w14:textId="77777777" w:rsidR="008738C7" w:rsidRPr="00711D60" w:rsidRDefault="008738C7" w:rsidP="00644381">
            <w:pPr>
              <w:widowControl w:val="0"/>
              <w:autoSpaceDE w:val="0"/>
              <w:autoSpaceDN w:val="0"/>
              <w:adjustRightInd w:val="0"/>
              <w:spacing w:before="120" w:after="240"/>
              <w:rPr>
                <w:rFonts w:ascii="Cambria" w:hAnsi="Cambria" w:cs="Arial"/>
                <w:b/>
                <w:bCs/>
                <w:sz w:val="22"/>
                <w:szCs w:val="22"/>
                <w:lang w:val="fr-FR"/>
              </w:rPr>
            </w:pPr>
          </w:p>
        </w:tc>
      </w:tr>
      <w:tr w:rsidR="008738C7" w:rsidRPr="00711D60" w14:paraId="666A6AA5" w14:textId="77777777" w:rsidTr="00644381">
        <w:trPr>
          <w:trHeight w:hRule="exact" w:val="624"/>
        </w:trPr>
        <w:tc>
          <w:tcPr>
            <w:tcW w:w="4417" w:type="dxa"/>
            <w:gridSpan w:val="3"/>
            <w:vAlign w:val="center"/>
          </w:tcPr>
          <w:p w14:paraId="6EF4F16F" w14:textId="77777777" w:rsidR="008738C7" w:rsidRPr="00711D60" w:rsidRDefault="008738C7" w:rsidP="00644381">
            <w:pPr>
              <w:widowControl w:val="0"/>
              <w:autoSpaceDE w:val="0"/>
              <w:autoSpaceDN w:val="0"/>
              <w:adjustRightInd w:val="0"/>
              <w:spacing w:before="120" w:after="240"/>
              <w:rPr>
                <w:rFonts w:ascii="Cambria" w:hAnsi="Cambria" w:cs="Arial"/>
                <w:b/>
                <w:bCs/>
                <w:sz w:val="22"/>
                <w:szCs w:val="22"/>
                <w:lang w:val="fr-FR"/>
              </w:rPr>
            </w:pPr>
            <w:r w:rsidRPr="00711D60">
              <w:rPr>
                <w:rFonts w:ascii="Cambria" w:hAnsi="Cambria" w:cs="Arial"/>
                <w:b/>
                <w:bCs/>
                <w:sz w:val="22"/>
                <w:szCs w:val="22"/>
                <w:lang w:val="fr-FR"/>
              </w:rPr>
              <w:t>5 -</w:t>
            </w:r>
          </w:p>
        </w:tc>
        <w:tc>
          <w:tcPr>
            <w:tcW w:w="2430" w:type="dxa"/>
            <w:gridSpan w:val="2"/>
            <w:vAlign w:val="center"/>
          </w:tcPr>
          <w:p w14:paraId="45DF17B3" w14:textId="77777777" w:rsidR="008738C7" w:rsidRPr="00711D60" w:rsidRDefault="008738C7" w:rsidP="00644381">
            <w:pPr>
              <w:widowControl w:val="0"/>
              <w:autoSpaceDE w:val="0"/>
              <w:autoSpaceDN w:val="0"/>
              <w:adjustRightInd w:val="0"/>
              <w:spacing w:before="120" w:after="240"/>
              <w:rPr>
                <w:rFonts w:ascii="Cambria" w:hAnsi="Cambria" w:cs="Arial"/>
                <w:b/>
                <w:bCs/>
                <w:sz w:val="22"/>
                <w:szCs w:val="22"/>
                <w:lang w:val="fr-FR"/>
              </w:rPr>
            </w:pPr>
          </w:p>
        </w:tc>
        <w:tc>
          <w:tcPr>
            <w:tcW w:w="1181" w:type="dxa"/>
            <w:gridSpan w:val="2"/>
            <w:vAlign w:val="center"/>
          </w:tcPr>
          <w:p w14:paraId="1A9D08EB" w14:textId="77777777" w:rsidR="008738C7" w:rsidRPr="00711D60" w:rsidRDefault="008738C7" w:rsidP="00644381">
            <w:pPr>
              <w:widowControl w:val="0"/>
              <w:autoSpaceDE w:val="0"/>
              <w:autoSpaceDN w:val="0"/>
              <w:adjustRightInd w:val="0"/>
              <w:spacing w:before="120" w:after="240"/>
              <w:rPr>
                <w:rFonts w:ascii="Cambria" w:hAnsi="Cambria" w:cs="Arial"/>
                <w:b/>
                <w:bCs/>
                <w:sz w:val="22"/>
                <w:szCs w:val="22"/>
                <w:lang w:val="fr-FR"/>
              </w:rPr>
            </w:pPr>
          </w:p>
        </w:tc>
        <w:tc>
          <w:tcPr>
            <w:tcW w:w="2274" w:type="dxa"/>
            <w:gridSpan w:val="2"/>
            <w:vAlign w:val="center"/>
          </w:tcPr>
          <w:p w14:paraId="156BDF83" w14:textId="77777777" w:rsidR="008738C7" w:rsidRPr="00711D60" w:rsidRDefault="008738C7" w:rsidP="00644381">
            <w:pPr>
              <w:widowControl w:val="0"/>
              <w:autoSpaceDE w:val="0"/>
              <w:autoSpaceDN w:val="0"/>
              <w:adjustRightInd w:val="0"/>
              <w:spacing w:before="120" w:after="240"/>
              <w:rPr>
                <w:rFonts w:ascii="Cambria" w:hAnsi="Cambria" w:cs="Arial"/>
                <w:b/>
                <w:bCs/>
                <w:sz w:val="22"/>
                <w:szCs w:val="22"/>
                <w:lang w:val="fr-FR"/>
              </w:rPr>
            </w:pPr>
          </w:p>
        </w:tc>
      </w:tr>
      <w:tr w:rsidR="008738C7" w:rsidRPr="00711D60" w14:paraId="161AC99E" w14:textId="77777777" w:rsidTr="00644381">
        <w:trPr>
          <w:trHeight w:hRule="exact" w:val="624"/>
        </w:trPr>
        <w:tc>
          <w:tcPr>
            <w:tcW w:w="4417" w:type="dxa"/>
            <w:gridSpan w:val="3"/>
            <w:vAlign w:val="center"/>
          </w:tcPr>
          <w:p w14:paraId="1B8A35C7" w14:textId="77777777" w:rsidR="008738C7" w:rsidRPr="00711D60" w:rsidRDefault="008738C7" w:rsidP="00644381">
            <w:pPr>
              <w:widowControl w:val="0"/>
              <w:autoSpaceDE w:val="0"/>
              <w:autoSpaceDN w:val="0"/>
              <w:adjustRightInd w:val="0"/>
              <w:spacing w:before="120" w:after="240"/>
              <w:rPr>
                <w:rFonts w:ascii="Cambria" w:hAnsi="Cambria" w:cs="Arial"/>
                <w:b/>
                <w:bCs/>
                <w:sz w:val="22"/>
                <w:szCs w:val="22"/>
                <w:lang w:val="fr-FR"/>
              </w:rPr>
            </w:pPr>
            <w:r w:rsidRPr="00711D60">
              <w:rPr>
                <w:rFonts w:ascii="Cambria" w:hAnsi="Cambria" w:cs="Arial"/>
                <w:b/>
                <w:bCs/>
                <w:sz w:val="22"/>
                <w:szCs w:val="22"/>
                <w:lang w:val="fr-FR"/>
              </w:rPr>
              <w:t>6 -</w:t>
            </w:r>
          </w:p>
        </w:tc>
        <w:tc>
          <w:tcPr>
            <w:tcW w:w="2430" w:type="dxa"/>
            <w:gridSpan w:val="2"/>
            <w:vAlign w:val="center"/>
          </w:tcPr>
          <w:p w14:paraId="203DD41C" w14:textId="77777777" w:rsidR="008738C7" w:rsidRPr="00711D60" w:rsidRDefault="008738C7" w:rsidP="00644381">
            <w:pPr>
              <w:widowControl w:val="0"/>
              <w:autoSpaceDE w:val="0"/>
              <w:autoSpaceDN w:val="0"/>
              <w:adjustRightInd w:val="0"/>
              <w:spacing w:before="120" w:after="240"/>
              <w:rPr>
                <w:rFonts w:ascii="Cambria" w:hAnsi="Cambria" w:cs="Arial"/>
                <w:b/>
                <w:bCs/>
                <w:sz w:val="22"/>
                <w:szCs w:val="22"/>
                <w:lang w:val="fr-FR"/>
              </w:rPr>
            </w:pPr>
          </w:p>
        </w:tc>
        <w:tc>
          <w:tcPr>
            <w:tcW w:w="1181" w:type="dxa"/>
            <w:gridSpan w:val="2"/>
            <w:vAlign w:val="center"/>
          </w:tcPr>
          <w:p w14:paraId="7EFEEE37" w14:textId="77777777" w:rsidR="008738C7" w:rsidRPr="00711D60" w:rsidRDefault="008738C7" w:rsidP="00644381">
            <w:pPr>
              <w:widowControl w:val="0"/>
              <w:autoSpaceDE w:val="0"/>
              <w:autoSpaceDN w:val="0"/>
              <w:adjustRightInd w:val="0"/>
              <w:spacing w:before="120" w:after="240"/>
              <w:rPr>
                <w:rFonts w:ascii="Cambria" w:hAnsi="Cambria" w:cs="Arial"/>
                <w:b/>
                <w:bCs/>
                <w:sz w:val="22"/>
                <w:szCs w:val="22"/>
                <w:lang w:val="fr-FR"/>
              </w:rPr>
            </w:pPr>
          </w:p>
        </w:tc>
        <w:tc>
          <w:tcPr>
            <w:tcW w:w="2274" w:type="dxa"/>
            <w:gridSpan w:val="2"/>
            <w:vAlign w:val="center"/>
          </w:tcPr>
          <w:p w14:paraId="1505AF17" w14:textId="77777777" w:rsidR="008738C7" w:rsidRPr="00711D60" w:rsidRDefault="008738C7" w:rsidP="00644381">
            <w:pPr>
              <w:widowControl w:val="0"/>
              <w:autoSpaceDE w:val="0"/>
              <w:autoSpaceDN w:val="0"/>
              <w:adjustRightInd w:val="0"/>
              <w:spacing w:before="120" w:after="240"/>
              <w:rPr>
                <w:rFonts w:ascii="Cambria" w:hAnsi="Cambria" w:cs="Arial"/>
                <w:b/>
                <w:bCs/>
                <w:sz w:val="22"/>
                <w:szCs w:val="22"/>
                <w:lang w:val="fr-FR"/>
              </w:rPr>
            </w:pPr>
          </w:p>
        </w:tc>
      </w:tr>
    </w:tbl>
    <w:p w14:paraId="1CB57816" w14:textId="77777777" w:rsidR="008738C7" w:rsidRPr="00711D60" w:rsidRDefault="008738C7" w:rsidP="008738C7">
      <w:pPr>
        <w:spacing w:line="360" w:lineRule="auto"/>
        <w:rPr>
          <w:rFonts w:ascii="Cambria" w:hAnsi="Cambria" w:cs="Arial"/>
          <w:lang w:val="fr-FR"/>
        </w:rPr>
      </w:pPr>
    </w:p>
    <w:p w14:paraId="5B6E6D2E" w14:textId="77777777" w:rsidR="008738C7" w:rsidRPr="00711D60" w:rsidRDefault="008738C7" w:rsidP="008738C7">
      <w:pPr>
        <w:spacing w:line="360" w:lineRule="auto"/>
        <w:rPr>
          <w:rFonts w:ascii="Cambria" w:hAnsi="Cambria" w:cs="Arial"/>
          <w:lang w:val="fr-FR"/>
        </w:rPr>
      </w:pPr>
    </w:p>
    <w:p w14:paraId="365F5A40" w14:textId="7DA323C7" w:rsidR="008738C7" w:rsidRPr="00711D60" w:rsidRDefault="008738C7" w:rsidP="00343649">
      <w:pPr>
        <w:spacing w:line="360" w:lineRule="auto"/>
        <w:jc w:val="both"/>
        <w:rPr>
          <w:rFonts w:ascii="Cambria" w:hAnsi="Cambria" w:cs="Arial"/>
          <w:sz w:val="22"/>
          <w:szCs w:val="22"/>
          <w:lang w:val="fr-FR"/>
        </w:rPr>
      </w:pPr>
      <w:r w:rsidRPr="00711D60">
        <w:rPr>
          <w:rFonts w:ascii="Cambria" w:hAnsi="Cambria" w:cs="Arial"/>
          <w:sz w:val="22"/>
          <w:szCs w:val="22"/>
          <w:lang w:val="fr-FR"/>
        </w:rPr>
        <w:t>Je soussigné</w:t>
      </w:r>
      <w:r w:rsidRPr="00343649">
        <w:rPr>
          <w:rFonts w:ascii="Cambria" w:hAnsi="Cambria" w:cs="Arial"/>
          <w:sz w:val="22"/>
          <w:szCs w:val="22"/>
          <w:lang w:val="fr-FR"/>
        </w:rPr>
        <w:t>,                                                                                         a</w:t>
      </w:r>
      <w:r w:rsidRPr="00711D60">
        <w:rPr>
          <w:rFonts w:ascii="Cambria" w:hAnsi="Cambria" w:cs="Arial"/>
          <w:sz w:val="22"/>
          <w:szCs w:val="22"/>
          <w:lang w:val="fr-FR"/>
        </w:rPr>
        <w:t>tteste être le représentant légal de cette société, que les informations fournies ci-dessus sont correctes et que je suis informé du fait que je serai tenu responsable de toute fausse information fournie.</w:t>
      </w:r>
      <w:r w:rsidRPr="00711D60">
        <w:rPr>
          <w:rFonts w:ascii="MS Mincho" w:eastAsia="MS Mincho" w:hAnsi="MS Mincho" w:cs="MS Mincho" w:hint="eastAsia"/>
          <w:sz w:val="22"/>
          <w:szCs w:val="22"/>
          <w:lang w:val="fr-FR"/>
        </w:rPr>
        <w:t> </w:t>
      </w:r>
      <w:r w:rsidRPr="00711D60">
        <w:rPr>
          <w:rFonts w:ascii="Cambria" w:hAnsi="Cambria" w:cs="Arial"/>
          <w:sz w:val="22"/>
          <w:szCs w:val="22"/>
          <w:lang w:val="fr-FR"/>
        </w:rPr>
        <w:t>Je d</w:t>
      </w:r>
      <w:r w:rsidRPr="00711D60">
        <w:rPr>
          <w:rFonts w:ascii="Cambria" w:hAnsi="Cambria" w:cs="Cambria"/>
          <w:sz w:val="22"/>
          <w:szCs w:val="22"/>
          <w:lang w:val="fr-FR"/>
        </w:rPr>
        <w:t>é</w:t>
      </w:r>
      <w:r w:rsidRPr="00711D60">
        <w:rPr>
          <w:rFonts w:ascii="Cambria" w:hAnsi="Cambria" w:cs="Arial"/>
          <w:sz w:val="22"/>
          <w:szCs w:val="22"/>
          <w:lang w:val="fr-FR"/>
        </w:rPr>
        <w:t>clare et atteste sur l</w:t>
      </w:r>
      <w:r w:rsidRPr="00711D60">
        <w:rPr>
          <w:rFonts w:ascii="Cambria" w:hAnsi="Cambria" w:cs="Cambria"/>
          <w:sz w:val="22"/>
          <w:szCs w:val="22"/>
          <w:lang w:val="fr-FR"/>
        </w:rPr>
        <w:t>’</w:t>
      </w:r>
      <w:r w:rsidRPr="00711D60">
        <w:rPr>
          <w:rFonts w:ascii="Cambria" w:hAnsi="Cambria" w:cs="Arial"/>
          <w:sz w:val="22"/>
          <w:szCs w:val="22"/>
          <w:lang w:val="fr-FR"/>
        </w:rPr>
        <w:t>honneur que les informations ci-dessus sont vraies et pr</w:t>
      </w:r>
      <w:r w:rsidRPr="00711D60">
        <w:rPr>
          <w:rFonts w:ascii="Cambria" w:hAnsi="Cambria" w:cs="Cambria"/>
          <w:sz w:val="22"/>
          <w:szCs w:val="22"/>
          <w:lang w:val="fr-FR"/>
        </w:rPr>
        <w:t>é</w:t>
      </w:r>
      <w:r w:rsidRPr="00711D60">
        <w:rPr>
          <w:rFonts w:ascii="Cambria" w:hAnsi="Cambria" w:cs="Arial"/>
          <w:sz w:val="22"/>
          <w:szCs w:val="22"/>
          <w:lang w:val="fr-FR"/>
        </w:rPr>
        <w:t xml:space="preserve">cises </w:t>
      </w:r>
      <w:r w:rsidRPr="00711D60">
        <w:rPr>
          <w:rFonts w:ascii="Cambria" w:hAnsi="Cambria" w:cs="Cambria"/>
          <w:sz w:val="22"/>
          <w:szCs w:val="22"/>
          <w:lang w:val="fr-FR"/>
        </w:rPr>
        <w:t>à</w:t>
      </w:r>
      <w:r w:rsidRPr="00711D60">
        <w:rPr>
          <w:rFonts w:ascii="Cambria" w:hAnsi="Cambria" w:cs="Arial"/>
          <w:sz w:val="22"/>
          <w:szCs w:val="22"/>
          <w:lang w:val="fr-FR"/>
        </w:rPr>
        <w:t xml:space="preserve"> ma connaissance. Je comprends et accepte que toute information fausse ou inexacte pourra conduire </w:t>
      </w:r>
      <w:r w:rsidRPr="00711D60">
        <w:rPr>
          <w:rFonts w:ascii="Cambria" w:hAnsi="Cambria" w:cs="Cambria"/>
          <w:sz w:val="22"/>
          <w:szCs w:val="22"/>
          <w:lang w:val="fr-FR"/>
        </w:rPr>
        <w:t>à</w:t>
      </w:r>
      <w:r w:rsidRPr="00711D60">
        <w:rPr>
          <w:rFonts w:ascii="Cambria" w:hAnsi="Cambria" w:cs="Arial"/>
          <w:sz w:val="22"/>
          <w:szCs w:val="22"/>
          <w:lang w:val="fr-FR"/>
        </w:rPr>
        <w:t xml:space="preserve"> l</w:t>
      </w:r>
      <w:r w:rsidRPr="00711D60">
        <w:rPr>
          <w:rFonts w:ascii="Cambria" w:hAnsi="Cambria" w:cs="Cambria"/>
          <w:sz w:val="22"/>
          <w:szCs w:val="22"/>
          <w:lang w:val="fr-FR"/>
        </w:rPr>
        <w:t>’</w:t>
      </w:r>
      <w:r w:rsidRPr="00711D60">
        <w:rPr>
          <w:rFonts w:ascii="Cambria" w:hAnsi="Cambria" w:cs="Arial"/>
          <w:sz w:val="22"/>
          <w:szCs w:val="22"/>
          <w:lang w:val="fr-FR"/>
        </w:rPr>
        <w:t xml:space="preserve">annulation de </w:t>
      </w:r>
      <w:r w:rsidR="003C5B84" w:rsidRPr="00711D60">
        <w:rPr>
          <w:rFonts w:ascii="Cambria" w:hAnsi="Cambria" w:cs="Arial"/>
          <w:sz w:val="22"/>
          <w:szCs w:val="22"/>
          <w:lang w:val="fr-FR"/>
        </w:rPr>
        <w:t xml:space="preserve">mon /mes </w:t>
      </w:r>
      <w:r w:rsidRPr="00711D60">
        <w:rPr>
          <w:rFonts w:ascii="Cambria" w:hAnsi="Cambria" w:cs="Arial"/>
          <w:sz w:val="22"/>
          <w:szCs w:val="22"/>
          <w:lang w:val="fr-FR"/>
        </w:rPr>
        <w:t>offre</w:t>
      </w:r>
      <w:r w:rsidR="003C5B84" w:rsidRPr="00711D60">
        <w:rPr>
          <w:rFonts w:ascii="Cambria" w:hAnsi="Cambria" w:cs="Arial"/>
          <w:sz w:val="22"/>
          <w:szCs w:val="22"/>
          <w:lang w:val="fr-FR"/>
        </w:rPr>
        <w:t>s</w:t>
      </w:r>
      <w:r w:rsidRPr="00711D60">
        <w:rPr>
          <w:rFonts w:ascii="Cambria" w:hAnsi="Cambria" w:cs="Arial"/>
          <w:sz w:val="22"/>
          <w:szCs w:val="22"/>
          <w:lang w:val="fr-FR"/>
        </w:rPr>
        <w:t xml:space="preserve"> </w:t>
      </w:r>
      <w:r w:rsidR="00EC30EB" w:rsidRPr="00711D60">
        <w:rPr>
          <w:rFonts w:ascii="Cambria" w:hAnsi="Cambria" w:cs="Arial"/>
          <w:sz w:val="22"/>
          <w:szCs w:val="22"/>
          <w:lang w:val="fr-FR"/>
        </w:rPr>
        <w:t xml:space="preserve">de marchés </w:t>
      </w:r>
      <w:r w:rsidRPr="00711D60">
        <w:rPr>
          <w:rFonts w:ascii="Cambria" w:hAnsi="Cambria" w:cs="Arial"/>
          <w:sz w:val="22"/>
          <w:szCs w:val="22"/>
          <w:lang w:val="fr-FR"/>
        </w:rPr>
        <w:t>faite, même si celle-ci est découverte ultérieurement.</w:t>
      </w:r>
    </w:p>
    <w:p w14:paraId="0316093E" w14:textId="77777777" w:rsidR="008738C7" w:rsidRPr="00711D60" w:rsidRDefault="008738C7" w:rsidP="008738C7">
      <w:pPr>
        <w:widowControl w:val="0"/>
        <w:autoSpaceDE w:val="0"/>
        <w:autoSpaceDN w:val="0"/>
        <w:adjustRightInd w:val="0"/>
        <w:spacing w:after="240" w:line="360" w:lineRule="auto"/>
        <w:rPr>
          <w:rFonts w:ascii="Cambria" w:hAnsi="Cambria" w:cs="Arial"/>
          <w:sz w:val="22"/>
          <w:szCs w:val="22"/>
          <w:lang w:val="fr-FR"/>
        </w:rPr>
      </w:pPr>
    </w:p>
    <w:p w14:paraId="7F6D47A4" w14:textId="77777777" w:rsidR="008738C7" w:rsidRPr="00711D60" w:rsidRDefault="008738C7" w:rsidP="008738C7">
      <w:pPr>
        <w:widowControl w:val="0"/>
        <w:autoSpaceDE w:val="0"/>
        <w:autoSpaceDN w:val="0"/>
        <w:adjustRightInd w:val="0"/>
        <w:spacing w:after="240" w:line="360" w:lineRule="auto"/>
        <w:rPr>
          <w:rFonts w:ascii="Cambria" w:hAnsi="Cambria" w:cs="Arial"/>
          <w:sz w:val="22"/>
          <w:szCs w:val="22"/>
          <w:lang w:val="fr-FR"/>
        </w:rPr>
      </w:pPr>
      <w:r w:rsidRPr="00711D60">
        <w:rPr>
          <w:rFonts w:ascii="Cambria" w:hAnsi="Cambria" w:cs="Arial"/>
          <w:sz w:val="22"/>
          <w:szCs w:val="22"/>
          <w:lang w:val="fr-FR"/>
        </w:rPr>
        <w:t xml:space="preserve">Nom : ____________________________ </w:t>
      </w:r>
      <w:r w:rsidRPr="00711D60">
        <w:rPr>
          <w:rFonts w:ascii="Cambria" w:hAnsi="Cambria" w:cs="Arial"/>
          <w:sz w:val="22"/>
          <w:szCs w:val="22"/>
          <w:lang w:val="fr-FR"/>
        </w:rPr>
        <w:tab/>
      </w:r>
      <w:r w:rsidRPr="00711D60">
        <w:rPr>
          <w:rFonts w:ascii="Cambria" w:hAnsi="Cambria" w:cs="Arial"/>
          <w:sz w:val="22"/>
          <w:szCs w:val="22"/>
          <w:lang w:val="fr-FR"/>
        </w:rPr>
        <w:tab/>
        <w:t xml:space="preserve">Poste : _______________________ </w:t>
      </w:r>
    </w:p>
    <w:p w14:paraId="3F22E42C" w14:textId="77777777" w:rsidR="008738C7" w:rsidRPr="00711D60" w:rsidRDefault="008738C7" w:rsidP="008738C7">
      <w:pPr>
        <w:widowControl w:val="0"/>
        <w:autoSpaceDE w:val="0"/>
        <w:autoSpaceDN w:val="0"/>
        <w:adjustRightInd w:val="0"/>
        <w:spacing w:after="240" w:line="360" w:lineRule="auto"/>
        <w:rPr>
          <w:rFonts w:ascii="Cambria" w:hAnsi="Cambria" w:cs="Arial"/>
          <w:sz w:val="22"/>
          <w:szCs w:val="22"/>
          <w:lang w:val="fr-FR"/>
        </w:rPr>
      </w:pPr>
    </w:p>
    <w:p w14:paraId="38984F57" w14:textId="77777777" w:rsidR="008738C7" w:rsidRPr="00711D60" w:rsidRDefault="008738C7" w:rsidP="008738C7">
      <w:pPr>
        <w:widowControl w:val="0"/>
        <w:autoSpaceDE w:val="0"/>
        <w:autoSpaceDN w:val="0"/>
        <w:adjustRightInd w:val="0"/>
        <w:rPr>
          <w:rFonts w:ascii="Cambria" w:hAnsi="Cambria" w:cs="Arial"/>
          <w:sz w:val="22"/>
          <w:szCs w:val="22"/>
          <w:lang w:val="fr-FR"/>
        </w:rPr>
      </w:pPr>
      <w:r w:rsidRPr="00711D60">
        <w:rPr>
          <w:rFonts w:ascii="Cambria" w:hAnsi="Cambria" w:cs="Arial"/>
          <w:sz w:val="22"/>
          <w:szCs w:val="22"/>
          <w:lang w:val="fr-FR"/>
        </w:rPr>
        <w:t>Signature : _________________________</w:t>
      </w:r>
      <w:r w:rsidRPr="00711D60">
        <w:rPr>
          <w:rFonts w:ascii="Cambria" w:hAnsi="Cambria" w:cs="Arial"/>
          <w:sz w:val="22"/>
          <w:szCs w:val="22"/>
          <w:lang w:val="fr-FR"/>
        </w:rPr>
        <w:tab/>
      </w:r>
      <w:r w:rsidRPr="00711D60">
        <w:rPr>
          <w:rFonts w:ascii="Cambria" w:hAnsi="Cambria" w:cs="Arial"/>
          <w:sz w:val="22"/>
          <w:szCs w:val="22"/>
          <w:lang w:val="fr-FR"/>
        </w:rPr>
        <w:tab/>
        <w:t>Date : ________________________</w:t>
      </w:r>
    </w:p>
    <w:p w14:paraId="462890E6" w14:textId="77777777" w:rsidR="008738C7" w:rsidRPr="00711D60" w:rsidRDefault="008738C7" w:rsidP="008738C7">
      <w:pPr>
        <w:widowControl w:val="0"/>
        <w:autoSpaceDE w:val="0"/>
        <w:autoSpaceDN w:val="0"/>
        <w:adjustRightInd w:val="0"/>
        <w:spacing w:after="240" w:line="360" w:lineRule="auto"/>
        <w:rPr>
          <w:rFonts w:ascii="Cambria" w:hAnsi="Cambria" w:cs="Arial"/>
          <w:lang w:val="fr-FR"/>
        </w:rPr>
      </w:pPr>
      <w:r w:rsidRPr="00711D60">
        <w:rPr>
          <w:rFonts w:ascii="Cambria" w:hAnsi="Cambria" w:cs="Arial"/>
          <w:lang w:val="fr-FR"/>
        </w:rPr>
        <w:t>&amp; Tampon :</w:t>
      </w:r>
      <w:r w:rsidRPr="00711D60">
        <w:rPr>
          <w:rFonts w:ascii="Cambria" w:hAnsi="Cambria" w:cs="Arial"/>
          <w:lang w:val="fr-FR"/>
        </w:rPr>
        <w:tab/>
      </w:r>
    </w:p>
    <w:p w14:paraId="1D4BAEA9" w14:textId="77777777" w:rsidR="008738C7" w:rsidRPr="00711D60" w:rsidRDefault="008738C7" w:rsidP="008738C7">
      <w:pPr>
        <w:rPr>
          <w:rFonts w:ascii="Cambria" w:hAnsi="Cambria" w:cs="Arial"/>
          <w:b/>
          <w:bCs/>
          <w:lang w:val="fr-FR"/>
        </w:rPr>
      </w:pPr>
    </w:p>
    <w:p w14:paraId="7B783A78" w14:textId="77777777" w:rsidR="008738C7" w:rsidRPr="00711D60" w:rsidRDefault="008738C7" w:rsidP="008738C7">
      <w:pPr>
        <w:rPr>
          <w:rFonts w:ascii="Cambria" w:hAnsi="Cambria" w:cs="Arial"/>
          <w:b/>
          <w:bCs/>
          <w:lang w:val="fr-FR"/>
        </w:rPr>
      </w:pPr>
    </w:p>
    <w:p w14:paraId="4E680CD2" w14:textId="77777777" w:rsidR="008738C7" w:rsidRPr="00711D60" w:rsidRDefault="008738C7" w:rsidP="008738C7">
      <w:pPr>
        <w:widowControl w:val="0"/>
        <w:autoSpaceDE w:val="0"/>
        <w:autoSpaceDN w:val="0"/>
        <w:adjustRightInd w:val="0"/>
        <w:spacing w:after="240"/>
        <w:rPr>
          <w:rFonts w:ascii="Cambria" w:hAnsi="Cambria" w:cs="Arial"/>
          <w:b/>
          <w:bCs/>
          <w:lang w:val="fr-FR"/>
        </w:rPr>
      </w:pPr>
    </w:p>
    <w:p w14:paraId="08C0BE9E" w14:textId="77777777" w:rsidR="008738C7" w:rsidRPr="00711D60" w:rsidRDefault="008738C7" w:rsidP="008738C7">
      <w:pPr>
        <w:widowControl w:val="0"/>
        <w:autoSpaceDE w:val="0"/>
        <w:autoSpaceDN w:val="0"/>
        <w:adjustRightInd w:val="0"/>
        <w:spacing w:after="240"/>
        <w:rPr>
          <w:rFonts w:ascii="Cambria" w:hAnsi="Cambria" w:cs="Arial"/>
          <w:b/>
          <w:bCs/>
          <w:lang w:val="fr-FR"/>
        </w:rPr>
      </w:pPr>
    </w:p>
    <w:p w14:paraId="655D5D35" w14:textId="77777777" w:rsidR="008738C7" w:rsidRPr="00711D60" w:rsidRDefault="008738C7" w:rsidP="008738C7">
      <w:pPr>
        <w:widowControl w:val="0"/>
        <w:autoSpaceDE w:val="0"/>
        <w:autoSpaceDN w:val="0"/>
        <w:adjustRightInd w:val="0"/>
        <w:spacing w:after="240"/>
        <w:rPr>
          <w:rFonts w:ascii="Cambria" w:hAnsi="Cambria" w:cs="Arial"/>
          <w:b/>
          <w:bCs/>
          <w:lang w:val="fr-FR"/>
        </w:rPr>
      </w:pPr>
    </w:p>
    <w:p w14:paraId="49CDA1BB" w14:textId="77777777" w:rsidR="008738C7" w:rsidRPr="00711D60" w:rsidRDefault="008738C7" w:rsidP="008738C7">
      <w:pPr>
        <w:widowControl w:val="0"/>
        <w:autoSpaceDE w:val="0"/>
        <w:autoSpaceDN w:val="0"/>
        <w:adjustRightInd w:val="0"/>
        <w:spacing w:after="240"/>
        <w:rPr>
          <w:rFonts w:ascii="Cambria" w:hAnsi="Cambria" w:cs="Arial"/>
          <w:lang w:val="fr-FR"/>
        </w:rPr>
      </w:pPr>
      <w:r w:rsidRPr="00711D60">
        <w:rPr>
          <w:rFonts w:ascii="Cambria" w:hAnsi="Cambria" w:cs="Arial"/>
          <w:b/>
          <w:bCs/>
          <w:lang w:val="fr-FR"/>
        </w:rPr>
        <w:t xml:space="preserve"> </w:t>
      </w:r>
    </w:p>
    <w:p w14:paraId="70C256DA" w14:textId="77777777" w:rsidR="008738C7" w:rsidRPr="00711D60" w:rsidRDefault="008738C7" w:rsidP="008738C7">
      <w:pPr>
        <w:rPr>
          <w:rFonts w:ascii="Cambria" w:hAnsi="Cambria" w:cs="Arial"/>
          <w:lang w:val="fr-FR"/>
        </w:rPr>
      </w:pPr>
    </w:p>
    <w:p w14:paraId="4C728260" w14:textId="416C80E2" w:rsidR="008738C7" w:rsidRPr="00711D60" w:rsidRDefault="008738C7" w:rsidP="00C046A2">
      <w:pPr>
        <w:rPr>
          <w:rFonts w:ascii="Cambria" w:hAnsi="Cambria" w:cs="Arial"/>
          <w:b/>
          <w:bCs/>
          <w:color w:val="000000"/>
          <w:sz w:val="24"/>
          <w:szCs w:val="24"/>
          <w:lang w:val="fr-FR"/>
        </w:rPr>
      </w:pPr>
      <w:r w:rsidRPr="00711D60">
        <w:rPr>
          <w:rFonts w:ascii="Cambria" w:hAnsi="Cambria" w:cs="Arial"/>
          <w:b/>
          <w:bCs/>
          <w:color w:val="000000"/>
          <w:sz w:val="24"/>
          <w:szCs w:val="24"/>
          <w:lang w:val="fr-FR"/>
        </w:rPr>
        <w:br w:type="page"/>
      </w:r>
    </w:p>
    <w:p w14:paraId="7624615E" w14:textId="1BA407AA" w:rsidR="008E75BB" w:rsidRPr="00711D60" w:rsidRDefault="008738C7" w:rsidP="00C046A2">
      <w:pPr>
        <w:jc w:val="center"/>
        <w:rPr>
          <w:rFonts w:ascii="Cambria" w:hAnsi="Cambria" w:cs="Arial"/>
          <w:b/>
          <w:noProof/>
          <w:color w:val="000000"/>
          <w:sz w:val="36"/>
          <w:szCs w:val="36"/>
          <w:lang w:val="fr-FR"/>
        </w:rPr>
      </w:pPr>
      <w:bookmarkStart w:id="51" w:name="_Toc479366423"/>
      <w:bookmarkStart w:id="52" w:name="_Hlk210997360"/>
      <w:r w:rsidRPr="00711D60">
        <w:rPr>
          <w:rFonts w:ascii="Cambria" w:hAnsi="Cambria" w:cs="Arial"/>
          <w:b/>
          <w:noProof/>
          <w:color w:val="000000"/>
          <w:sz w:val="36"/>
          <w:szCs w:val="36"/>
          <w:lang w:val="fr-FR"/>
        </w:rPr>
        <w:lastRenderedPageBreak/>
        <w:t>Annexe</w:t>
      </w:r>
      <w:r w:rsidR="00C046A2" w:rsidRPr="00711D60">
        <w:rPr>
          <w:rFonts w:ascii="Cambria" w:hAnsi="Cambria" w:cs="Arial"/>
          <w:b/>
          <w:noProof/>
          <w:color w:val="000000"/>
          <w:sz w:val="36"/>
          <w:szCs w:val="36"/>
          <w:lang w:val="fr-FR"/>
        </w:rPr>
        <w:t>.</w:t>
      </w:r>
      <w:r w:rsidRPr="00711D60">
        <w:rPr>
          <w:rFonts w:ascii="Cambria" w:hAnsi="Cambria" w:cs="Arial"/>
          <w:b/>
          <w:noProof/>
          <w:color w:val="000000"/>
          <w:sz w:val="36"/>
          <w:szCs w:val="36"/>
          <w:lang w:val="fr-FR"/>
        </w:rPr>
        <w:t xml:space="preserve"> </w:t>
      </w:r>
      <w:r w:rsidR="00581D34" w:rsidRPr="00711D60">
        <w:rPr>
          <w:rFonts w:ascii="Cambria" w:hAnsi="Cambria" w:cs="Arial"/>
          <w:b/>
          <w:noProof/>
          <w:color w:val="000000"/>
          <w:sz w:val="36"/>
          <w:szCs w:val="36"/>
          <w:lang w:val="fr-FR"/>
        </w:rPr>
        <w:t>F</w:t>
      </w:r>
      <w:r w:rsidRPr="00711D60">
        <w:rPr>
          <w:rFonts w:ascii="Cambria" w:hAnsi="Cambria" w:cs="Arial"/>
          <w:b/>
          <w:noProof/>
          <w:color w:val="000000"/>
          <w:sz w:val="36"/>
          <w:szCs w:val="36"/>
          <w:lang w:val="fr-FR"/>
        </w:rPr>
        <w:t xml:space="preserve"> </w:t>
      </w:r>
    </w:p>
    <w:p w14:paraId="3B588DB5" w14:textId="77777777" w:rsidR="00C046A2" w:rsidRPr="00711D60" w:rsidRDefault="00C046A2" w:rsidP="00711D60">
      <w:pPr>
        <w:rPr>
          <w:rFonts w:ascii="Cambria" w:hAnsi="Cambria" w:cs="Arial"/>
          <w:bCs/>
          <w:noProof/>
          <w:color w:val="000000"/>
          <w:sz w:val="28"/>
          <w:szCs w:val="28"/>
          <w:lang w:val="fr-FR"/>
        </w:rPr>
      </w:pPr>
    </w:p>
    <w:p w14:paraId="0DB75211" w14:textId="6577ADEF" w:rsidR="008738C7" w:rsidRPr="00711D60" w:rsidRDefault="008738C7" w:rsidP="009F3205">
      <w:pPr>
        <w:jc w:val="center"/>
        <w:rPr>
          <w:rFonts w:ascii="Cambria" w:hAnsi="Cambria" w:cs="Arial"/>
          <w:b/>
          <w:noProof/>
          <w:color w:val="000000"/>
          <w:sz w:val="28"/>
          <w:szCs w:val="28"/>
          <w:lang w:val="fr-FR"/>
        </w:rPr>
      </w:pPr>
      <w:r w:rsidRPr="00711D60">
        <w:rPr>
          <w:rFonts w:ascii="Cambria" w:hAnsi="Cambria" w:cs="Arial"/>
          <w:b/>
          <w:noProof/>
          <w:color w:val="000000"/>
          <w:sz w:val="28"/>
          <w:szCs w:val="28"/>
          <w:lang w:val="fr-FR"/>
        </w:rPr>
        <w:t>Modèle de déclaration de non-exclusion</w:t>
      </w:r>
      <w:bookmarkEnd w:id="51"/>
    </w:p>
    <w:p w14:paraId="668292D6" w14:textId="77777777" w:rsidR="00C046A2" w:rsidRPr="00711D60" w:rsidRDefault="00C046A2" w:rsidP="009F3205">
      <w:pPr>
        <w:jc w:val="center"/>
        <w:rPr>
          <w:rFonts w:ascii="Cambria" w:hAnsi="Cambria" w:cs="Arial"/>
          <w:b/>
          <w:bCs/>
          <w:color w:val="000000"/>
          <w:sz w:val="28"/>
          <w:szCs w:val="28"/>
          <w:lang w:val="fr-FR"/>
        </w:rPr>
      </w:pPr>
    </w:p>
    <w:bookmarkEnd w:id="52"/>
    <w:p w14:paraId="11AC5500" w14:textId="77777777" w:rsidR="00C046A2" w:rsidRPr="00711D60" w:rsidRDefault="00C046A2" w:rsidP="008738C7">
      <w:pPr>
        <w:pStyle w:val="Commentaire"/>
        <w:rPr>
          <w:rFonts w:ascii="Cambria" w:hAnsi="Cambria" w:cs="Arial"/>
          <w:b/>
          <w:lang w:val="fr-FR"/>
        </w:rPr>
      </w:pPr>
    </w:p>
    <w:p w14:paraId="4B82A320" w14:textId="1B459587" w:rsidR="008738C7" w:rsidRPr="00711D60" w:rsidRDefault="008738C7" w:rsidP="00C046A2">
      <w:pPr>
        <w:pStyle w:val="Commentaire"/>
        <w:rPr>
          <w:rFonts w:ascii="Cambria" w:hAnsi="Cambria" w:cs="Arial"/>
          <w:b/>
          <w:i/>
          <w:sz w:val="24"/>
          <w:szCs w:val="24"/>
          <w:lang w:val="fr-FR"/>
        </w:rPr>
      </w:pPr>
      <w:r w:rsidRPr="00711D60">
        <w:rPr>
          <w:rFonts w:ascii="Cambria" w:hAnsi="Cambria" w:cs="Arial"/>
          <w:b/>
          <w:i/>
          <w:sz w:val="24"/>
          <w:szCs w:val="24"/>
          <w:lang w:val="fr-FR"/>
        </w:rPr>
        <w:t>À soumettre sur papier à en-tête de l'entité juridique concernée</w:t>
      </w:r>
    </w:p>
    <w:p w14:paraId="6DB8E7AA" w14:textId="77777777" w:rsidR="008738C7" w:rsidRPr="00711D60" w:rsidRDefault="008738C7" w:rsidP="008738C7">
      <w:pPr>
        <w:spacing w:before="120" w:after="120"/>
        <w:jc w:val="both"/>
        <w:rPr>
          <w:rFonts w:ascii="Cambria" w:hAnsi="Cambria" w:cs="Arial"/>
          <w:sz w:val="24"/>
          <w:szCs w:val="24"/>
          <w:lang w:val="fr-FR"/>
        </w:rPr>
      </w:pPr>
      <w:r w:rsidRPr="00711D60">
        <w:rPr>
          <w:rFonts w:ascii="Cambria" w:hAnsi="Cambria" w:cs="Arial"/>
          <w:sz w:val="24"/>
          <w:szCs w:val="24"/>
          <w:lang w:val="fr-FR"/>
        </w:rPr>
        <w:t xml:space="preserve">Je, soussigné(e) [nom], [fonction], déclare sur l’honneur que la société [nom] et les membres de son Conseil d’Administration [liste] n’ont jamais été dans une ou plusieurs des situations suivantes : </w:t>
      </w:r>
    </w:p>
    <w:p w14:paraId="699C4F9A" w14:textId="77777777" w:rsidR="008738C7" w:rsidRPr="00711D60" w:rsidRDefault="008738C7" w:rsidP="008738C7">
      <w:pPr>
        <w:spacing w:before="120" w:after="120"/>
        <w:jc w:val="both"/>
        <w:rPr>
          <w:rFonts w:ascii="Cambria" w:hAnsi="Cambria" w:cs="Arial"/>
          <w:sz w:val="24"/>
          <w:szCs w:val="24"/>
          <w:lang w:val="fr-FR"/>
        </w:rPr>
      </w:pPr>
      <w:r w:rsidRPr="00711D60">
        <w:rPr>
          <w:rFonts w:ascii="Cambria" w:hAnsi="Cambria" w:cs="Arial"/>
          <w:sz w:val="24"/>
          <w:szCs w:val="24"/>
          <w:lang w:val="fr-FR"/>
        </w:rPr>
        <w:t xml:space="preserve">Seront exclus de la participation à une procédure de passation de marché, les candidats ou soumissionnaires qui : </w:t>
      </w:r>
    </w:p>
    <w:p w14:paraId="2CA6C80C" w14:textId="77777777" w:rsidR="008738C7" w:rsidRPr="00711D60" w:rsidRDefault="008738C7" w:rsidP="00A64991">
      <w:pPr>
        <w:numPr>
          <w:ilvl w:val="0"/>
          <w:numId w:val="9"/>
        </w:numPr>
        <w:spacing w:before="120" w:after="120"/>
        <w:jc w:val="both"/>
        <w:rPr>
          <w:rFonts w:ascii="Cambria" w:hAnsi="Cambria" w:cs="Arial"/>
          <w:sz w:val="24"/>
          <w:szCs w:val="24"/>
          <w:lang w:val="fr-FR"/>
        </w:rPr>
      </w:pPr>
      <w:r w:rsidRPr="00711D60">
        <w:rPr>
          <w:rFonts w:ascii="Cambria" w:hAnsi="Cambria" w:cs="Arial"/>
          <w:sz w:val="24"/>
          <w:szCs w:val="24"/>
          <w:lang w:val="fr-FR"/>
        </w:rPr>
        <w:t xml:space="preserve">sont en faillite ou en procédure de liquidation judiciaire ; </w:t>
      </w:r>
    </w:p>
    <w:p w14:paraId="15554CED" w14:textId="77777777" w:rsidR="008738C7" w:rsidRPr="00711D60" w:rsidRDefault="008738C7" w:rsidP="00A64991">
      <w:pPr>
        <w:numPr>
          <w:ilvl w:val="0"/>
          <w:numId w:val="9"/>
        </w:numPr>
        <w:spacing w:before="120" w:after="120"/>
        <w:jc w:val="both"/>
        <w:rPr>
          <w:rFonts w:ascii="Cambria" w:hAnsi="Cambria" w:cs="Arial"/>
          <w:sz w:val="24"/>
          <w:szCs w:val="24"/>
          <w:lang w:val="fr-FR"/>
        </w:rPr>
      </w:pPr>
      <w:r w:rsidRPr="00711D60">
        <w:rPr>
          <w:rFonts w:ascii="Cambria" w:hAnsi="Cambria" w:cs="Arial"/>
          <w:sz w:val="24"/>
          <w:szCs w:val="24"/>
          <w:lang w:val="fr-FR"/>
        </w:rPr>
        <w:t xml:space="preserve">on fait l’objet d’une condamnation mettant en cause leur moralité professionnelle ; </w:t>
      </w:r>
    </w:p>
    <w:p w14:paraId="0474EE67" w14:textId="5DBFE03B" w:rsidR="008738C7" w:rsidRPr="00711D60" w:rsidRDefault="008738C7" w:rsidP="00A64991">
      <w:pPr>
        <w:numPr>
          <w:ilvl w:val="0"/>
          <w:numId w:val="9"/>
        </w:numPr>
        <w:spacing w:before="120" w:after="120"/>
        <w:jc w:val="both"/>
        <w:rPr>
          <w:rFonts w:ascii="Cambria" w:hAnsi="Cambria" w:cs="Arial"/>
          <w:sz w:val="24"/>
          <w:szCs w:val="24"/>
          <w:lang w:val="fr-FR"/>
        </w:rPr>
      </w:pPr>
      <w:r w:rsidRPr="00711D60">
        <w:rPr>
          <w:rFonts w:ascii="Cambria" w:hAnsi="Cambria" w:cs="Arial"/>
          <w:sz w:val="24"/>
          <w:szCs w:val="24"/>
          <w:lang w:val="fr-FR"/>
        </w:rPr>
        <w:t xml:space="preserve">on commit une faute professionnelle grave dont la preuve peut être rapportée par tout moyen par </w:t>
      </w:r>
      <w:r w:rsidR="00EC30EB" w:rsidRPr="00711D60">
        <w:rPr>
          <w:rFonts w:ascii="Cambria" w:hAnsi="Cambria" w:cs="Arial"/>
          <w:sz w:val="24"/>
          <w:szCs w:val="24"/>
          <w:lang w:val="fr-FR"/>
        </w:rPr>
        <w:t>Action Contre la Faim</w:t>
      </w:r>
      <w:r w:rsidRPr="00711D60">
        <w:rPr>
          <w:rFonts w:ascii="Cambria" w:hAnsi="Cambria" w:cs="Arial"/>
          <w:sz w:val="24"/>
          <w:szCs w:val="24"/>
          <w:lang w:val="fr-FR"/>
        </w:rPr>
        <w:t xml:space="preserve"> ; </w:t>
      </w:r>
    </w:p>
    <w:p w14:paraId="14EA91C7" w14:textId="40A576C3" w:rsidR="008738C7" w:rsidRPr="00711D60" w:rsidRDefault="008738C7" w:rsidP="00A64991">
      <w:pPr>
        <w:numPr>
          <w:ilvl w:val="0"/>
          <w:numId w:val="9"/>
        </w:numPr>
        <w:spacing w:before="120" w:after="120"/>
        <w:jc w:val="both"/>
        <w:rPr>
          <w:rFonts w:ascii="Cambria" w:hAnsi="Cambria" w:cs="Arial"/>
          <w:sz w:val="24"/>
          <w:szCs w:val="24"/>
          <w:lang w:val="fr-FR"/>
        </w:rPr>
      </w:pPr>
      <w:r w:rsidRPr="00711D60">
        <w:rPr>
          <w:rFonts w:ascii="Cambria" w:hAnsi="Cambria" w:cs="Arial"/>
          <w:sz w:val="24"/>
          <w:szCs w:val="24"/>
          <w:lang w:val="fr-FR"/>
        </w:rPr>
        <w:t>n’ont pas rempli leurs obligations relatives au paiement des cotisations de la Sécurité Sociale ou des impôts conformément aux dispositions légales du pays où ils ont leur siège, aux lois d</w:t>
      </w:r>
      <w:r w:rsidR="00EC30EB" w:rsidRPr="00711D60">
        <w:rPr>
          <w:rFonts w:ascii="Cambria" w:hAnsi="Cambria" w:cs="Arial"/>
          <w:sz w:val="24"/>
          <w:szCs w:val="24"/>
          <w:lang w:val="fr-FR"/>
        </w:rPr>
        <w:t>e la République d’Haïti ;</w:t>
      </w:r>
    </w:p>
    <w:p w14:paraId="05E74727" w14:textId="7B0C813F" w:rsidR="008738C7" w:rsidRPr="00711D60" w:rsidRDefault="00EC30EB" w:rsidP="00A64991">
      <w:pPr>
        <w:numPr>
          <w:ilvl w:val="0"/>
          <w:numId w:val="9"/>
        </w:numPr>
        <w:spacing w:before="120" w:after="120"/>
        <w:jc w:val="both"/>
        <w:rPr>
          <w:rFonts w:ascii="Cambria" w:hAnsi="Cambria" w:cs="Arial"/>
          <w:sz w:val="24"/>
          <w:szCs w:val="24"/>
          <w:lang w:val="fr-FR"/>
        </w:rPr>
      </w:pPr>
      <w:r w:rsidRPr="00711D60">
        <w:rPr>
          <w:rFonts w:ascii="Cambria" w:hAnsi="Cambria" w:cs="Arial"/>
          <w:sz w:val="24"/>
          <w:szCs w:val="24"/>
          <w:lang w:val="fr-FR"/>
        </w:rPr>
        <w:t>Se</w:t>
      </w:r>
      <w:r w:rsidR="008738C7" w:rsidRPr="00711D60">
        <w:rPr>
          <w:rFonts w:ascii="Cambria" w:hAnsi="Cambria" w:cs="Arial"/>
          <w:sz w:val="24"/>
          <w:szCs w:val="24"/>
          <w:lang w:val="fr-FR"/>
        </w:rPr>
        <w:t xml:space="preserve"> sont rendus coupables de fraude, corruption, participation à une organisation criminelle ou toute autre activité criminelle au détriment du bailleur de fonds institutionnel et/ou des intérêts </w:t>
      </w:r>
      <w:r w:rsidRPr="00711D60">
        <w:rPr>
          <w:rFonts w:ascii="Cambria" w:hAnsi="Cambria" w:cs="Arial"/>
          <w:sz w:val="24"/>
          <w:szCs w:val="24"/>
          <w:lang w:val="fr-FR"/>
        </w:rPr>
        <w:t xml:space="preserve">d’Action Contre la </w:t>
      </w:r>
      <w:r w:rsidR="00B7458F" w:rsidRPr="00711D60">
        <w:rPr>
          <w:rFonts w:ascii="Cambria" w:hAnsi="Cambria" w:cs="Arial"/>
          <w:sz w:val="24"/>
          <w:szCs w:val="24"/>
          <w:lang w:val="fr-FR"/>
        </w:rPr>
        <w:t>Faim ;</w:t>
      </w:r>
      <w:r w:rsidR="008738C7" w:rsidRPr="00711D60">
        <w:rPr>
          <w:rFonts w:ascii="Cambria" w:hAnsi="Cambria" w:cs="Arial"/>
          <w:sz w:val="24"/>
          <w:szCs w:val="24"/>
          <w:lang w:val="fr-FR"/>
        </w:rPr>
        <w:t xml:space="preserve"> </w:t>
      </w:r>
    </w:p>
    <w:p w14:paraId="14A15E11" w14:textId="77777777" w:rsidR="008738C7" w:rsidRPr="00711D60" w:rsidRDefault="008738C7" w:rsidP="00A64991">
      <w:pPr>
        <w:numPr>
          <w:ilvl w:val="0"/>
          <w:numId w:val="9"/>
        </w:numPr>
        <w:spacing w:before="120" w:after="120"/>
        <w:jc w:val="both"/>
        <w:rPr>
          <w:rFonts w:ascii="Cambria" w:hAnsi="Cambria" w:cs="Arial"/>
          <w:sz w:val="24"/>
          <w:szCs w:val="24"/>
          <w:lang w:val="fr-FR"/>
        </w:rPr>
      </w:pPr>
      <w:r w:rsidRPr="00711D60">
        <w:rPr>
          <w:rFonts w:ascii="Cambria" w:hAnsi="Cambria" w:cs="Arial"/>
          <w:sz w:val="24"/>
          <w:szCs w:val="24"/>
          <w:lang w:val="fr-FR"/>
        </w:rPr>
        <w:t xml:space="preserve">Lors d’une autre procédure de passation de marchés ou d’attribution de subventions financées par un bailleur de fonds institutionnel, ont été déclarés en violation grave du contrat en raison du non-respect de leurs obligations contractuelles. </w:t>
      </w:r>
    </w:p>
    <w:p w14:paraId="0DA25CD0" w14:textId="77777777" w:rsidR="008738C7" w:rsidRPr="00711D60" w:rsidRDefault="008738C7" w:rsidP="008738C7">
      <w:pPr>
        <w:spacing w:before="120" w:after="120"/>
        <w:jc w:val="both"/>
        <w:rPr>
          <w:rFonts w:ascii="Cambria" w:hAnsi="Cambria" w:cs="Arial"/>
          <w:sz w:val="24"/>
          <w:szCs w:val="24"/>
          <w:lang w:val="fr-FR"/>
        </w:rPr>
      </w:pPr>
    </w:p>
    <w:p w14:paraId="28CF589A" w14:textId="3DFAD325" w:rsidR="008738C7" w:rsidRPr="00711D60" w:rsidRDefault="008738C7" w:rsidP="008738C7">
      <w:pPr>
        <w:spacing w:before="120" w:after="120"/>
        <w:jc w:val="both"/>
        <w:rPr>
          <w:rFonts w:ascii="Cambria" w:hAnsi="Cambria" w:cs="Arial"/>
          <w:sz w:val="24"/>
          <w:szCs w:val="24"/>
          <w:lang w:val="fr-FR"/>
        </w:rPr>
      </w:pPr>
      <w:r w:rsidRPr="00711D60">
        <w:rPr>
          <w:rFonts w:ascii="Cambria" w:hAnsi="Cambria" w:cs="Arial"/>
          <w:sz w:val="24"/>
          <w:szCs w:val="24"/>
          <w:lang w:val="fr-FR"/>
        </w:rPr>
        <w:t>Signé le ……</w:t>
      </w:r>
      <w:r w:rsidR="00B7458F" w:rsidRPr="00711D60">
        <w:rPr>
          <w:rFonts w:ascii="Cambria" w:hAnsi="Cambria" w:cs="Arial"/>
          <w:sz w:val="24"/>
          <w:szCs w:val="24"/>
          <w:lang w:val="fr-FR"/>
        </w:rPr>
        <w:t>……</w:t>
      </w:r>
      <w:r w:rsidRPr="00711D60">
        <w:rPr>
          <w:rFonts w:ascii="Cambria" w:hAnsi="Cambria" w:cs="Arial"/>
          <w:sz w:val="24"/>
          <w:szCs w:val="24"/>
          <w:lang w:val="fr-FR"/>
        </w:rPr>
        <w:t>, à ………</w:t>
      </w:r>
    </w:p>
    <w:p w14:paraId="3586D8E6" w14:textId="77777777" w:rsidR="008738C7" w:rsidRPr="00711D60" w:rsidRDefault="008738C7" w:rsidP="008738C7">
      <w:pPr>
        <w:spacing w:before="120" w:after="120"/>
        <w:jc w:val="both"/>
        <w:rPr>
          <w:rFonts w:ascii="Cambria" w:hAnsi="Cambria" w:cs="Arial"/>
          <w:sz w:val="24"/>
          <w:szCs w:val="24"/>
          <w:lang w:val="fr-FR"/>
        </w:rPr>
      </w:pPr>
    </w:p>
    <w:p w14:paraId="113BB7F0" w14:textId="77777777" w:rsidR="008738C7" w:rsidRPr="00711D60" w:rsidRDefault="008738C7" w:rsidP="008738C7">
      <w:pPr>
        <w:spacing w:before="120" w:after="120"/>
        <w:jc w:val="both"/>
        <w:rPr>
          <w:rFonts w:ascii="Cambria" w:hAnsi="Cambria" w:cs="Arial"/>
          <w:sz w:val="24"/>
          <w:szCs w:val="24"/>
          <w:lang w:val="fr-FR"/>
        </w:rPr>
      </w:pPr>
    </w:p>
    <w:p w14:paraId="3B0C377F" w14:textId="77777777" w:rsidR="008738C7" w:rsidRPr="00711D60" w:rsidRDefault="008738C7" w:rsidP="008738C7">
      <w:pPr>
        <w:spacing w:before="120" w:after="120"/>
        <w:jc w:val="both"/>
        <w:rPr>
          <w:rFonts w:ascii="Cambria" w:hAnsi="Cambria" w:cs="Arial"/>
          <w:sz w:val="24"/>
          <w:szCs w:val="24"/>
          <w:lang w:val="fr-FR"/>
        </w:rPr>
      </w:pPr>
      <w:r w:rsidRPr="00711D60">
        <w:rPr>
          <w:rFonts w:ascii="Cambria" w:hAnsi="Cambria" w:cs="Arial"/>
          <w:sz w:val="24"/>
          <w:szCs w:val="24"/>
          <w:lang w:val="fr-FR"/>
        </w:rPr>
        <w:t>Nom</w:t>
      </w:r>
      <w:r w:rsidRPr="00711D60">
        <w:rPr>
          <w:rFonts w:ascii="Cambria" w:hAnsi="Cambria" w:cs="Arial"/>
          <w:sz w:val="24"/>
          <w:szCs w:val="24"/>
          <w:lang w:val="fr-FR"/>
        </w:rPr>
        <w:tab/>
      </w:r>
      <w:r w:rsidRPr="00711D60">
        <w:rPr>
          <w:rFonts w:ascii="Cambria" w:hAnsi="Cambria" w:cs="Arial"/>
          <w:sz w:val="24"/>
          <w:szCs w:val="24"/>
          <w:lang w:val="fr-FR"/>
        </w:rPr>
        <w:tab/>
        <w:t>_____________________________________________</w:t>
      </w:r>
    </w:p>
    <w:p w14:paraId="5EB9DDA6" w14:textId="77777777" w:rsidR="008738C7" w:rsidRPr="00711D60" w:rsidRDefault="008738C7" w:rsidP="008738C7">
      <w:pPr>
        <w:spacing w:before="120" w:after="120"/>
        <w:jc w:val="both"/>
        <w:rPr>
          <w:rFonts w:ascii="Cambria" w:hAnsi="Cambria" w:cs="Arial"/>
          <w:sz w:val="24"/>
          <w:szCs w:val="24"/>
          <w:lang w:val="fr-FR"/>
        </w:rPr>
      </w:pPr>
    </w:p>
    <w:p w14:paraId="1B791355" w14:textId="77777777" w:rsidR="008738C7" w:rsidRPr="00711D60" w:rsidRDefault="008738C7" w:rsidP="008738C7">
      <w:pPr>
        <w:spacing w:before="120" w:after="120"/>
        <w:jc w:val="both"/>
        <w:rPr>
          <w:rFonts w:ascii="Cambria" w:hAnsi="Cambria" w:cs="Arial"/>
          <w:sz w:val="24"/>
          <w:szCs w:val="24"/>
          <w:lang w:val="fr-FR"/>
        </w:rPr>
      </w:pPr>
    </w:p>
    <w:p w14:paraId="0EE7582F" w14:textId="77777777" w:rsidR="008738C7" w:rsidRPr="00711D60" w:rsidRDefault="008738C7" w:rsidP="008738C7">
      <w:pPr>
        <w:spacing w:before="120" w:after="120"/>
        <w:jc w:val="both"/>
        <w:rPr>
          <w:rFonts w:ascii="Cambria" w:hAnsi="Cambria" w:cs="Arial"/>
          <w:sz w:val="24"/>
          <w:szCs w:val="24"/>
          <w:lang w:val="fr-FR"/>
        </w:rPr>
      </w:pPr>
      <w:r w:rsidRPr="00711D60">
        <w:rPr>
          <w:rFonts w:ascii="Cambria" w:hAnsi="Cambria" w:cs="Arial"/>
          <w:sz w:val="24"/>
          <w:szCs w:val="24"/>
          <w:lang w:val="fr-FR"/>
        </w:rPr>
        <w:t>Signature</w:t>
      </w:r>
    </w:p>
    <w:p w14:paraId="61C02D28" w14:textId="30559302" w:rsidR="00053FCA" w:rsidRPr="00053FCA" w:rsidRDefault="008738C7" w:rsidP="008E75BB">
      <w:pPr>
        <w:spacing w:before="120" w:after="120"/>
        <w:jc w:val="both"/>
        <w:outlineLvl w:val="0"/>
        <w:rPr>
          <w:rFonts w:ascii="Cambria" w:hAnsi="Cambria" w:cs="Arial"/>
          <w:b/>
          <w:sz w:val="22"/>
          <w:szCs w:val="22"/>
          <w:lang w:val="fr-FR" w:eastAsia="fr-FR"/>
        </w:rPr>
      </w:pPr>
      <w:r w:rsidRPr="00711D60">
        <w:rPr>
          <w:rFonts w:ascii="Cambria" w:hAnsi="Cambria" w:cs="Arial"/>
          <w:b/>
          <w:bCs/>
          <w:color w:val="000000"/>
          <w:sz w:val="24"/>
          <w:szCs w:val="24"/>
          <w:lang w:val="fr-FR"/>
        </w:rPr>
        <w:br w:type="page"/>
      </w:r>
    </w:p>
    <w:p w14:paraId="24913D96" w14:textId="387802E7" w:rsidR="00053FCA" w:rsidRPr="00711D60" w:rsidRDefault="00053FCA" w:rsidP="008E75BB">
      <w:pPr>
        <w:tabs>
          <w:tab w:val="center" w:pos="4536"/>
          <w:tab w:val="right" w:pos="9072"/>
        </w:tabs>
        <w:jc w:val="center"/>
        <w:rPr>
          <w:rFonts w:ascii="Cambria" w:eastAsia="Calibri" w:hAnsi="Cambria" w:cs="Arial"/>
          <w:b/>
          <w:sz w:val="28"/>
          <w:szCs w:val="28"/>
          <w:lang w:val="fr-FR"/>
        </w:rPr>
      </w:pPr>
      <w:bookmarkStart w:id="53" w:name="_Hlk210997409"/>
      <w:r w:rsidRPr="00053FCA">
        <w:rPr>
          <w:rFonts w:ascii="Cambria" w:eastAsia="Calibri" w:hAnsi="Cambria" w:cs="Arial"/>
          <w:b/>
          <w:sz w:val="28"/>
          <w:szCs w:val="28"/>
          <w:lang w:val="fr-FR"/>
        </w:rPr>
        <w:lastRenderedPageBreak/>
        <w:t>Annexe</w:t>
      </w:r>
      <w:r w:rsidR="008E75BB" w:rsidRPr="00711D60">
        <w:rPr>
          <w:rFonts w:ascii="Cambria" w:eastAsia="Calibri" w:hAnsi="Cambria" w:cs="Arial"/>
          <w:b/>
          <w:sz w:val="28"/>
          <w:szCs w:val="28"/>
          <w:lang w:val="fr-FR"/>
        </w:rPr>
        <w:t xml:space="preserve">. </w:t>
      </w:r>
      <w:r w:rsidR="00581D34" w:rsidRPr="00711D60">
        <w:rPr>
          <w:rFonts w:ascii="Cambria" w:eastAsia="Calibri" w:hAnsi="Cambria" w:cs="Arial"/>
          <w:b/>
          <w:sz w:val="28"/>
          <w:szCs w:val="28"/>
          <w:lang w:val="fr-FR"/>
        </w:rPr>
        <w:t>G</w:t>
      </w:r>
      <w:r w:rsidRPr="00053FCA">
        <w:rPr>
          <w:rFonts w:ascii="Cambria" w:eastAsia="Calibri" w:hAnsi="Cambria" w:cs="Arial"/>
          <w:b/>
          <w:sz w:val="28"/>
          <w:szCs w:val="28"/>
          <w:lang w:val="fr-FR"/>
        </w:rPr>
        <w:t> </w:t>
      </w:r>
    </w:p>
    <w:p w14:paraId="7E8A99AE" w14:textId="77777777" w:rsidR="008E75BB" w:rsidRPr="00053FCA" w:rsidRDefault="008E75BB" w:rsidP="008E75BB">
      <w:pPr>
        <w:tabs>
          <w:tab w:val="center" w:pos="4536"/>
          <w:tab w:val="right" w:pos="9072"/>
        </w:tabs>
        <w:jc w:val="center"/>
        <w:rPr>
          <w:rFonts w:ascii="Cambria" w:eastAsia="Calibri" w:hAnsi="Cambria" w:cs="Arial"/>
          <w:b/>
          <w:sz w:val="28"/>
          <w:szCs w:val="28"/>
          <w:u w:val="single"/>
          <w:lang w:val="fr-FR"/>
        </w:rPr>
      </w:pPr>
    </w:p>
    <w:p w14:paraId="72F4661A" w14:textId="1E336A52" w:rsidR="00053FCA" w:rsidRPr="00053FCA" w:rsidRDefault="00053FCA" w:rsidP="009F3205">
      <w:pPr>
        <w:tabs>
          <w:tab w:val="center" w:pos="4536"/>
          <w:tab w:val="right" w:pos="9072"/>
        </w:tabs>
        <w:jc w:val="center"/>
        <w:rPr>
          <w:rFonts w:ascii="Cambria" w:eastAsia="Calibri" w:hAnsi="Cambria" w:cs="Arial"/>
          <w:b/>
          <w:sz w:val="28"/>
          <w:szCs w:val="28"/>
          <w:lang w:val="fr-FR"/>
        </w:rPr>
      </w:pPr>
      <w:r w:rsidRPr="00053FCA">
        <w:rPr>
          <w:rFonts w:ascii="Cambria" w:eastAsia="Calibri" w:hAnsi="Cambria" w:cs="Arial"/>
          <w:b/>
          <w:sz w:val="28"/>
          <w:szCs w:val="28"/>
          <w:lang w:val="fr-FR"/>
        </w:rPr>
        <w:t xml:space="preserve">CONDITIONS </w:t>
      </w:r>
      <w:r w:rsidR="00711D60" w:rsidRPr="00711D60">
        <w:rPr>
          <w:rFonts w:ascii="Cambria" w:eastAsia="Calibri" w:hAnsi="Cambria" w:cs="Arial"/>
          <w:b/>
          <w:sz w:val="28"/>
          <w:szCs w:val="28"/>
          <w:lang w:val="fr-FR"/>
        </w:rPr>
        <w:t>GÉNÉRALES</w:t>
      </w:r>
      <w:r w:rsidRPr="00053FCA">
        <w:rPr>
          <w:rFonts w:ascii="Cambria" w:eastAsia="Calibri" w:hAnsi="Cambria" w:cs="Arial"/>
          <w:b/>
          <w:sz w:val="28"/>
          <w:szCs w:val="28"/>
          <w:lang w:val="fr-FR"/>
        </w:rPr>
        <w:t xml:space="preserve"> D’ACHAT</w:t>
      </w:r>
    </w:p>
    <w:p w14:paraId="24FDDFA5" w14:textId="77777777" w:rsidR="00053FCA" w:rsidRPr="00053FCA" w:rsidRDefault="00053FCA" w:rsidP="009F3205">
      <w:pPr>
        <w:tabs>
          <w:tab w:val="center" w:pos="4536"/>
          <w:tab w:val="right" w:pos="9072"/>
        </w:tabs>
        <w:jc w:val="center"/>
        <w:rPr>
          <w:rFonts w:ascii="Cambria" w:eastAsia="Calibri" w:hAnsi="Cambria" w:cs="Arial"/>
          <w:b/>
          <w:sz w:val="28"/>
          <w:szCs w:val="28"/>
          <w:lang w:val="fr-FR"/>
        </w:rPr>
      </w:pPr>
      <w:r w:rsidRPr="00053FCA">
        <w:rPr>
          <w:rFonts w:ascii="Cambria" w:eastAsia="Calibri" w:hAnsi="Cambria" w:cs="Arial"/>
          <w:b/>
          <w:sz w:val="28"/>
          <w:szCs w:val="28"/>
          <w:lang w:val="fr-FR"/>
        </w:rPr>
        <w:t>D’ACTION CONTRE LA FAIM</w:t>
      </w:r>
    </w:p>
    <w:bookmarkEnd w:id="53"/>
    <w:p w14:paraId="3A797B82" w14:textId="77777777" w:rsidR="00053FCA" w:rsidRPr="00053FCA" w:rsidRDefault="00053FCA" w:rsidP="00053FCA">
      <w:pPr>
        <w:spacing w:after="160" w:line="259" w:lineRule="auto"/>
        <w:jc w:val="both"/>
        <w:rPr>
          <w:rFonts w:ascii="Cambria" w:eastAsia="Calibri" w:hAnsi="Cambria" w:cs="Arial"/>
          <w:sz w:val="22"/>
          <w:szCs w:val="22"/>
          <w:u w:val="single"/>
          <w:lang w:val="fr-FR"/>
        </w:rPr>
      </w:pPr>
    </w:p>
    <w:p w14:paraId="6183F767" w14:textId="77777777" w:rsidR="00053FCA" w:rsidRPr="00053FCA" w:rsidRDefault="00053FCA" w:rsidP="00053FCA">
      <w:pPr>
        <w:spacing w:after="160" w:line="259" w:lineRule="auto"/>
        <w:jc w:val="both"/>
        <w:rPr>
          <w:rFonts w:ascii="Cambria" w:eastAsia="Calibri" w:hAnsi="Cambria" w:cs="Arial"/>
          <w:b/>
          <w:sz w:val="22"/>
          <w:szCs w:val="22"/>
          <w:u w:val="single"/>
          <w:lang w:val="fr-FR"/>
        </w:rPr>
      </w:pPr>
      <w:r w:rsidRPr="00053FCA">
        <w:rPr>
          <w:rFonts w:ascii="Cambria" w:eastAsia="Calibri" w:hAnsi="Cambria" w:cs="Arial"/>
          <w:b/>
          <w:sz w:val="22"/>
          <w:szCs w:val="22"/>
          <w:u w:val="single"/>
          <w:lang w:val="fr-FR"/>
        </w:rPr>
        <w:t>ARTICLE 1 :</w:t>
      </w:r>
      <w:r w:rsidRPr="00053FCA">
        <w:rPr>
          <w:rFonts w:ascii="Cambria" w:eastAsia="Calibri" w:hAnsi="Cambria" w:cs="Arial"/>
          <w:b/>
          <w:sz w:val="22"/>
          <w:szCs w:val="22"/>
          <w:lang w:val="fr-FR"/>
        </w:rPr>
        <w:t xml:space="preserve"> DISPOSITIONS GENERALES</w:t>
      </w:r>
    </w:p>
    <w:p w14:paraId="1EB707B5" w14:textId="77777777" w:rsidR="00053FCA" w:rsidRPr="00053FCA" w:rsidRDefault="00053FCA" w:rsidP="00053FCA">
      <w:pPr>
        <w:spacing w:after="160" w:line="259" w:lineRule="auto"/>
        <w:jc w:val="both"/>
        <w:rPr>
          <w:rFonts w:ascii="Cambria" w:eastAsia="Calibri" w:hAnsi="Cambria" w:cs="Arial"/>
          <w:sz w:val="22"/>
          <w:szCs w:val="22"/>
          <w:lang w:val="fr-FR"/>
        </w:rPr>
      </w:pPr>
      <w:r w:rsidRPr="00053FCA">
        <w:rPr>
          <w:rFonts w:ascii="Cambria" w:eastAsia="Calibri" w:hAnsi="Cambria" w:cs="Arial"/>
          <w:sz w:val="22"/>
          <w:szCs w:val="22"/>
          <w:lang w:val="fr-FR"/>
        </w:rPr>
        <w:t>Les présentes conditions générales s’appliquent à toute commande émise par Action contre la Faim (ci-après désignée ACTION CONTRE LA FAIM) auprès du fournisseur. Dans le cadre des présentes conditions générales, le terme « commande » désigne le bon de commande</w:t>
      </w:r>
      <w:r w:rsidRPr="00053FCA">
        <w:rPr>
          <w:rFonts w:ascii="Cambria" w:eastAsia="Calibri" w:hAnsi="Cambria" w:cs="Arial"/>
          <w:color w:val="0000FF"/>
          <w:sz w:val="22"/>
          <w:szCs w:val="22"/>
          <w:lang w:val="fr-FR"/>
        </w:rPr>
        <w:t xml:space="preserve"> </w:t>
      </w:r>
      <w:r w:rsidRPr="00053FCA">
        <w:rPr>
          <w:rFonts w:ascii="Cambria" w:eastAsia="Calibri" w:hAnsi="Cambria" w:cs="Arial"/>
          <w:sz w:val="22"/>
          <w:szCs w:val="22"/>
          <w:lang w:val="fr-FR"/>
        </w:rPr>
        <w:t>ou le contrat émis par ACTION CONTRE LA FAIM.</w:t>
      </w:r>
    </w:p>
    <w:p w14:paraId="6EAF63B2" w14:textId="77777777" w:rsidR="00053FCA" w:rsidRPr="00053FCA" w:rsidRDefault="00053FCA" w:rsidP="00053FCA">
      <w:pPr>
        <w:spacing w:after="160" w:line="259" w:lineRule="auto"/>
        <w:jc w:val="both"/>
        <w:rPr>
          <w:rFonts w:ascii="Cambria" w:eastAsia="Calibri" w:hAnsi="Cambria" w:cs="Arial"/>
          <w:sz w:val="22"/>
          <w:szCs w:val="22"/>
          <w:lang w:val="fr-FR"/>
        </w:rPr>
      </w:pPr>
      <w:r w:rsidRPr="00053FCA">
        <w:rPr>
          <w:rFonts w:ascii="Cambria" w:eastAsia="Calibri" w:hAnsi="Cambria" w:cs="Arial"/>
          <w:sz w:val="22"/>
          <w:szCs w:val="22"/>
          <w:lang w:val="fr-FR"/>
        </w:rPr>
        <w:t xml:space="preserve">L’acceptation de la commande implique de plein droit l’adhésion aux conditions générales d’achat d’ACTION CONTRE LA FAIM et le renoncement par le fournisseur à se prévaloir de ses propres conditions générales de vente. </w:t>
      </w:r>
    </w:p>
    <w:p w14:paraId="5990A5AA" w14:textId="77777777" w:rsidR="00053FCA" w:rsidRPr="00053FCA" w:rsidRDefault="00053FCA" w:rsidP="00053FCA">
      <w:pPr>
        <w:spacing w:after="160" w:line="259" w:lineRule="auto"/>
        <w:jc w:val="both"/>
        <w:rPr>
          <w:rFonts w:ascii="Cambria" w:eastAsia="Calibri" w:hAnsi="Cambria" w:cs="Arial"/>
          <w:sz w:val="22"/>
          <w:szCs w:val="22"/>
          <w:lang w:val="fr-FR"/>
        </w:rPr>
      </w:pPr>
      <w:r w:rsidRPr="00053FCA">
        <w:rPr>
          <w:rFonts w:ascii="Cambria" w:eastAsia="Calibri" w:hAnsi="Cambria" w:cs="Arial"/>
          <w:sz w:val="22"/>
          <w:szCs w:val="22"/>
          <w:lang w:val="fr-FR"/>
        </w:rPr>
        <w:t>Toute dérogation aux présentes conditions générales ne pourra se faire que par écrit et les conditions particulières prévues par la commande ou le contrat prévalent sur les présentes conditions générales d’achat.</w:t>
      </w:r>
    </w:p>
    <w:p w14:paraId="1D304A4B" w14:textId="77777777" w:rsidR="00053FCA" w:rsidRPr="00053FCA" w:rsidRDefault="00053FCA" w:rsidP="00053FCA">
      <w:pPr>
        <w:spacing w:after="160" w:line="259" w:lineRule="auto"/>
        <w:jc w:val="both"/>
        <w:rPr>
          <w:rFonts w:ascii="Cambria" w:eastAsia="Calibri" w:hAnsi="Cambria" w:cs="Arial"/>
          <w:b/>
          <w:sz w:val="22"/>
          <w:szCs w:val="22"/>
          <w:u w:val="single"/>
          <w:lang w:val="fr-FR"/>
        </w:rPr>
      </w:pPr>
      <w:r w:rsidRPr="00053FCA">
        <w:rPr>
          <w:rFonts w:ascii="Cambria" w:eastAsia="Calibri" w:hAnsi="Cambria" w:cs="Arial"/>
          <w:b/>
          <w:sz w:val="22"/>
          <w:szCs w:val="22"/>
          <w:u w:val="single"/>
          <w:lang w:val="fr-FR"/>
        </w:rPr>
        <w:t>ARTICLE 2 :</w:t>
      </w:r>
      <w:r w:rsidRPr="00053FCA">
        <w:rPr>
          <w:rFonts w:ascii="Cambria" w:eastAsia="Calibri" w:hAnsi="Cambria" w:cs="Arial"/>
          <w:b/>
          <w:sz w:val="22"/>
          <w:szCs w:val="22"/>
          <w:lang w:val="fr-FR"/>
        </w:rPr>
        <w:t xml:space="preserve"> LIVRAISONS</w:t>
      </w:r>
    </w:p>
    <w:p w14:paraId="609EE96C" w14:textId="77777777" w:rsidR="00053FCA" w:rsidRPr="00053FCA" w:rsidRDefault="00053FCA" w:rsidP="00053FCA">
      <w:pPr>
        <w:spacing w:after="160" w:line="259" w:lineRule="auto"/>
        <w:jc w:val="both"/>
        <w:rPr>
          <w:rFonts w:ascii="Cambria" w:eastAsia="Calibri" w:hAnsi="Cambria" w:cs="Arial"/>
          <w:color w:val="000000"/>
          <w:sz w:val="22"/>
          <w:szCs w:val="22"/>
          <w:lang w:val="fr-FR"/>
        </w:rPr>
      </w:pPr>
      <w:r w:rsidRPr="00053FCA">
        <w:rPr>
          <w:rFonts w:ascii="Cambria" w:eastAsia="Calibri" w:hAnsi="Cambria" w:cs="Arial"/>
          <w:color w:val="000000"/>
          <w:sz w:val="22"/>
          <w:szCs w:val="22"/>
          <w:lang w:val="fr-FR"/>
        </w:rPr>
        <w:t>Sauf conditions spécifiques prévues dans la commande ou le contrat, toutes les livraisons s’effectuent port payé, assurance comprise (CIP), ou conformément à l’Incoterm 2010 spécifié dans le bon de commande.</w:t>
      </w:r>
    </w:p>
    <w:p w14:paraId="4B6DCDB1" w14:textId="77777777" w:rsidR="00053FCA" w:rsidRPr="00053FCA" w:rsidRDefault="00053FCA" w:rsidP="00053FCA">
      <w:pPr>
        <w:spacing w:after="160" w:line="259" w:lineRule="auto"/>
        <w:jc w:val="both"/>
        <w:rPr>
          <w:rFonts w:ascii="Cambria" w:eastAsia="Calibri" w:hAnsi="Cambria" w:cs="Arial"/>
          <w:sz w:val="22"/>
          <w:szCs w:val="22"/>
          <w:lang w:val="fr-FR"/>
        </w:rPr>
      </w:pPr>
      <w:r w:rsidRPr="00053FCA">
        <w:rPr>
          <w:rFonts w:ascii="Cambria" w:eastAsia="Calibri" w:hAnsi="Cambria" w:cs="Arial"/>
          <w:sz w:val="22"/>
          <w:szCs w:val="22"/>
          <w:lang w:val="fr-FR"/>
        </w:rPr>
        <w:t>Dans tous les cas, le fournisseur demeure responsable des marchandises livrées jusqu’à la signature du bordereau de livraison par ACTION CONTRE LA FAIM ou par le transitaire désigné par ACTION CONTRE LA FAIM.</w:t>
      </w:r>
    </w:p>
    <w:p w14:paraId="4E78EA00" w14:textId="77777777" w:rsidR="00053FCA" w:rsidRPr="00053FCA" w:rsidRDefault="00053FCA" w:rsidP="00053FCA">
      <w:pPr>
        <w:spacing w:after="160" w:line="259" w:lineRule="auto"/>
        <w:jc w:val="both"/>
        <w:rPr>
          <w:rFonts w:ascii="Cambria" w:eastAsia="Calibri" w:hAnsi="Cambria" w:cs="Arial"/>
          <w:color w:val="000000"/>
          <w:sz w:val="22"/>
          <w:szCs w:val="22"/>
          <w:lang w:val="fr-FR"/>
        </w:rPr>
      </w:pPr>
      <w:r w:rsidRPr="00053FCA">
        <w:rPr>
          <w:rFonts w:ascii="Cambria" w:eastAsia="Calibri" w:hAnsi="Cambria" w:cs="Arial"/>
          <w:color w:val="000000"/>
          <w:sz w:val="22"/>
          <w:szCs w:val="22"/>
          <w:lang w:val="fr-FR"/>
        </w:rPr>
        <w:t xml:space="preserve">Toute livraison partielle d’une commande devra faire l’objet d’un accord écrit préalable de la part d’ACTION CONTRE LA FAIM.  </w:t>
      </w:r>
    </w:p>
    <w:p w14:paraId="0FB5CEA8" w14:textId="77777777" w:rsidR="00053FCA" w:rsidRPr="00053FCA" w:rsidRDefault="00053FCA" w:rsidP="00053FCA">
      <w:pPr>
        <w:spacing w:after="160" w:line="259" w:lineRule="auto"/>
        <w:jc w:val="both"/>
        <w:rPr>
          <w:rFonts w:ascii="Cambria" w:eastAsia="Calibri" w:hAnsi="Cambria" w:cs="Arial"/>
          <w:sz w:val="22"/>
          <w:szCs w:val="22"/>
          <w:lang w:val="fr-FR"/>
        </w:rPr>
      </w:pPr>
      <w:r w:rsidRPr="00053FCA">
        <w:rPr>
          <w:rFonts w:ascii="Cambria" w:eastAsia="Calibri" w:hAnsi="Cambria" w:cs="Arial"/>
          <w:sz w:val="22"/>
          <w:szCs w:val="22"/>
          <w:lang w:val="fr-FR"/>
        </w:rPr>
        <w:t>Toute livraison sera accompagnée d’un bordereau de livraison mentionnant obligatoirement les références de la commande, la désignation complète et les quantités de marchandises livrées, ainsi que les numéros de série, le cas échéant. ACTION CONTRE LA FAIM se réserve le droit de demander des certificats d’analyse et/ou d’origine des marchandises.</w:t>
      </w:r>
    </w:p>
    <w:p w14:paraId="4CC5AF8A" w14:textId="77777777" w:rsidR="00053FCA" w:rsidRPr="00053FCA" w:rsidRDefault="00053FCA" w:rsidP="00053FCA">
      <w:pPr>
        <w:spacing w:after="160" w:line="259" w:lineRule="auto"/>
        <w:jc w:val="both"/>
        <w:rPr>
          <w:rFonts w:ascii="Cambria" w:eastAsia="Calibri" w:hAnsi="Cambria" w:cs="Arial"/>
          <w:color w:val="000000"/>
          <w:sz w:val="22"/>
          <w:szCs w:val="22"/>
          <w:lang w:val="fr-FR"/>
        </w:rPr>
      </w:pPr>
      <w:r w:rsidRPr="00053FCA">
        <w:rPr>
          <w:rFonts w:ascii="Cambria" w:eastAsia="Calibri" w:hAnsi="Cambria" w:cs="Arial"/>
          <w:color w:val="000000"/>
          <w:sz w:val="22"/>
          <w:szCs w:val="22"/>
          <w:lang w:val="fr-FR"/>
        </w:rPr>
        <w:t>En cas d’adresse de livraison différente de l’adresse de facturation, une copie du bordereau de livraison et des documents de transport sera envoyée à l’entité ayant émis la commande au moins vingt-quatre (24) heures avant que les marchandises soient expédiées pour livraison.</w:t>
      </w:r>
    </w:p>
    <w:p w14:paraId="56EC16ED" w14:textId="77777777" w:rsidR="00053FCA" w:rsidRPr="00053FCA" w:rsidRDefault="00053FCA" w:rsidP="00053FCA">
      <w:pPr>
        <w:spacing w:after="160" w:line="259" w:lineRule="auto"/>
        <w:jc w:val="both"/>
        <w:rPr>
          <w:rFonts w:ascii="Cambria" w:eastAsia="Calibri" w:hAnsi="Cambria" w:cs="Arial"/>
          <w:sz w:val="22"/>
          <w:szCs w:val="22"/>
          <w:lang w:val="fr-FR"/>
        </w:rPr>
      </w:pPr>
      <w:r w:rsidRPr="00053FCA">
        <w:rPr>
          <w:rFonts w:ascii="Cambria" w:eastAsia="Calibri" w:hAnsi="Cambria" w:cs="Arial"/>
          <w:sz w:val="22"/>
          <w:szCs w:val="22"/>
          <w:lang w:val="fr-FR"/>
        </w:rPr>
        <w:t>ACTION CONTRE LA FAIM se réserve le droit de refuser toute livraison excédentaire par rapport à la commande. Le retour éventuel de l’excédent se fera aux frais, risques et périls du fournisseur.</w:t>
      </w:r>
    </w:p>
    <w:p w14:paraId="3A385B1D" w14:textId="77777777" w:rsidR="00053FCA" w:rsidRPr="00053FCA" w:rsidRDefault="00053FCA" w:rsidP="00053FCA">
      <w:pPr>
        <w:spacing w:after="160" w:line="259" w:lineRule="auto"/>
        <w:jc w:val="both"/>
        <w:rPr>
          <w:rFonts w:ascii="Cambria" w:eastAsia="Calibri" w:hAnsi="Cambria" w:cs="Arial"/>
          <w:b/>
          <w:sz w:val="22"/>
          <w:szCs w:val="22"/>
          <w:u w:val="single"/>
          <w:lang w:val="fr-FR"/>
        </w:rPr>
      </w:pPr>
      <w:r w:rsidRPr="00053FCA">
        <w:rPr>
          <w:rFonts w:ascii="Cambria" w:eastAsia="Calibri" w:hAnsi="Cambria" w:cs="Arial"/>
          <w:b/>
          <w:sz w:val="22"/>
          <w:szCs w:val="22"/>
          <w:u w:val="single"/>
          <w:lang w:val="fr-FR"/>
        </w:rPr>
        <w:t>ARTICLE 3 :</w:t>
      </w:r>
      <w:r w:rsidRPr="00053FCA">
        <w:rPr>
          <w:rFonts w:ascii="Cambria" w:eastAsia="Calibri" w:hAnsi="Cambria" w:cs="Arial"/>
          <w:b/>
          <w:sz w:val="22"/>
          <w:szCs w:val="22"/>
          <w:lang w:val="fr-FR"/>
        </w:rPr>
        <w:t xml:space="preserve"> DELAIS</w:t>
      </w:r>
    </w:p>
    <w:p w14:paraId="1F0C3949" w14:textId="77777777" w:rsidR="00053FCA" w:rsidRPr="00053FCA" w:rsidRDefault="00053FCA" w:rsidP="00053FCA">
      <w:pPr>
        <w:spacing w:after="160" w:line="259" w:lineRule="auto"/>
        <w:jc w:val="both"/>
        <w:rPr>
          <w:rFonts w:ascii="Cambria" w:eastAsia="Calibri" w:hAnsi="Cambria" w:cs="Arial"/>
          <w:sz w:val="22"/>
          <w:szCs w:val="22"/>
          <w:lang w:val="fr-FR"/>
        </w:rPr>
      </w:pPr>
      <w:r w:rsidRPr="00053FCA">
        <w:rPr>
          <w:rFonts w:ascii="Cambria" w:eastAsia="Calibri" w:hAnsi="Cambria" w:cs="Arial"/>
          <w:color w:val="000000"/>
          <w:sz w:val="22"/>
          <w:szCs w:val="22"/>
          <w:lang w:val="fr-FR"/>
        </w:rPr>
        <w:t>Les délais ou dates de livraison figurant sur le bon de commande ou le contrat sont impératifs.</w:t>
      </w:r>
    </w:p>
    <w:p w14:paraId="32FE5F84" w14:textId="77777777" w:rsidR="00053FCA" w:rsidRPr="00053FCA" w:rsidRDefault="00053FCA" w:rsidP="00053FCA">
      <w:pPr>
        <w:spacing w:after="160" w:line="259" w:lineRule="auto"/>
        <w:jc w:val="both"/>
        <w:rPr>
          <w:rFonts w:ascii="Cambria" w:eastAsia="Calibri" w:hAnsi="Cambria" w:cs="Arial"/>
          <w:sz w:val="22"/>
          <w:szCs w:val="22"/>
          <w:lang w:val="fr-FR"/>
        </w:rPr>
      </w:pPr>
      <w:r w:rsidRPr="00053FCA">
        <w:rPr>
          <w:rFonts w:ascii="Cambria" w:eastAsia="Calibri" w:hAnsi="Cambria" w:cs="Arial"/>
          <w:sz w:val="22"/>
          <w:szCs w:val="22"/>
          <w:lang w:val="fr-FR"/>
        </w:rPr>
        <w:t xml:space="preserve">En cas de non-respect des délais contractuels, ACTION CONTRE LA FAIM pourra de plein droit appliquer des pénalités de retard, sans préjudice de son droit à user de la faculté de résiliation. Les pénalités de retard s’élèvent à deux pourcents (2%) du montant total de la commande hors taxes par semaine de retard. </w:t>
      </w:r>
    </w:p>
    <w:p w14:paraId="63A3150E" w14:textId="77777777" w:rsidR="00053FCA" w:rsidRPr="00053FCA" w:rsidRDefault="00053FCA" w:rsidP="00053FCA">
      <w:pPr>
        <w:spacing w:after="160" w:line="259" w:lineRule="auto"/>
        <w:jc w:val="both"/>
        <w:rPr>
          <w:rFonts w:ascii="Cambria" w:eastAsia="Calibri" w:hAnsi="Cambria" w:cs="Arial"/>
          <w:sz w:val="22"/>
          <w:szCs w:val="22"/>
          <w:lang w:val="fr-FR"/>
        </w:rPr>
      </w:pPr>
      <w:r w:rsidRPr="00053FCA">
        <w:rPr>
          <w:rFonts w:ascii="Cambria" w:eastAsia="Calibri" w:hAnsi="Cambria" w:cs="Arial"/>
          <w:sz w:val="22"/>
          <w:szCs w:val="22"/>
          <w:lang w:val="fr-FR"/>
        </w:rPr>
        <w:t>Au-delà d’un retard de dix (10) jours calendaires, ACTION CONTRE LA FAIM se réserve le droit de résilier la commande pour les marchandises restant à livrer, sans préavis ni aucune indemnité au profit du fournisseur.</w:t>
      </w:r>
    </w:p>
    <w:p w14:paraId="026BAC95" w14:textId="77777777" w:rsidR="00053FCA" w:rsidRPr="00053FCA" w:rsidRDefault="00053FCA" w:rsidP="00053FCA">
      <w:pPr>
        <w:spacing w:after="160" w:line="259" w:lineRule="auto"/>
        <w:jc w:val="both"/>
        <w:rPr>
          <w:rFonts w:ascii="Cambria" w:eastAsia="Calibri" w:hAnsi="Cambria" w:cs="Arial"/>
          <w:b/>
          <w:sz w:val="22"/>
          <w:szCs w:val="22"/>
          <w:u w:val="single"/>
          <w:lang w:val="fr-FR"/>
        </w:rPr>
      </w:pPr>
      <w:r w:rsidRPr="00053FCA">
        <w:rPr>
          <w:rFonts w:ascii="Cambria" w:eastAsia="Calibri" w:hAnsi="Cambria" w:cs="Arial"/>
          <w:b/>
          <w:sz w:val="22"/>
          <w:szCs w:val="22"/>
          <w:u w:val="single"/>
          <w:lang w:val="fr-FR"/>
        </w:rPr>
        <w:lastRenderedPageBreak/>
        <w:t>ARTICLE 4 :</w:t>
      </w:r>
      <w:r w:rsidRPr="00053FCA">
        <w:rPr>
          <w:rFonts w:ascii="Cambria" w:eastAsia="Calibri" w:hAnsi="Cambria" w:cs="Arial"/>
          <w:b/>
          <w:sz w:val="22"/>
          <w:szCs w:val="22"/>
          <w:lang w:val="fr-FR"/>
        </w:rPr>
        <w:t xml:space="preserve"> CONFORMITE</w:t>
      </w:r>
    </w:p>
    <w:p w14:paraId="77C87238" w14:textId="77777777" w:rsidR="00053FCA" w:rsidRPr="00053FCA" w:rsidRDefault="00053FCA" w:rsidP="00053FCA">
      <w:pPr>
        <w:spacing w:after="160" w:line="259" w:lineRule="auto"/>
        <w:jc w:val="both"/>
        <w:rPr>
          <w:rFonts w:ascii="Cambria" w:eastAsia="Calibri" w:hAnsi="Cambria" w:cs="Arial"/>
          <w:sz w:val="22"/>
          <w:szCs w:val="22"/>
          <w:lang w:val="fr-FR"/>
        </w:rPr>
      </w:pPr>
      <w:r w:rsidRPr="00053FCA">
        <w:rPr>
          <w:rFonts w:ascii="Cambria" w:eastAsia="Calibri" w:hAnsi="Cambria" w:cs="Arial"/>
          <w:sz w:val="22"/>
          <w:szCs w:val="22"/>
          <w:lang w:val="fr-FR"/>
        </w:rPr>
        <w:t xml:space="preserve">Toute livraison ne sera réputée conforme qu’après vérification et acceptation par ACTION CONTRE LA FAIM. Les marchandises non conformes pourront être refusées, sans accord préalable du fournisseur, et renvoyées par ACTION CONTRE LA FAIM, aux frais, risques et périls du fournisseur dans un délai de quinze (15) jours calendaires suivant la livraison de la marchandise. Passé ce délai, la marchandise sera renvoyée aux frais d’ACTION CONTRE LA FAIM. </w:t>
      </w:r>
    </w:p>
    <w:p w14:paraId="5FD2C0FC" w14:textId="77777777" w:rsidR="00053FCA" w:rsidRPr="00053FCA" w:rsidRDefault="00053FCA" w:rsidP="00053FCA">
      <w:pPr>
        <w:spacing w:after="160" w:line="259" w:lineRule="auto"/>
        <w:jc w:val="both"/>
        <w:rPr>
          <w:rFonts w:ascii="Cambria" w:eastAsia="Calibri" w:hAnsi="Cambria" w:cs="Arial"/>
          <w:sz w:val="22"/>
          <w:szCs w:val="22"/>
          <w:lang w:val="fr-FR"/>
        </w:rPr>
      </w:pPr>
      <w:r w:rsidRPr="00053FCA">
        <w:rPr>
          <w:rFonts w:ascii="Cambria" w:eastAsia="Calibri" w:hAnsi="Cambria" w:cs="Arial"/>
          <w:sz w:val="22"/>
          <w:szCs w:val="22"/>
          <w:lang w:val="fr-FR"/>
        </w:rPr>
        <w:t>ACTION CONTRE LA FAIM pourra également exiger la mise en conformité ou le remplacement des marchandises dans un délai de quinze (15) jours calendaires suivant la demande écrite d’ACTION CONTRE LA FAIM ou le remboursement du prix des marchandises refusées, ou l’annulation de l’intégralité de la commande.</w:t>
      </w:r>
    </w:p>
    <w:p w14:paraId="33427105" w14:textId="77777777" w:rsidR="00053FCA" w:rsidRPr="00053FCA" w:rsidRDefault="00053FCA" w:rsidP="00053FCA">
      <w:pPr>
        <w:widowControl w:val="0"/>
        <w:spacing w:after="160" w:line="259" w:lineRule="auto"/>
        <w:jc w:val="both"/>
        <w:rPr>
          <w:rFonts w:ascii="Cambria" w:eastAsia="Calibri" w:hAnsi="Cambria" w:cs="Arial"/>
          <w:sz w:val="22"/>
          <w:szCs w:val="22"/>
          <w:lang w:val="fr-FR"/>
        </w:rPr>
      </w:pPr>
      <w:r w:rsidRPr="00053FCA">
        <w:rPr>
          <w:rFonts w:ascii="Cambria" w:eastAsia="Calibri" w:hAnsi="Cambria" w:cs="Arial"/>
          <w:sz w:val="22"/>
          <w:szCs w:val="22"/>
          <w:lang w:val="fr-FR"/>
        </w:rPr>
        <w:t>Les emballages s’entendent franco. Toute consigne des emballages ne peut être effectuée qu’avec l’accord préalable et écrit d’ACTION CONTRE LA FAIM. En cas d'accord, la consignation sera mentionnée explicitement sur tout bordereau ou facture.</w:t>
      </w:r>
    </w:p>
    <w:p w14:paraId="16F68EC2" w14:textId="77777777" w:rsidR="00053FCA" w:rsidRPr="00053FCA" w:rsidRDefault="00053FCA" w:rsidP="00053FCA">
      <w:pPr>
        <w:spacing w:after="160" w:line="259" w:lineRule="auto"/>
        <w:jc w:val="both"/>
        <w:rPr>
          <w:rFonts w:ascii="Cambria" w:eastAsia="Calibri" w:hAnsi="Cambria" w:cs="Arial"/>
          <w:b/>
          <w:sz w:val="22"/>
          <w:szCs w:val="22"/>
          <w:u w:val="single"/>
          <w:lang w:val="fr-FR"/>
        </w:rPr>
      </w:pPr>
      <w:r w:rsidRPr="00053FCA">
        <w:rPr>
          <w:rFonts w:ascii="Cambria" w:eastAsia="Calibri" w:hAnsi="Cambria" w:cs="Arial"/>
          <w:b/>
          <w:sz w:val="22"/>
          <w:szCs w:val="22"/>
          <w:u w:val="single"/>
          <w:lang w:val="fr-FR"/>
        </w:rPr>
        <w:t>ARTICLE 5 :</w:t>
      </w:r>
      <w:r w:rsidRPr="00053FCA">
        <w:rPr>
          <w:rFonts w:ascii="Cambria" w:eastAsia="Calibri" w:hAnsi="Cambria" w:cs="Arial"/>
          <w:b/>
          <w:sz w:val="22"/>
          <w:szCs w:val="22"/>
          <w:lang w:val="fr-FR"/>
        </w:rPr>
        <w:t xml:space="preserve"> EMBALLAGES</w:t>
      </w:r>
    </w:p>
    <w:p w14:paraId="0BCF55F6" w14:textId="77777777" w:rsidR="00053FCA" w:rsidRPr="00053FCA" w:rsidRDefault="00053FCA" w:rsidP="00053FCA">
      <w:pPr>
        <w:spacing w:after="160" w:line="259" w:lineRule="auto"/>
        <w:jc w:val="both"/>
        <w:rPr>
          <w:rFonts w:ascii="Cambria" w:eastAsia="Calibri" w:hAnsi="Cambria" w:cs="Arial"/>
          <w:sz w:val="22"/>
          <w:szCs w:val="22"/>
          <w:lang w:val="fr-FR"/>
        </w:rPr>
      </w:pPr>
      <w:r w:rsidRPr="00053FCA">
        <w:rPr>
          <w:rFonts w:ascii="Cambria" w:eastAsia="Calibri" w:hAnsi="Cambria" w:cs="Arial"/>
          <w:sz w:val="22"/>
          <w:szCs w:val="22"/>
          <w:lang w:val="fr-FR"/>
        </w:rPr>
        <w:t>Le fournisseur s’engage à fournir des biens ou services conformes aux spécifications techniques définies par ACTION CONTRE LA FAIM, aux normes officielles et, en tout état de cause, conformes aux règles de l’art entre professionnels du domaine concerné. L’emballage devra répondre aux normes de qualité requises par la nature, le mode de transport, le stockage et le maniement des marchandises en vue d’une livraison en parfait état.</w:t>
      </w:r>
    </w:p>
    <w:p w14:paraId="2C217BA9" w14:textId="77777777" w:rsidR="00053FCA" w:rsidRPr="00053FCA" w:rsidRDefault="00053FCA" w:rsidP="00053FCA">
      <w:pPr>
        <w:spacing w:after="160" w:line="259" w:lineRule="auto"/>
        <w:jc w:val="both"/>
        <w:rPr>
          <w:rFonts w:ascii="Cambria" w:eastAsia="Calibri" w:hAnsi="Cambria" w:cs="Arial"/>
          <w:b/>
          <w:sz w:val="22"/>
          <w:szCs w:val="22"/>
          <w:u w:val="single"/>
          <w:lang w:val="fr-FR"/>
        </w:rPr>
      </w:pPr>
      <w:r w:rsidRPr="00053FCA">
        <w:rPr>
          <w:rFonts w:ascii="Cambria" w:eastAsia="Calibri" w:hAnsi="Cambria" w:cs="Arial"/>
          <w:b/>
          <w:sz w:val="22"/>
          <w:szCs w:val="22"/>
          <w:u w:val="single"/>
          <w:lang w:val="fr-FR"/>
        </w:rPr>
        <w:t>ARTICLE 6 </w:t>
      </w:r>
      <w:r w:rsidRPr="00053FCA">
        <w:rPr>
          <w:rFonts w:ascii="Cambria" w:eastAsia="Calibri" w:hAnsi="Cambria" w:cs="Arial"/>
          <w:b/>
          <w:sz w:val="22"/>
          <w:szCs w:val="22"/>
          <w:lang w:val="fr-FR"/>
        </w:rPr>
        <w:t>: GARANTIE</w:t>
      </w:r>
      <w:r w:rsidRPr="00053FCA">
        <w:rPr>
          <w:rFonts w:ascii="Cambria" w:eastAsia="Calibri" w:hAnsi="Cambria" w:cs="Arial"/>
          <w:b/>
          <w:sz w:val="22"/>
          <w:szCs w:val="22"/>
          <w:u w:val="single"/>
          <w:lang w:val="fr-FR"/>
        </w:rPr>
        <w:t xml:space="preserve"> </w:t>
      </w:r>
    </w:p>
    <w:p w14:paraId="1B91CC34" w14:textId="77777777" w:rsidR="00053FCA" w:rsidRPr="00053FCA" w:rsidRDefault="00053FCA" w:rsidP="00053FCA">
      <w:pPr>
        <w:spacing w:after="160" w:line="259" w:lineRule="auto"/>
        <w:jc w:val="both"/>
        <w:rPr>
          <w:rFonts w:ascii="Cambria" w:eastAsia="Calibri" w:hAnsi="Cambria" w:cs="Arial"/>
          <w:sz w:val="22"/>
          <w:szCs w:val="22"/>
          <w:lang w:val="fr-FR"/>
        </w:rPr>
      </w:pPr>
      <w:r w:rsidRPr="00053FCA">
        <w:rPr>
          <w:rFonts w:ascii="Cambria" w:eastAsia="Calibri" w:hAnsi="Cambria" w:cs="Arial"/>
          <w:sz w:val="22"/>
          <w:szCs w:val="22"/>
          <w:lang w:val="fr-FR"/>
        </w:rPr>
        <w:t>Le fournisseur garantit la livraison d’une marchandise exempte de tout défaut, vice, contamination et usure anormale quelconque, ainsi que sa conformité à l’usage auquel elle est destinée.</w:t>
      </w:r>
    </w:p>
    <w:p w14:paraId="43539725" w14:textId="77777777" w:rsidR="00053FCA" w:rsidRPr="00053FCA" w:rsidRDefault="00053FCA" w:rsidP="00053FCA">
      <w:pPr>
        <w:spacing w:after="160" w:line="259" w:lineRule="auto"/>
        <w:jc w:val="both"/>
        <w:rPr>
          <w:rFonts w:ascii="Cambria" w:eastAsia="Calibri" w:hAnsi="Cambria" w:cs="Arial"/>
          <w:sz w:val="22"/>
          <w:szCs w:val="22"/>
          <w:lang w:val="fr-FR"/>
        </w:rPr>
      </w:pPr>
      <w:r w:rsidRPr="00053FCA">
        <w:rPr>
          <w:rFonts w:ascii="Cambria" w:eastAsia="Calibri" w:hAnsi="Cambria" w:cs="Arial"/>
          <w:sz w:val="22"/>
          <w:szCs w:val="22"/>
          <w:lang w:val="fr-FR"/>
        </w:rPr>
        <w:t>Le fournisseur offre, sans frais supplémentaires, une garantie (pièces, main d’œuvre et déplacement) sur les marchandises livrées pendant une durée de douze (12) mois à compter de l’acceptation des marchandises par ACTION CONTRE LA FAIM. Tout remplacement ou réparation de la marchandise par le fournisseur donnera lieu à une garantie nouvelle d’une durée de douze (12) mois à compter de l’acceptation par ACTION CONTRE LA FAIM de la marchandise remplacée ou réparée.</w:t>
      </w:r>
    </w:p>
    <w:p w14:paraId="78DA3F61" w14:textId="77777777" w:rsidR="00053FCA" w:rsidRPr="00053FCA" w:rsidRDefault="00053FCA" w:rsidP="00053FCA">
      <w:pPr>
        <w:spacing w:after="160" w:line="259" w:lineRule="auto"/>
        <w:jc w:val="both"/>
        <w:rPr>
          <w:rFonts w:ascii="Cambria" w:eastAsia="Calibri" w:hAnsi="Cambria" w:cs="Arial"/>
          <w:sz w:val="22"/>
          <w:szCs w:val="22"/>
          <w:lang w:val="fr-FR"/>
        </w:rPr>
      </w:pPr>
      <w:r w:rsidRPr="00053FCA">
        <w:rPr>
          <w:rFonts w:ascii="Cambria" w:eastAsia="Calibri" w:hAnsi="Cambria" w:cs="Arial"/>
          <w:sz w:val="22"/>
          <w:szCs w:val="22"/>
          <w:lang w:val="fr-FR"/>
        </w:rPr>
        <w:t>Le fournisseur garantit l’approvisionnement à bref délai de toutes les pièces de rechange nécessaires au bon fonctionnement de la marchandise, ainsi que le service après-vente pendant une période de cinq (5) ans à compter de la date de livraison initiale.</w:t>
      </w:r>
    </w:p>
    <w:p w14:paraId="67BE5D61" w14:textId="77777777" w:rsidR="00053FCA" w:rsidRPr="00053FCA" w:rsidRDefault="00053FCA" w:rsidP="00053FCA">
      <w:pPr>
        <w:spacing w:after="160" w:line="259" w:lineRule="auto"/>
        <w:jc w:val="both"/>
        <w:rPr>
          <w:rFonts w:ascii="Cambria" w:eastAsia="Calibri" w:hAnsi="Cambria" w:cs="Arial"/>
          <w:sz w:val="22"/>
          <w:szCs w:val="22"/>
          <w:lang w:val="fr-FR"/>
        </w:rPr>
      </w:pPr>
      <w:r w:rsidRPr="00053FCA">
        <w:rPr>
          <w:rFonts w:ascii="Cambria" w:eastAsia="Calibri" w:hAnsi="Cambria" w:cs="Arial"/>
          <w:b/>
          <w:sz w:val="22"/>
          <w:szCs w:val="22"/>
          <w:u w:val="single"/>
          <w:lang w:val="fr-FR"/>
        </w:rPr>
        <w:t>ARTICLE 7 </w:t>
      </w:r>
      <w:r w:rsidRPr="00053FCA">
        <w:rPr>
          <w:rFonts w:ascii="Cambria" w:eastAsia="Calibri" w:hAnsi="Cambria" w:cs="Arial"/>
          <w:b/>
          <w:sz w:val="22"/>
          <w:szCs w:val="22"/>
          <w:lang w:val="fr-FR"/>
        </w:rPr>
        <w:t>: PRODUITS SPECIFIQUES</w:t>
      </w:r>
    </w:p>
    <w:p w14:paraId="0D1136DF" w14:textId="77777777" w:rsidR="00053FCA" w:rsidRPr="00053FCA" w:rsidRDefault="00053FCA" w:rsidP="00053FCA">
      <w:pPr>
        <w:spacing w:after="160" w:line="259" w:lineRule="auto"/>
        <w:jc w:val="both"/>
        <w:rPr>
          <w:rFonts w:ascii="Cambria" w:eastAsia="Calibri" w:hAnsi="Cambria" w:cs="Arial"/>
          <w:sz w:val="22"/>
          <w:szCs w:val="22"/>
          <w:lang w:val="fr-FR"/>
        </w:rPr>
      </w:pPr>
      <w:r w:rsidRPr="00053FCA">
        <w:rPr>
          <w:rFonts w:ascii="Cambria" w:eastAsia="Calibri" w:hAnsi="Cambria" w:cs="Arial"/>
          <w:sz w:val="22"/>
          <w:szCs w:val="22"/>
          <w:lang w:val="fr-FR"/>
        </w:rPr>
        <w:t>Pour les produits périssables ou classifiés comme dangereux, le fournisseur s’engage à informer ACTION CONTRE LA FAIM des règles de précaution, instructions, recommandations et restrictions relatives au transport, au stockage et au maniement de telles marchandises.</w:t>
      </w:r>
    </w:p>
    <w:p w14:paraId="6872BA50" w14:textId="77777777" w:rsidR="00053FCA" w:rsidRPr="00053FCA" w:rsidRDefault="00053FCA" w:rsidP="00053FCA">
      <w:pPr>
        <w:spacing w:after="160" w:line="259" w:lineRule="auto"/>
        <w:jc w:val="both"/>
        <w:rPr>
          <w:rFonts w:ascii="Cambria" w:eastAsia="Calibri" w:hAnsi="Cambria" w:cs="Arial"/>
          <w:sz w:val="22"/>
          <w:szCs w:val="22"/>
          <w:lang w:val="fr-FR"/>
        </w:rPr>
      </w:pPr>
      <w:r w:rsidRPr="00053FCA">
        <w:rPr>
          <w:rFonts w:ascii="Cambria" w:eastAsia="Calibri" w:hAnsi="Cambria" w:cs="Arial"/>
          <w:sz w:val="22"/>
          <w:szCs w:val="22"/>
          <w:lang w:val="fr-FR"/>
        </w:rPr>
        <w:t>Le fournisseur s’engage également à fournir tous les documents officiels requis notamment pour le transport international de ces produits périssables ou dangereux</w:t>
      </w:r>
    </w:p>
    <w:p w14:paraId="14627CD6" w14:textId="77777777" w:rsidR="00053FCA" w:rsidRPr="00053FCA" w:rsidRDefault="00053FCA" w:rsidP="00053FCA">
      <w:pPr>
        <w:spacing w:after="160" w:line="259" w:lineRule="auto"/>
        <w:jc w:val="both"/>
        <w:rPr>
          <w:rFonts w:ascii="Cambria" w:eastAsia="Calibri" w:hAnsi="Cambria" w:cs="Arial"/>
          <w:sz w:val="22"/>
          <w:szCs w:val="22"/>
          <w:lang w:val="fr-FR"/>
        </w:rPr>
      </w:pPr>
      <w:r w:rsidRPr="00053FCA">
        <w:rPr>
          <w:rFonts w:ascii="Cambria" w:eastAsia="Calibri" w:hAnsi="Cambria" w:cs="Arial"/>
          <w:sz w:val="22"/>
          <w:szCs w:val="22"/>
          <w:lang w:val="fr-FR"/>
        </w:rPr>
        <w:t>La date de péremption des produits doit être apposée de façon appropriée et durable sur l’emballage. Le fournisseur devra garantir, au moment de la livraison, une validité résiduelle au moins égale à quatre-vingts pour cent (80%) de la durée de vie initiale du produit.</w:t>
      </w:r>
    </w:p>
    <w:p w14:paraId="215BD531" w14:textId="77777777" w:rsidR="00053FCA" w:rsidRPr="00053FCA" w:rsidRDefault="00053FCA" w:rsidP="00053FCA">
      <w:pPr>
        <w:spacing w:after="160" w:line="259" w:lineRule="auto"/>
        <w:jc w:val="both"/>
        <w:rPr>
          <w:rFonts w:ascii="Cambria" w:eastAsia="Calibri" w:hAnsi="Cambria" w:cs="Arial"/>
          <w:b/>
          <w:sz w:val="22"/>
          <w:szCs w:val="22"/>
          <w:u w:val="single"/>
          <w:lang w:val="fr-FR"/>
        </w:rPr>
      </w:pPr>
      <w:r w:rsidRPr="00053FCA">
        <w:rPr>
          <w:rFonts w:ascii="Cambria" w:eastAsia="Calibri" w:hAnsi="Cambria" w:cs="Arial"/>
          <w:b/>
          <w:sz w:val="22"/>
          <w:szCs w:val="22"/>
          <w:u w:val="single"/>
          <w:lang w:val="fr-FR"/>
        </w:rPr>
        <w:t>ARTICLE 8 </w:t>
      </w:r>
      <w:r w:rsidRPr="00053FCA">
        <w:rPr>
          <w:rFonts w:ascii="Cambria" w:eastAsia="Calibri" w:hAnsi="Cambria" w:cs="Arial"/>
          <w:b/>
          <w:sz w:val="22"/>
          <w:szCs w:val="22"/>
          <w:lang w:val="fr-FR"/>
        </w:rPr>
        <w:t>: RESPONSABILITE</w:t>
      </w:r>
    </w:p>
    <w:p w14:paraId="5B0E7C29" w14:textId="77777777" w:rsidR="00053FCA" w:rsidRPr="00053FCA" w:rsidRDefault="00053FCA" w:rsidP="00053FCA">
      <w:pPr>
        <w:spacing w:after="160" w:line="259" w:lineRule="auto"/>
        <w:jc w:val="both"/>
        <w:rPr>
          <w:rFonts w:ascii="Cambria" w:eastAsia="Calibri" w:hAnsi="Cambria" w:cs="Arial"/>
          <w:sz w:val="22"/>
          <w:szCs w:val="22"/>
          <w:lang w:val="fr-FR"/>
        </w:rPr>
      </w:pPr>
      <w:r w:rsidRPr="00053FCA">
        <w:rPr>
          <w:rFonts w:ascii="Cambria" w:eastAsia="Calibri" w:hAnsi="Cambria" w:cs="Arial"/>
          <w:sz w:val="22"/>
          <w:szCs w:val="22"/>
          <w:lang w:val="fr-FR"/>
        </w:rPr>
        <w:t xml:space="preserve">Le fournisseur est entièrement responsable de l’exécution de la livraison conformément aux termes de la commande, aux lois, règlements, prescriptions, normes et règles de l’art du domaine </w:t>
      </w:r>
      <w:r w:rsidRPr="00053FCA">
        <w:rPr>
          <w:rFonts w:ascii="Cambria" w:eastAsia="Calibri" w:hAnsi="Cambria" w:cs="Arial"/>
          <w:sz w:val="22"/>
          <w:szCs w:val="22"/>
          <w:lang w:val="fr-FR"/>
        </w:rPr>
        <w:lastRenderedPageBreak/>
        <w:t xml:space="preserve">concerné. Le fournisseur est seul responsable de tous dommages causés par son personnel ou ses sous-traitants à l’occasion de l’exécution de la commande. </w:t>
      </w:r>
    </w:p>
    <w:p w14:paraId="7860AC70" w14:textId="35829B97" w:rsidR="00053FCA" w:rsidRPr="00053FCA" w:rsidRDefault="00053FCA" w:rsidP="00711D60">
      <w:pPr>
        <w:spacing w:after="160" w:line="259" w:lineRule="auto"/>
        <w:jc w:val="both"/>
        <w:rPr>
          <w:rFonts w:ascii="Cambria" w:eastAsia="Calibri" w:hAnsi="Cambria" w:cs="Arial"/>
          <w:b/>
          <w:sz w:val="22"/>
          <w:szCs w:val="22"/>
          <w:u w:val="single"/>
          <w:lang w:val="fr-FR"/>
        </w:rPr>
      </w:pPr>
      <w:r w:rsidRPr="00053FCA">
        <w:rPr>
          <w:rFonts w:ascii="Cambria" w:eastAsia="Calibri" w:hAnsi="Cambria" w:cs="Arial"/>
          <w:sz w:val="22"/>
          <w:szCs w:val="22"/>
          <w:lang w:val="fr-FR"/>
        </w:rPr>
        <w:t>Le fournisseur s’engage à souscrire et maintenir pendant toute la durée de la prestation une police d’assurance couvrant sa responsabilité civile.</w:t>
      </w:r>
    </w:p>
    <w:p w14:paraId="2FC43BFA" w14:textId="77777777" w:rsidR="00053FCA" w:rsidRPr="00053FCA" w:rsidRDefault="00053FCA" w:rsidP="00053FCA">
      <w:pPr>
        <w:spacing w:after="160" w:line="259" w:lineRule="auto"/>
        <w:jc w:val="both"/>
        <w:rPr>
          <w:rFonts w:ascii="Cambria" w:eastAsia="Calibri" w:hAnsi="Cambria" w:cs="Arial"/>
          <w:b/>
          <w:sz w:val="22"/>
          <w:szCs w:val="22"/>
          <w:u w:val="single"/>
          <w:lang w:val="fr-FR"/>
        </w:rPr>
      </w:pPr>
      <w:r w:rsidRPr="00053FCA">
        <w:rPr>
          <w:rFonts w:ascii="Cambria" w:eastAsia="Calibri" w:hAnsi="Cambria" w:cs="Arial"/>
          <w:b/>
          <w:sz w:val="22"/>
          <w:szCs w:val="22"/>
          <w:u w:val="single"/>
          <w:lang w:val="fr-FR"/>
        </w:rPr>
        <w:t>ARTICLE 9 </w:t>
      </w:r>
      <w:r w:rsidRPr="00053FCA">
        <w:rPr>
          <w:rFonts w:ascii="Cambria" w:eastAsia="Calibri" w:hAnsi="Cambria" w:cs="Arial"/>
          <w:b/>
          <w:sz w:val="22"/>
          <w:szCs w:val="22"/>
          <w:lang w:val="fr-FR"/>
        </w:rPr>
        <w:t>: RESILIATION DE LA COMMANDE</w:t>
      </w:r>
    </w:p>
    <w:p w14:paraId="163D9FE5" w14:textId="77777777" w:rsidR="00053FCA" w:rsidRPr="00053FCA" w:rsidRDefault="00053FCA" w:rsidP="00053FCA">
      <w:pPr>
        <w:spacing w:after="160" w:line="259" w:lineRule="auto"/>
        <w:jc w:val="both"/>
        <w:rPr>
          <w:rFonts w:ascii="Cambria" w:eastAsia="Calibri" w:hAnsi="Cambria" w:cs="Arial"/>
          <w:sz w:val="22"/>
          <w:szCs w:val="22"/>
          <w:lang w:val="fr-FR"/>
        </w:rPr>
      </w:pPr>
      <w:r w:rsidRPr="00053FCA">
        <w:rPr>
          <w:rFonts w:ascii="Cambria" w:eastAsia="Calibri" w:hAnsi="Cambria" w:cs="Arial"/>
          <w:sz w:val="22"/>
          <w:szCs w:val="22"/>
          <w:lang w:val="fr-FR"/>
        </w:rPr>
        <w:t>Toute commande pourra être résiliée de plein droit par ACTION CONTRE LA FAIM, sans indemnités, en cas d’inexécution de la commande par le fournisseur ou de manquement aux obligations contractuelles, après mise en demeure par lettre recommandée avec avis de réception restée sans effet pendant un délai de quatorze (14) jours calendaires.</w:t>
      </w:r>
    </w:p>
    <w:p w14:paraId="552BBEE6" w14:textId="77777777" w:rsidR="00053FCA" w:rsidRPr="00053FCA" w:rsidRDefault="00053FCA" w:rsidP="00053FCA">
      <w:pPr>
        <w:spacing w:after="160" w:line="259" w:lineRule="auto"/>
        <w:jc w:val="both"/>
        <w:rPr>
          <w:rFonts w:ascii="Cambria" w:eastAsia="Calibri" w:hAnsi="Cambria" w:cs="Arial"/>
          <w:sz w:val="22"/>
          <w:szCs w:val="22"/>
          <w:lang w:val="fr-FR"/>
        </w:rPr>
      </w:pPr>
      <w:r w:rsidRPr="00053FCA">
        <w:rPr>
          <w:rFonts w:ascii="Cambria" w:eastAsia="Calibri" w:hAnsi="Cambria" w:cs="Arial"/>
          <w:sz w:val="22"/>
          <w:szCs w:val="22"/>
          <w:lang w:val="fr-FR"/>
        </w:rPr>
        <w:t>La résiliation sera notifiée par écrit et s’effectuera aux torts exclusifs du fournisseur, et ce nonobstant tous dommages-intérêts auxquels ACTION CONTRE LA FAIM pourrait prétendre.</w:t>
      </w:r>
    </w:p>
    <w:p w14:paraId="0A476BED" w14:textId="77777777" w:rsidR="00053FCA" w:rsidRPr="00053FCA" w:rsidRDefault="00053FCA" w:rsidP="00053FCA">
      <w:pPr>
        <w:spacing w:after="160" w:line="259" w:lineRule="auto"/>
        <w:jc w:val="both"/>
        <w:rPr>
          <w:rFonts w:ascii="Cambria" w:eastAsia="Calibri" w:hAnsi="Cambria" w:cs="Arial"/>
          <w:b/>
          <w:sz w:val="22"/>
          <w:szCs w:val="22"/>
          <w:u w:val="single"/>
          <w:lang w:val="fr-FR"/>
        </w:rPr>
      </w:pPr>
      <w:r w:rsidRPr="00053FCA">
        <w:rPr>
          <w:rFonts w:ascii="Cambria" w:eastAsia="Calibri" w:hAnsi="Cambria" w:cs="Arial"/>
          <w:b/>
          <w:sz w:val="22"/>
          <w:szCs w:val="22"/>
          <w:u w:val="single"/>
          <w:lang w:val="fr-FR"/>
        </w:rPr>
        <w:t>ARTICLE 10</w:t>
      </w:r>
      <w:r w:rsidRPr="00053FCA">
        <w:rPr>
          <w:rFonts w:ascii="Cambria" w:eastAsia="Calibri" w:hAnsi="Cambria" w:cs="Arial"/>
          <w:b/>
          <w:sz w:val="22"/>
          <w:szCs w:val="22"/>
          <w:lang w:val="fr-FR"/>
        </w:rPr>
        <w:t xml:space="preserve"> : PRIX </w:t>
      </w:r>
    </w:p>
    <w:p w14:paraId="71042BED" w14:textId="77777777" w:rsidR="00053FCA" w:rsidRPr="00053FCA" w:rsidRDefault="00053FCA" w:rsidP="00053FCA">
      <w:pPr>
        <w:spacing w:after="160" w:line="259" w:lineRule="auto"/>
        <w:jc w:val="both"/>
        <w:rPr>
          <w:rFonts w:ascii="Cambria" w:eastAsia="Calibri" w:hAnsi="Cambria" w:cs="Arial"/>
          <w:sz w:val="22"/>
          <w:szCs w:val="22"/>
          <w:lang w:val="fr-FR"/>
        </w:rPr>
      </w:pPr>
      <w:r w:rsidRPr="00053FCA">
        <w:rPr>
          <w:rFonts w:ascii="Cambria" w:eastAsia="Calibri" w:hAnsi="Cambria" w:cs="Arial"/>
          <w:sz w:val="22"/>
          <w:szCs w:val="22"/>
          <w:lang w:val="fr-FR"/>
        </w:rPr>
        <w:t>Sauf stipulation contraire d’ACTION CONTRE LA FAIM, les prix indiqués sur le bon de commande sont réputés fermes et non révisables. Ils comprennent notamment tous les frais occasionnés par la fabrication, l’emballage, le chargement, le transport et le déchargement des marchandises. Les prix s’entendent hors TVA pour les biens destinés à être exportés hors de l’Union Européenne.</w:t>
      </w:r>
    </w:p>
    <w:p w14:paraId="48161237" w14:textId="77777777" w:rsidR="00053FCA" w:rsidRPr="00053FCA" w:rsidRDefault="00053FCA" w:rsidP="00053FCA">
      <w:pPr>
        <w:spacing w:after="160" w:line="259" w:lineRule="auto"/>
        <w:jc w:val="both"/>
        <w:rPr>
          <w:rFonts w:ascii="Cambria" w:eastAsia="Calibri" w:hAnsi="Cambria" w:cs="Arial"/>
          <w:b/>
          <w:sz w:val="22"/>
          <w:szCs w:val="22"/>
          <w:u w:val="single"/>
          <w:lang w:val="fr-FR"/>
        </w:rPr>
      </w:pPr>
      <w:r w:rsidRPr="00053FCA">
        <w:rPr>
          <w:rFonts w:ascii="Cambria" w:eastAsia="Calibri" w:hAnsi="Cambria" w:cs="Arial"/>
          <w:b/>
          <w:sz w:val="22"/>
          <w:szCs w:val="22"/>
          <w:u w:val="single"/>
          <w:lang w:val="fr-FR"/>
        </w:rPr>
        <w:t>ARTICLE 11 </w:t>
      </w:r>
      <w:r w:rsidRPr="00053FCA">
        <w:rPr>
          <w:rFonts w:ascii="Cambria" w:eastAsia="Calibri" w:hAnsi="Cambria" w:cs="Arial"/>
          <w:b/>
          <w:sz w:val="22"/>
          <w:szCs w:val="22"/>
          <w:lang w:val="fr-FR"/>
        </w:rPr>
        <w:t>: FACTURATION et MODALITES DE REGLEMENT</w:t>
      </w:r>
    </w:p>
    <w:p w14:paraId="11C5B035" w14:textId="77777777" w:rsidR="00053FCA" w:rsidRPr="00053FCA" w:rsidRDefault="00053FCA" w:rsidP="00053FCA">
      <w:pPr>
        <w:suppressAutoHyphens/>
        <w:rPr>
          <w:rFonts w:ascii="Cambria" w:hAnsi="Cambria" w:cs="Arial"/>
          <w:sz w:val="22"/>
          <w:szCs w:val="22"/>
          <w:lang w:val="fr-FR" w:eastAsia="ar-SA"/>
        </w:rPr>
      </w:pPr>
      <w:r w:rsidRPr="00053FCA">
        <w:rPr>
          <w:rFonts w:ascii="Cambria" w:hAnsi="Cambria" w:cs="Arial"/>
          <w:sz w:val="22"/>
          <w:szCs w:val="22"/>
          <w:lang w:val="fr-FR" w:eastAsia="ar-SA"/>
        </w:rPr>
        <w:t xml:space="preserve">Toute facture doit être produite en double exemplaire et adressée à l’entité d’ACTION CONTRE LA FAIM ayant émis la commande, dans les sept (7) jours calendaires suivant la livraison de la marchandise. </w:t>
      </w:r>
    </w:p>
    <w:p w14:paraId="6805AE21" w14:textId="77777777" w:rsidR="00053FCA" w:rsidRPr="00053FCA" w:rsidRDefault="00053FCA" w:rsidP="00053FCA">
      <w:pPr>
        <w:suppressAutoHyphens/>
        <w:rPr>
          <w:rFonts w:ascii="Cambria" w:hAnsi="Cambria" w:cs="Arial"/>
          <w:sz w:val="22"/>
          <w:szCs w:val="22"/>
          <w:lang w:val="fr-FR" w:eastAsia="ar-SA"/>
        </w:rPr>
      </w:pPr>
      <w:r w:rsidRPr="00053FCA">
        <w:rPr>
          <w:rFonts w:ascii="Cambria" w:hAnsi="Cambria" w:cs="Arial"/>
          <w:sz w:val="22"/>
          <w:szCs w:val="22"/>
          <w:lang w:val="fr-FR" w:eastAsia="ar-SA"/>
        </w:rPr>
        <w:t xml:space="preserve">Pour une livraison correspondant à plusieurs commandes, il sera établi une facture par commande correspondante. </w:t>
      </w:r>
    </w:p>
    <w:p w14:paraId="3CF60FC4" w14:textId="77777777" w:rsidR="00053FCA" w:rsidRPr="00053FCA" w:rsidRDefault="00053FCA" w:rsidP="00053FCA">
      <w:pPr>
        <w:spacing w:after="160" w:line="259" w:lineRule="auto"/>
        <w:jc w:val="both"/>
        <w:rPr>
          <w:rFonts w:ascii="Cambria" w:eastAsia="Calibri" w:hAnsi="Cambria" w:cs="Arial"/>
          <w:sz w:val="22"/>
          <w:szCs w:val="22"/>
          <w:lang w:val="fr-FR"/>
        </w:rPr>
      </w:pPr>
      <w:r w:rsidRPr="00053FCA">
        <w:rPr>
          <w:rFonts w:ascii="Cambria" w:eastAsia="Calibri" w:hAnsi="Cambria" w:cs="Arial"/>
          <w:sz w:val="22"/>
          <w:szCs w:val="22"/>
          <w:lang w:val="fr-FR"/>
        </w:rPr>
        <w:t>Toute facture devra comporter les références exactes du bordereau de livraison et de la commande concernée.</w:t>
      </w:r>
    </w:p>
    <w:p w14:paraId="46C79BA2" w14:textId="77777777" w:rsidR="00053FCA" w:rsidRPr="00053FCA" w:rsidRDefault="00053FCA" w:rsidP="00053FCA">
      <w:pPr>
        <w:suppressAutoHyphens/>
        <w:rPr>
          <w:rFonts w:ascii="Cambria" w:hAnsi="Cambria" w:cs="Arial"/>
          <w:sz w:val="22"/>
          <w:szCs w:val="22"/>
          <w:lang w:val="fr-FR" w:eastAsia="ar-SA"/>
        </w:rPr>
      </w:pPr>
      <w:r w:rsidRPr="00053FCA">
        <w:rPr>
          <w:rFonts w:ascii="Cambria" w:hAnsi="Cambria" w:cs="Arial"/>
          <w:sz w:val="22"/>
          <w:szCs w:val="22"/>
          <w:lang w:val="fr-FR" w:eastAsia="ar-SA"/>
        </w:rPr>
        <w:t>Sauf mention contraire sur la commande, les paiements s’effectuent dans les sept (7) jours à compter de la date d’émission de la facture, par chèque ou virement bancaire</w:t>
      </w:r>
    </w:p>
    <w:p w14:paraId="72AA6FFD" w14:textId="77777777" w:rsidR="00053FCA" w:rsidRPr="00053FCA" w:rsidRDefault="00053FCA" w:rsidP="00053FCA">
      <w:pPr>
        <w:spacing w:after="160" w:line="259" w:lineRule="auto"/>
        <w:jc w:val="both"/>
        <w:rPr>
          <w:rFonts w:ascii="Cambria" w:eastAsia="Calibri" w:hAnsi="Cambria" w:cs="Arial"/>
          <w:sz w:val="22"/>
          <w:szCs w:val="22"/>
          <w:lang w:val="fr-FR"/>
        </w:rPr>
      </w:pPr>
    </w:p>
    <w:p w14:paraId="0F972A75" w14:textId="77777777" w:rsidR="00053FCA" w:rsidRPr="00053FCA" w:rsidRDefault="00053FCA" w:rsidP="00053FCA">
      <w:pPr>
        <w:spacing w:after="160" w:line="259" w:lineRule="auto"/>
        <w:jc w:val="both"/>
        <w:rPr>
          <w:rFonts w:ascii="Cambria" w:eastAsia="Calibri" w:hAnsi="Cambria" w:cs="Arial"/>
          <w:b/>
          <w:sz w:val="22"/>
          <w:szCs w:val="22"/>
          <w:u w:val="single"/>
          <w:lang w:val="fr-FR"/>
        </w:rPr>
      </w:pPr>
      <w:r w:rsidRPr="00053FCA">
        <w:rPr>
          <w:rFonts w:ascii="Cambria" w:eastAsia="Calibri" w:hAnsi="Cambria" w:cs="Arial"/>
          <w:b/>
          <w:sz w:val="22"/>
          <w:szCs w:val="22"/>
          <w:u w:val="single"/>
          <w:lang w:val="fr-FR"/>
        </w:rPr>
        <w:t>ARTICLE 12: ETHIQUE et ENVIRONNEMENT</w:t>
      </w:r>
    </w:p>
    <w:p w14:paraId="3544938F" w14:textId="77777777" w:rsidR="00053FCA" w:rsidRPr="00053FCA" w:rsidRDefault="00053FCA" w:rsidP="00053FCA">
      <w:pPr>
        <w:suppressAutoHyphens/>
        <w:rPr>
          <w:rFonts w:ascii="Cambria" w:hAnsi="Cambria" w:cs="Arial"/>
          <w:sz w:val="22"/>
          <w:szCs w:val="22"/>
          <w:lang w:val="fr-FR" w:eastAsia="ar-SA"/>
        </w:rPr>
      </w:pPr>
      <w:r w:rsidRPr="00053FCA">
        <w:rPr>
          <w:rFonts w:ascii="Cambria" w:hAnsi="Cambria" w:cs="Arial"/>
          <w:sz w:val="22"/>
          <w:szCs w:val="22"/>
          <w:lang w:val="fr-FR" w:eastAsia="ar-SA"/>
        </w:rPr>
        <w:t>ACTION CONTRE LA FAIM se réserve le droit de dénoncer la commande à tout moment, si le fournisseur ou un de ses sous-traitants a participé ou fourni un support matériel ou toute autre ressource à des individus ou des entités qui commettent, tentent de commettre, préconisent, facilitent ou participent à des fraudes, corruptions, collusions, pratiques coercitives, implications dans une organisation criminelle ou toute autre activité illégale, ou encore qui ne respectent pas les Droits de l’Homme</w:t>
      </w:r>
      <w:r w:rsidRPr="00053FCA">
        <w:rPr>
          <w:rFonts w:ascii="Cambria" w:hAnsi="Cambria"/>
          <w:sz w:val="22"/>
          <w:szCs w:val="22"/>
          <w:lang w:val="fr-FR" w:eastAsia="ar-SA"/>
        </w:rPr>
        <w:footnoteReference w:id="1"/>
      </w:r>
      <w:r w:rsidRPr="00053FCA">
        <w:rPr>
          <w:rFonts w:ascii="Cambria" w:hAnsi="Cambria" w:cs="Arial"/>
          <w:sz w:val="22"/>
          <w:szCs w:val="22"/>
          <w:lang w:val="fr-FR" w:eastAsia="ar-SA"/>
        </w:rPr>
        <w:t xml:space="preserve"> ou droits sociaux de base et les conditions de travail minimum telles que définies par l’Organisation Internationale du Travail (OIT</w:t>
      </w:r>
      <w:r w:rsidRPr="00053FCA">
        <w:rPr>
          <w:rFonts w:ascii="Cambria" w:hAnsi="Cambria"/>
          <w:sz w:val="22"/>
          <w:szCs w:val="22"/>
          <w:lang w:val="fr-FR" w:eastAsia="ar-SA"/>
        </w:rPr>
        <w:footnoteReference w:customMarkFollows="1" w:id="2"/>
        <w:t>2</w:t>
      </w:r>
      <w:r w:rsidRPr="00053FCA">
        <w:rPr>
          <w:rFonts w:ascii="Cambria" w:hAnsi="Cambria" w:cs="Arial"/>
          <w:sz w:val="22"/>
          <w:szCs w:val="22"/>
          <w:lang w:val="fr-FR" w:eastAsia="ar-SA"/>
        </w:rPr>
        <w:t>), en particulier concernant le non-travail des enfants, la non-discrimination, la liberté d’association, le respect des salaires minimum, l’absence de travail forcé et le respect des conditions de travail et d’hygiène. ACTION CONTRE LA FAIM se réserve le droit d’utiliser des outils internationaux de suivi fournisseurs afin de vérifier leur historique et potentielle implication dans des activités illégales ou non-éthiques.</w:t>
      </w:r>
    </w:p>
    <w:p w14:paraId="22DDB29D" w14:textId="77777777" w:rsidR="00053FCA" w:rsidRPr="00053FCA" w:rsidRDefault="00053FCA" w:rsidP="00053FCA">
      <w:pPr>
        <w:suppressAutoHyphens/>
        <w:rPr>
          <w:rFonts w:ascii="Cambria" w:hAnsi="Cambria" w:cs="Arial"/>
          <w:sz w:val="22"/>
          <w:szCs w:val="22"/>
          <w:lang w:val="fr-FR" w:eastAsia="ar-SA"/>
        </w:rPr>
      </w:pPr>
      <w:r w:rsidRPr="00053FCA">
        <w:rPr>
          <w:rFonts w:ascii="Cambria" w:hAnsi="Cambria" w:cs="Arial"/>
          <w:sz w:val="22"/>
          <w:szCs w:val="22"/>
          <w:lang w:val="fr-FR" w:eastAsia="ar-SA"/>
        </w:rPr>
        <w:t>Enfin, ACTION CONTRE LA FAIM souhaite limiter au maximum son impact environnemental et attend de ses fournisseurs et prestataires une démarche similaire.</w:t>
      </w:r>
    </w:p>
    <w:p w14:paraId="2E19E676" w14:textId="77777777" w:rsidR="00053FCA" w:rsidRPr="00053FCA" w:rsidRDefault="00053FCA" w:rsidP="00053FCA">
      <w:pPr>
        <w:suppressAutoHyphens/>
        <w:rPr>
          <w:rFonts w:ascii="Cambria" w:hAnsi="Cambria" w:cs="Arial"/>
          <w:sz w:val="22"/>
          <w:szCs w:val="22"/>
          <w:lang w:val="fr-FR" w:eastAsia="ar-SA"/>
        </w:rPr>
      </w:pPr>
    </w:p>
    <w:p w14:paraId="32AB03E6" w14:textId="77777777" w:rsidR="00053FCA" w:rsidRPr="00053FCA" w:rsidRDefault="00053FCA" w:rsidP="00053FCA">
      <w:pPr>
        <w:suppressAutoHyphens/>
        <w:rPr>
          <w:rFonts w:ascii="Cambria" w:hAnsi="Cambria" w:cs="Arial"/>
          <w:sz w:val="22"/>
          <w:szCs w:val="22"/>
          <w:lang w:val="fr-FR" w:eastAsia="ar-SA"/>
        </w:rPr>
      </w:pPr>
      <w:r w:rsidRPr="00053FCA">
        <w:rPr>
          <w:rFonts w:ascii="Cambria" w:hAnsi="Cambria" w:cs="Arial"/>
          <w:sz w:val="22"/>
          <w:szCs w:val="22"/>
          <w:lang w:val="fr-FR" w:eastAsia="ar-SA"/>
        </w:rPr>
        <w:lastRenderedPageBreak/>
        <w:t xml:space="preserve">Si vous croyez que l’action d’une personne (ou d’un groupe de personnes), appartenant à ACTION CONTRE LA FAIM, ne respecte pas les règles ci-dessus, vous devriez le signaler conformément au processus de dénonciation. </w:t>
      </w:r>
    </w:p>
    <w:p w14:paraId="65C16FE2" w14:textId="77777777" w:rsidR="00053FCA" w:rsidRPr="00053FCA" w:rsidRDefault="00053FCA" w:rsidP="00053FCA">
      <w:pPr>
        <w:suppressAutoHyphens/>
        <w:rPr>
          <w:rFonts w:ascii="Cambria" w:hAnsi="Cambria" w:cs="Arial"/>
          <w:sz w:val="22"/>
          <w:szCs w:val="22"/>
          <w:lang w:val="fr-FR" w:eastAsia="ar-SA"/>
        </w:rPr>
      </w:pPr>
      <w:r w:rsidRPr="00053FCA">
        <w:rPr>
          <w:rFonts w:ascii="Cambria" w:hAnsi="Cambria" w:cs="Arial"/>
          <w:sz w:val="22"/>
          <w:szCs w:val="22"/>
          <w:lang w:val="fr-FR" w:eastAsia="ar-SA"/>
        </w:rPr>
        <w:t xml:space="preserve">Afin de rendre le traitement possible, les signalements devront fournir les informations les plus précises possibles ; vos noms et coordonnées ne sont pas obligatoires mais les mentionner est fortement recommandé. Tous les signalements seront traités de manière confidentielle, dans les limites autorisées par la loi. ACTION CONTRE LA FAIM mettra en place tous les moyens raisonnablement possibles pour préserver l’anonymat de la personne dénonçant un abus, et pour la protéger d’éventuelles représailles. </w:t>
      </w:r>
    </w:p>
    <w:p w14:paraId="48EE2F6E" w14:textId="77777777" w:rsidR="00053FCA" w:rsidRPr="00053FCA" w:rsidRDefault="00053FCA" w:rsidP="00053FCA">
      <w:pPr>
        <w:suppressAutoHyphens/>
        <w:rPr>
          <w:rFonts w:ascii="Cambria" w:hAnsi="Cambria" w:cs="Arial"/>
          <w:sz w:val="22"/>
          <w:szCs w:val="22"/>
          <w:lang w:val="fr-FR" w:eastAsia="ar-SA"/>
        </w:rPr>
      </w:pPr>
      <w:r w:rsidRPr="00053FCA">
        <w:rPr>
          <w:rFonts w:ascii="Cambria" w:hAnsi="Cambria" w:cs="Arial"/>
          <w:sz w:val="22"/>
          <w:szCs w:val="22"/>
          <w:lang w:val="fr-FR" w:eastAsia="ar-SA"/>
        </w:rPr>
        <w:t xml:space="preserve">Les signalements devront être envoyés à cette adresse : </w:t>
      </w:r>
      <w:hyperlink r:id="rId19" w:history="1">
        <w:r w:rsidRPr="00053FCA">
          <w:rPr>
            <w:rFonts w:ascii="Cambria" w:hAnsi="Cambria"/>
            <w:color w:val="0000FF"/>
            <w:sz w:val="22"/>
            <w:szCs w:val="22"/>
            <w:u w:val="single"/>
            <w:lang w:val="fr-FR" w:eastAsia="ar-SA"/>
          </w:rPr>
          <w:t>ACTION CONTRE LA FAIM-usaConfidential@actionagainsthunger.org</w:t>
        </w:r>
      </w:hyperlink>
    </w:p>
    <w:p w14:paraId="749E723D" w14:textId="77777777" w:rsidR="00053FCA" w:rsidRPr="00053FCA" w:rsidRDefault="00053FCA" w:rsidP="00053FCA">
      <w:pPr>
        <w:spacing w:after="160" w:line="259" w:lineRule="auto"/>
        <w:jc w:val="both"/>
        <w:rPr>
          <w:rFonts w:ascii="Cambria" w:eastAsia="Calibri" w:hAnsi="Cambria" w:cs="Arial"/>
          <w:b/>
          <w:sz w:val="22"/>
          <w:szCs w:val="22"/>
          <w:u w:val="single"/>
          <w:lang w:val="fr-FR"/>
        </w:rPr>
      </w:pPr>
    </w:p>
    <w:p w14:paraId="7D9181D9" w14:textId="77777777" w:rsidR="00053FCA" w:rsidRPr="00053FCA" w:rsidRDefault="00053FCA" w:rsidP="00053FCA">
      <w:pPr>
        <w:spacing w:after="160" w:line="259" w:lineRule="auto"/>
        <w:jc w:val="both"/>
        <w:rPr>
          <w:rFonts w:ascii="Cambria" w:eastAsia="Calibri" w:hAnsi="Cambria" w:cs="Arial"/>
          <w:b/>
          <w:sz w:val="22"/>
          <w:szCs w:val="22"/>
          <w:u w:val="single"/>
          <w:lang w:val="fr-FR"/>
        </w:rPr>
      </w:pPr>
      <w:r w:rsidRPr="00053FCA">
        <w:rPr>
          <w:rFonts w:ascii="Cambria" w:eastAsia="Calibri" w:hAnsi="Cambria" w:cs="Arial"/>
          <w:b/>
          <w:sz w:val="22"/>
          <w:szCs w:val="22"/>
          <w:u w:val="single"/>
          <w:lang w:val="fr-FR"/>
        </w:rPr>
        <w:t>ARTICLE 13 : DROIT APPLICABLE, ATTRIBUTION DE JURIDICTION</w:t>
      </w:r>
    </w:p>
    <w:p w14:paraId="522F4D0E" w14:textId="77777777" w:rsidR="00053FCA" w:rsidRPr="00053FCA" w:rsidRDefault="00053FCA" w:rsidP="00053FCA">
      <w:pPr>
        <w:suppressAutoHyphens/>
        <w:rPr>
          <w:rFonts w:ascii="Cambria" w:hAnsi="Cambria" w:cs="Arial"/>
          <w:sz w:val="22"/>
          <w:szCs w:val="22"/>
          <w:lang w:val="fr-FR" w:eastAsia="ar-SA"/>
        </w:rPr>
      </w:pPr>
      <w:r w:rsidRPr="00053FCA">
        <w:rPr>
          <w:rFonts w:ascii="Cambria" w:hAnsi="Cambria" w:cs="Arial"/>
          <w:sz w:val="22"/>
          <w:szCs w:val="22"/>
          <w:lang w:val="fr-FR" w:eastAsia="ar-SA"/>
        </w:rPr>
        <w:t>Les commandes d’ACTION CONTRE LA FAIM sont régies par la loi française.</w:t>
      </w:r>
    </w:p>
    <w:p w14:paraId="7BABE939" w14:textId="77777777" w:rsidR="00053FCA" w:rsidRPr="00053FCA" w:rsidRDefault="00053FCA" w:rsidP="00053FCA">
      <w:pPr>
        <w:suppressAutoHyphens/>
        <w:rPr>
          <w:rFonts w:ascii="Cambria" w:hAnsi="Cambria" w:cs="Arial"/>
          <w:sz w:val="22"/>
          <w:szCs w:val="22"/>
          <w:lang w:val="fr-FR" w:eastAsia="ar-SA"/>
        </w:rPr>
      </w:pPr>
      <w:r w:rsidRPr="00053FCA">
        <w:rPr>
          <w:rFonts w:ascii="Cambria" w:hAnsi="Cambria" w:cs="Arial"/>
          <w:sz w:val="22"/>
          <w:szCs w:val="22"/>
          <w:lang w:val="fr-FR" w:eastAsia="ar-SA"/>
        </w:rPr>
        <w:t>Tout différend entre le fournisseur et ACTION CONTRE LA FAIM relatifs à l’interprétation, l’exécution et la résiliation d’une commande sera résolu à l’amiable. A défaut, le règlement des litiges relèvera exclusivement de la compétence des tribunaux de Port-au-Prince</w:t>
      </w:r>
    </w:p>
    <w:p w14:paraId="0D1F396E" w14:textId="77777777" w:rsidR="00053FCA" w:rsidRPr="00053FCA" w:rsidRDefault="00053FCA" w:rsidP="00053FCA">
      <w:pPr>
        <w:suppressAutoHyphens/>
        <w:rPr>
          <w:rFonts w:ascii="Cambria" w:hAnsi="Cambria" w:cs="Arial"/>
          <w:sz w:val="22"/>
          <w:szCs w:val="22"/>
          <w:lang w:val="fr-FR" w:eastAsia="ar-SA"/>
        </w:rPr>
      </w:pPr>
    </w:p>
    <w:p w14:paraId="01EADF0C" w14:textId="77777777" w:rsidR="00053FCA" w:rsidRPr="00711D60" w:rsidRDefault="00053FCA" w:rsidP="00053FCA">
      <w:pPr>
        <w:suppressAutoHyphens/>
        <w:rPr>
          <w:rFonts w:ascii="Cambria" w:hAnsi="Cambria" w:cs="Arial"/>
          <w:sz w:val="28"/>
          <w:szCs w:val="28"/>
          <w:lang w:val="fr-FR" w:eastAsia="ar-SA"/>
        </w:rPr>
      </w:pPr>
    </w:p>
    <w:p w14:paraId="61812C65" w14:textId="77777777" w:rsidR="008E75BB" w:rsidRPr="00711D60" w:rsidRDefault="008E75BB" w:rsidP="00053FCA">
      <w:pPr>
        <w:suppressAutoHyphens/>
        <w:rPr>
          <w:rFonts w:ascii="Cambria" w:hAnsi="Cambria" w:cs="Arial"/>
          <w:sz w:val="28"/>
          <w:szCs w:val="28"/>
          <w:lang w:val="fr-FR" w:eastAsia="ar-SA"/>
        </w:rPr>
      </w:pPr>
    </w:p>
    <w:p w14:paraId="5D673662" w14:textId="77777777" w:rsidR="008E75BB" w:rsidRPr="00711D60" w:rsidRDefault="008E75BB" w:rsidP="00053FCA">
      <w:pPr>
        <w:suppressAutoHyphens/>
        <w:rPr>
          <w:rFonts w:ascii="Cambria" w:hAnsi="Cambria" w:cs="Arial"/>
          <w:sz w:val="28"/>
          <w:szCs w:val="28"/>
          <w:lang w:val="fr-FR" w:eastAsia="ar-SA"/>
        </w:rPr>
      </w:pPr>
    </w:p>
    <w:p w14:paraId="34B03B26" w14:textId="77777777" w:rsidR="008E75BB" w:rsidRPr="00711D60" w:rsidRDefault="008E75BB" w:rsidP="00053FCA">
      <w:pPr>
        <w:suppressAutoHyphens/>
        <w:rPr>
          <w:rFonts w:ascii="Cambria" w:hAnsi="Cambria" w:cs="Arial"/>
          <w:sz w:val="28"/>
          <w:szCs w:val="28"/>
          <w:lang w:val="fr-FR" w:eastAsia="ar-SA"/>
        </w:rPr>
      </w:pPr>
    </w:p>
    <w:p w14:paraId="52E9292B" w14:textId="77777777" w:rsidR="008E75BB" w:rsidRPr="00711D60" w:rsidRDefault="008E75BB" w:rsidP="00053FCA">
      <w:pPr>
        <w:suppressAutoHyphens/>
        <w:rPr>
          <w:rFonts w:ascii="Cambria" w:hAnsi="Cambria" w:cs="Arial"/>
          <w:sz w:val="28"/>
          <w:szCs w:val="28"/>
          <w:lang w:val="fr-FR" w:eastAsia="ar-SA"/>
        </w:rPr>
      </w:pPr>
    </w:p>
    <w:p w14:paraId="3A03DC25" w14:textId="77777777" w:rsidR="008E75BB" w:rsidRPr="00711D60" w:rsidRDefault="008E75BB" w:rsidP="00053FCA">
      <w:pPr>
        <w:suppressAutoHyphens/>
        <w:rPr>
          <w:rFonts w:ascii="Cambria" w:hAnsi="Cambria" w:cs="Arial"/>
          <w:sz w:val="28"/>
          <w:szCs w:val="28"/>
          <w:lang w:val="fr-FR" w:eastAsia="ar-SA"/>
        </w:rPr>
      </w:pPr>
    </w:p>
    <w:p w14:paraId="24FA8515" w14:textId="77777777" w:rsidR="008E75BB" w:rsidRPr="00711D60" w:rsidRDefault="008E75BB" w:rsidP="00053FCA">
      <w:pPr>
        <w:suppressAutoHyphens/>
        <w:rPr>
          <w:rFonts w:ascii="Cambria" w:hAnsi="Cambria" w:cs="Arial"/>
          <w:sz w:val="28"/>
          <w:szCs w:val="28"/>
          <w:lang w:val="fr-FR" w:eastAsia="ar-SA"/>
        </w:rPr>
      </w:pPr>
    </w:p>
    <w:p w14:paraId="5D690C6A" w14:textId="77777777" w:rsidR="008E75BB" w:rsidRPr="00711D60" w:rsidRDefault="008E75BB" w:rsidP="00053FCA">
      <w:pPr>
        <w:suppressAutoHyphens/>
        <w:rPr>
          <w:rFonts w:ascii="Cambria" w:hAnsi="Cambria" w:cs="Arial"/>
          <w:sz w:val="28"/>
          <w:szCs w:val="28"/>
          <w:lang w:val="fr-FR" w:eastAsia="ar-SA"/>
        </w:rPr>
      </w:pPr>
    </w:p>
    <w:p w14:paraId="7B8A60AD" w14:textId="77777777" w:rsidR="008E75BB" w:rsidRPr="00711D60" w:rsidRDefault="008E75BB" w:rsidP="00053FCA">
      <w:pPr>
        <w:suppressAutoHyphens/>
        <w:rPr>
          <w:rFonts w:ascii="Cambria" w:hAnsi="Cambria" w:cs="Arial"/>
          <w:sz w:val="28"/>
          <w:szCs w:val="28"/>
          <w:lang w:val="fr-FR" w:eastAsia="ar-SA"/>
        </w:rPr>
      </w:pPr>
    </w:p>
    <w:p w14:paraId="0F2CA652" w14:textId="77777777" w:rsidR="008E75BB" w:rsidRPr="00711D60" w:rsidRDefault="008E75BB" w:rsidP="00053FCA">
      <w:pPr>
        <w:suppressAutoHyphens/>
        <w:rPr>
          <w:rFonts w:ascii="Cambria" w:hAnsi="Cambria" w:cs="Arial"/>
          <w:sz w:val="28"/>
          <w:szCs w:val="28"/>
          <w:lang w:val="fr-FR" w:eastAsia="ar-SA"/>
        </w:rPr>
      </w:pPr>
    </w:p>
    <w:p w14:paraId="3C7D299C" w14:textId="77777777" w:rsidR="008E75BB" w:rsidRPr="00711D60" w:rsidRDefault="008E75BB" w:rsidP="00053FCA">
      <w:pPr>
        <w:suppressAutoHyphens/>
        <w:rPr>
          <w:rFonts w:ascii="Cambria" w:hAnsi="Cambria" w:cs="Arial"/>
          <w:sz w:val="28"/>
          <w:szCs w:val="28"/>
          <w:lang w:val="fr-FR" w:eastAsia="ar-SA"/>
        </w:rPr>
      </w:pPr>
    </w:p>
    <w:p w14:paraId="5F6083F6" w14:textId="77777777" w:rsidR="008E75BB" w:rsidRPr="00711D60" w:rsidRDefault="008E75BB" w:rsidP="00053FCA">
      <w:pPr>
        <w:suppressAutoHyphens/>
        <w:rPr>
          <w:rFonts w:ascii="Cambria" w:hAnsi="Cambria" w:cs="Arial"/>
          <w:sz w:val="28"/>
          <w:szCs w:val="28"/>
          <w:lang w:val="fr-FR" w:eastAsia="ar-SA"/>
        </w:rPr>
      </w:pPr>
    </w:p>
    <w:p w14:paraId="351F004E" w14:textId="77777777" w:rsidR="008E75BB" w:rsidRPr="00711D60" w:rsidRDefault="008E75BB" w:rsidP="00053FCA">
      <w:pPr>
        <w:suppressAutoHyphens/>
        <w:rPr>
          <w:rFonts w:ascii="Cambria" w:hAnsi="Cambria" w:cs="Arial"/>
          <w:sz w:val="28"/>
          <w:szCs w:val="28"/>
          <w:lang w:val="fr-FR" w:eastAsia="ar-SA"/>
        </w:rPr>
      </w:pPr>
    </w:p>
    <w:p w14:paraId="29D1D790" w14:textId="77777777" w:rsidR="008E75BB" w:rsidRPr="00711D60" w:rsidRDefault="008E75BB" w:rsidP="00053FCA">
      <w:pPr>
        <w:suppressAutoHyphens/>
        <w:rPr>
          <w:rFonts w:ascii="Cambria" w:hAnsi="Cambria" w:cs="Arial"/>
          <w:sz w:val="28"/>
          <w:szCs w:val="28"/>
          <w:lang w:val="fr-FR" w:eastAsia="ar-SA"/>
        </w:rPr>
      </w:pPr>
    </w:p>
    <w:p w14:paraId="267042BF" w14:textId="77777777" w:rsidR="008E75BB" w:rsidRPr="00711D60" w:rsidRDefault="008E75BB" w:rsidP="00053FCA">
      <w:pPr>
        <w:suppressAutoHyphens/>
        <w:rPr>
          <w:rFonts w:ascii="Cambria" w:hAnsi="Cambria" w:cs="Arial"/>
          <w:sz w:val="28"/>
          <w:szCs w:val="28"/>
          <w:lang w:val="fr-FR" w:eastAsia="ar-SA"/>
        </w:rPr>
      </w:pPr>
    </w:p>
    <w:p w14:paraId="4C131FD8" w14:textId="77777777" w:rsidR="008E75BB" w:rsidRPr="00711D60" w:rsidRDefault="008E75BB" w:rsidP="00053FCA">
      <w:pPr>
        <w:suppressAutoHyphens/>
        <w:rPr>
          <w:rFonts w:ascii="Cambria" w:hAnsi="Cambria" w:cs="Arial"/>
          <w:sz w:val="28"/>
          <w:szCs w:val="28"/>
          <w:lang w:val="fr-FR" w:eastAsia="ar-SA"/>
        </w:rPr>
      </w:pPr>
    </w:p>
    <w:p w14:paraId="2FAF2EF6" w14:textId="77777777" w:rsidR="008E75BB" w:rsidRPr="00711D60" w:rsidRDefault="008E75BB" w:rsidP="00053FCA">
      <w:pPr>
        <w:suppressAutoHyphens/>
        <w:rPr>
          <w:rFonts w:ascii="Cambria" w:hAnsi="Cambria" w:cs="Arial"/>
          <w:sz w:val="28"/>
          <w:szCs w:val="28"/>
          <w:lang w:val="fr-FR" w:eastAsia="ar-SA"/>
        </w:rPr>
      </w:pPr>
    </w:p>
    <w:p w14:paraId="30889F2B" w14:textId="77777777" w:rsidR="008E75BB" w:rsidRPr="00711D60" w:rsidRDefault="008E75BB" w:rsidP="00053FCA">
      <w:pPr>
        <w:suppressAutoHyphens/>
        <w:rPr>
          <w:rFonts w:ascii="Cambria" w:hAnsi="Cambria" w:cs="Arial"/>
          <w:sz w:val="28"/>
          <w:szCs w:val="28"/>
          <w:lang w:val="fr-FR" w:eastAsia="ar-SA"/>
        </w:rPr>
      </w:pPr>
    </w:p>
    <w:p w14:paraId="72117565" w14:textId="77777777" w:rsidR="008E75BB" w:rsidRPr="00711D60" w:rsidRDefault="008E75BB" w:rsidP="00053FCA">
      <w:pPr>
        <w:suppressAutoHyphens/>
        <w:rPr>
          <w:rFonts w:ascii="Cambria" w:hAnsi="Cambria" w:cs="Arial"/>
          <w:sz w:val="28"/>
          <w:szCs w:val="28"/>
          <w:lang w:val="fr-FR" w:eastAsia="ar-SA"/>
        </w:rPr>
      </w:pPr>
    </w:p>
    <w:p w14:paraId="69B3156A" w14:textId="77777777" w:rsidR="008E75BB" w:rsidRPr="00711D60" w:rsidRDefault="008E75BB" w:rsidP="00053FCA">
      <w:pPr>
        <w:suppressAutoHyphens/>
        <w:rPr>
          <w:rFonts w:ascii="Cambria" w:hAnsi="Cambria" w:cs="Arial"/>
          <w:sz w:val="28"/>
          <w:szCs w:val="28"/>
          <w:lang w:val="fr-FR" w:eastAsia="ar-SA"/>
        </w:rPr>
      </w:pPr>
    </w:p>
    <w:p w14:paraId="0F8B39FC" w14:textId="77777777" w:rsidR="008E75BB" w:rsidRPr="00711D60" w:rsidRDefault="008E75BB" w:rsidP="00053FCA">
      <w:pPr>
        <w:suppressAutoHyphens/>
        <w:rPr>
          <w:rFonts w:ascii="Cambria" w:hAnsi="Cambria" w:cs="Arial"/>
          <w:sz w:val="28"/>
          <w:szCs w:val="28"/>
          <w:lang w:val="fr-FR" w:eastAsia="ar-SA"/>
        </w:rPr>
      </w:pPr>
    </w:p>
    <w:p w14:paraId="00C4B916" w14:textId="77777777" w:rsidR="008E75BB" w:rsidRPr="00711D60" w:rsidRDefault="008E75BB" w:rsidP="00053FCA">
      <w:pPr>
        <w:suppressAutoHyphens/>
        <w:rPr>
          <w:rFonts w:ascii="Cambria" w:hAnsi="Cambria" w:cs="Arial"/>
          <w:sz w:val="28"/>
          <w:szCs w:val="28"/>
          <w:lang w:val="fr-FR" w:eastAsia="ar-SA"/>
        </w:rPr>
      </w:pPr>
    </w:p>
    <w:p w14:paraId="74DA5CF9" w14:textId="77777777" w:rsidR="008E75BB" w:rsidRPr="00711D60" w:rsidRDefault="008E75BB" w:rsidP="00053FCA">
      <w:pPr>
        <w:suppressAutoHyphens/>
        <w:rPr>
          <w:rFonts w:ascii="Cambria" w:hAnsi="Cambria" w:cs="Arial"/>
          <w:sz w:val="28"/>
          <w:szCs w:val="28"/>
          <w:lang w:val="fr-FR" w:eastAsia="ar-SA"/>
        </w:rPr>
      </w:pPr>
    </w:p>
    <w:p w14:paraId="744E75D5" w14:textId="77777777" w:rsidR="008E75BB" w:rsidRPr="00711D60" w:rsidRDefault="008E75BB" w:rsidP="00053FCA">
      <w:pPr>
        <w:suppressAutoHyphens/>
        <w:rPr>
          <w:rFonts w:ascii="Cambria" w:hAnsi="Cambria" w:cs="Arial"/>
          <w:sz w:val="28"/>
          <w:szCs w:val="28"/>
          <w:lang w:val="fr-FR" w:eastAsia="ar-SA"/>
        </w:rPr>
      </w:pPr>
    </w:p>
    <w:p w14:paraId="63BAE992" w14:textId="77777777" w:rsidR="008E75BB" w:rsidRPr="00711D60" w:rsidRDefault="008E75BB" w:rsidP="00053FCA">
      <w:pPr>
        <w:suppressAutoHyphens/>
        <w:rPr>
          <w:rFonts w:ascii="Cambria" w:hAnsi="Cambria" w:cs="Arial"/>
          <w:sz w:val="28"/>
          <w:szCs w:val="28"/>
          <w:lang w:val="fr-FR" w:eastAsia="ar-SA"/>
        </w:rPr>
      </w:pPr>
    </w:p>
    <w:p w14:paraId="2825B696" w14:textId="77777777" w:rsidR="008E75BB" w:rsidRPr="00711D60" w:rsidRDefault="008E75BB" w:rsidP="00053FCA">
      <w:pPr>
        <w:suppressAutoHyphens/>
        <w:rPr>
          <w:rFonts w:ascii="Cambria" w:hAnsi="Cambria" w:cs="Arial"/>
          <w:sz w:val="28"/>
          <w:szCs w:val="28"/>
          <w:lang w:val="fr-FR" w:eastAsia="ar-SA"/>
        </w:rPr>
      </w:pPr>
    </w:p>
    <w:p w14:paraId="4CF407EF" w14:textId="77777777" w:rsidR="00711D60" w:rsidRDefault="00711D60" w:rsidP="00053FCA">
      <w:pPr>
        <w:suppressAutoHyphens/>
        <w:rPr>
          <w:rFonts w:ascii="Cambria" w:hAnsi="Cambria" w:cs="Arial"/>
          <w:sz w:val="28"/>
          <w:szCs w:val="28"/>
          <w:lang w:val="fr-FR" w:eastAsia="ar-SA"/>
        </w:rPr>
      </w:pPr>
    </w:p>
    <w:p w14:paraId="72836C35" w14:textId="77777777" w:rsidR="00972DFF" w:rsidRPr="00711D60" w:rsidRDefault="00972DFF" w:rsidP="00053FCA">
      <w:pPr>
        <w:suppressAutoHyphens/>
        <w:rPr>
          <w:rFonts w:ascii="Cambria" w:hAnsi="Cambria" w:cs="Arial"/>
          <w:sz w:val="28"/>
          <w:szCs w:val="28"/>
          <w:lang w:val="fr-FR" w:eastAsia="ar-SA"/>
        </w:rPr>
      </w:pPr>
    </w:p>
    <w:p w14:paraId="05137292" w14:textId="77777777" w:rsidR="00711D60" w:rsidRPr="00053FCA" w:rsidRDefault="00711D60" w:rsidP="00053FCA">
      <w:pPr>
        <w:suppressAutoHyphens/>
        <w:rPr>
          <w:rFonts w:ascii="Cambria" w:hAnsi="Cambria" w:cs="Arial"/>
          <w:sz w:val="28"/>
          <w:szCs w:val="28"/>
          <w:lang w:val="fr-FR" w:eastAsia="ar-SA"/>
        </w:rPr>
      </w:pPr>
    </w:p>
    <w:p w14:paraId="2A7B77AC" w14:textId="40A71259" w:rsidR="00053FCA" w:rsidRPr="00711D60" w:rsidRDefault="008E75BB" w:rsidP="008E75BB">
      <w:pPr>
        <w:tabs>
          <w:tab w:val="center" w:pos="4536"/>
          <w:tab w:val="right" w:pos="9072"/>
        </w:tabs>
        <w:jc w:val="center"/>
        <w:rPr>
          <w:rFonts w:ascii="Cambria" w:eastAsia="Calibri" w:hAnsi="Cambria" w:cs="Arial"/>
          <w:b/>
          <w:sz w:val="28"/>
          <w:szCs w:val="28"/>
          <w:lang w:val="fr-FR"/>
        </w:rPr>
      </w:pPr>
      <w:bookmarkStart w:id="54" w:name="_Toc269075296"/>
      <w:r w:rsidRPr="00711D60">
        <w:rPr>
          <w:rFonts w:ascii="Cambria" w:eastAsia="Calibri" w:hAnsi="Cambria" w:cs="Arial"/>
          <w:b/>
          <w:sz w:val="28"/>
          <w:szCs w:val="28"/>
          <w:lang w:val="fr-FR"/>
        </w:rPr>
        <w:lastRenderedPageBreak/>
        <w:t>Annexe. H</w:t>
      </w:r>
    </w:p>
    <w:p w14:paraId="44C93366" w14:textId="77777777" w:rsidR="008E75BB" w:rsidRPr="00053FCA" w:rsidRDefault="008E75BB" w:rsidP="008E75BB">
      <w:pPr>
        <w:tabs>
          <w:tab w:val="center" w:pos="4536"/>
          <w:tab w:val="right" w:pos="9072"/>
        </w:tabs>
        <w:jc w:val="center"/>
        <w:rPr>
          <w:rFonts w:ascii="Cambria" w:eastAsia="Calibri" w:hAnsi="Cambria" w:cs="Arial"/>
          <w:b/>
          <w:sz w:val="28"/>
          <w:szCs w:val="28"/>
          <w:u w:val="single"/>
          <w:lang w:val="fr-FR"/>
        </w:rPr>
      </w:pPr>
    </w:p>
    <w:p w14:paraId="5DAAD0AF" w14:textId="77777777" w:rsidR="00053FCA" w:rsidRPr="00053FCA" w:rsidRDefault="00053FCA" w:rsidP="009F3205">
      <w:pPr>
        <w:tabs>
          <w:tab w:val="center" w:pos="4536"/>
          <w:tab w:val="right" w:pos="9072"/>
        </w:tabs>
        <w:jc w:val="center"/>
        <w:rPr>
          <w:rFonts w:ascii="Cambria" w:eastAsia="Calibri" w:hAnsi="Cambria" w:cs="Arial"/>
          <w:b/>
          <w:sz w:val="28"/>
          <w:szCs w:val="28"/>
          <w:u w:val="single"/>
          <w:lang w:val="fr-FR"/>
        </w:rPr>
      </w:pPr>
      <w:r w:rsidRPr="00053FCA">
        <w:rPr>
          <w:rFonts w:ascii="Cambria" w:eastAsia="Calibri" w:hAnsi="Cambria" w:cs="Arial"/>
          <w:b/>
          <w:sz w:val="28"/>
          <w:szCs w:val="28"/>
          <w:lang w:val="fr-FR"/>
        </w:rPr>
        <w:t xml:space="preserve">BONNES PRATIQUES COMMERCIALES </w:t>
      </w:r>
    </w:p>
    <w:p w14:paraId="7D14BA30" w14:textId="77777777" w:rsidR="00053FCA" w:rsidRPr="00053FCA" w:rsidRDefault="00053FCA" w:rsidP="009F3205">
      <w:pPr>
        <w:tabs>
          <w:tab w:val="center" w:pos="4536"/>
          <w:tab w:val="right" w:pos="9072"/>
        </w:tabs>
        <w:jc w:val="center"/>
        <w:rPr>
          <w:rFonts w:ascii="Cambria" w:eastAsia="Calibri" w:hAnsi="Cambria" w:cs="Arial"/>
          <w:b/>
          <w:sz w:val="28"/>
          <w:szCs w:val="28"/>
          <w:lang w:val="fr-FR"/>
        </w:rPr>
      </w:pPr>
      <w:r w:rsidRPr="00053FCA">
        <w:rPr>
          <w:rFonts w:ascii="Cambria" w:eastAsia="Calibri" w:hAnsi="Cambria" w:cs="Arial"/>
          <w:b/>
          <w:sz w:val="28"/>
          <w:szCs w:val="28"/>
          <w:lang w:val="fr-FR"/>
        </w:rPr>
        <w:t>D’ACTION CONTRE LA FAIM</w:t>
      </w:r>
    </w:p>
    <w:bookmarkEnd w:id="54"/>
    <w:p w14:paraId="3961DC03" w14:textId="77777777" w:rsidR="00053FCA" w:rsidRPr="00711D60" w:rsidRDefault="00053FCA" w:rsidP="00053FCA">
      <w:pPr>
        <w:tabs>
          <w:tab w:val="center" w:pos="4536"/>
          <w:tab w:val="right" w:pos="9072"/>
        </w:tabs>
        <w:rPr>
          <w:rFonts w:ascii="Cambria" w:eastAsia="Calibri" w:hAnsi="Cambria" w:cs="Arial"/>
          <w:sz w:val="22"/>
          <w:szCs w:val="22"/>
          <w:lang w:val="fr-FR"/>
        </w:rPr>
      </w:pPr>
    </w:p>
    <w:p w14:paraId="74B75861" w14:textId="77777777" w:rsidR="009F3205" w:rsidRPr="00053FCA" w:rsidRDefault="009F3205" w:rsidP="00053FCA">
      <w:pPr>
        <w:tabs>
          <w:tab w:val="center" w:pos="4536"/>
          <w:tab w:val="right" w:pos="9072"/>
        </w:tabs>
        <w:rPr>
          <w:rFonts w:ascii="Cambria" w:eastAsia="Calibri" w:hAnsi="Cambria" w:cs="Arial"/>
          <w:sz w:val="22"/>
          <w:szCs w:val="22"/>
          <w:lang w:val="fr-FR"/>
        </w:rPr>
      </w:pPr>
    </w:p>
    <w:p w14:paraId="7A423A0D" w14:textId="77777777" w:rsidR="00053FCA" w:rsidRPr="00053FCA" w:rsidRDefault="00053FCA" w:rsidP="00A64991">
      <w:pPr>
        <w:keepNext/>
        <w:numPr>
          <w:ilvl w:val="5"/>
          <w:numId w:val="23"/>
        </w:numPr>
        <w:pBdr>
          <w:bottom w:val="single" w:sz="4" w:space="1" w:color="000000"/>
        </w:pBdr>
        <w:suppressAutoHyphens/>
        <w:spacing w:after="160" w:line="259" w:lineRule="auto"/>
        <w:jc w:val="both"/>
        <w:outlineLvl w:val="5"/>
        <w:rPr>
          <w:rFonts w:ascii="Cambria" w:hAnsi="Cambria"/>
          <w:color w:val="1F3763"/>
          <w:sz w:val="22"/>
          <w:szCs w:val="22"/>
          <w:lang w:val="fr-FR"/>
        </w:rPr>
      </w:pPr>
      <w:r w:rsidRPr="00053FCA">
        <w:rPr>
          <w:rFonts w:ascii="Cambria" w:hAnsi="Cambria"/>
          <w:color w:val="1F3763"/>
          <w:sz w:val="22"/>
          <w:szCs w:val="22"/>
          <w:lang w:val="fr-FR"/>
        </w:rPr>
        <w:t>Préambule</w:t>
      </w:r>
    </w:p>
    <w:p w14:paraId="59B9F231" w14:textId="77777777" w:rsidR="00053FCA" w:rsidRPr="00053FCA" w:rsidRDefault="00053FCA" w:rsidP="00053FCA">
      <w:pPr>
        <w:tabs>
          <w:tab w:val="center" w:pos="4536"/>
          <w:tab w:val="right" w:pos="9072"/>
        </w:tabs>
        <w:jc w:val="both"/>
        <w:rPr>
          <w:rFonts w:ascii="Cambria" w:eastAsia="Calibri" w:hAnsi="Cambria" w:cs="Arial"/>
          <w:sz w:val="22"/>
          <w:szCs w:val="22"/>
          <w:lang w:val="fr-FR"/>
        </w:rPr>
      </w:pPr>
    </w:p>
    <w:p w14:paraId="3B97DB29" w14:textId="21B3A856" w:rsidR="00053FCA" w:rsidRPr="00053FCA" w:rsidRDefault="00053FCA" w:rsidP="00D36EA9">
      <w:pPr>
        <w:spacing w:after="160" w:line="259" w:lineRule="auto"/>
        <w:jc w:val="both"/>
        <w:rPr>
          <w:rFonts w:ascii="Cambria" w:eastAsia="Calibri" w:hAnsi="Cambria" w:cs="Arial"/>
          <w:sz w:val="22"/>
          <w:szCs w:val="22"/>
          <w:lang w:val="fr-FR"/>
        </w:rPr>
      </w:pPr>
      <w:r w:rsidRPr="00053FCA">
        <w:rPr>
          <w:rFonts w:ascii="Cambria" w:eastAsia="Calibri" w:hAnsi="Cambria" w:cs="Arial"/>
          <w:sz w:val="22"/>
          <w:szCs w:val="22"/>
          <w:lang w:val="fr-FR"/>
        </w:rPr>
        <w:t xml:space="preserve">Action Contre la Faim (ACTION CONTRE LA FAIM) est une organisation non gouvernementale. Privée, apolitique, non confessionnelle et non lucrative, elle a été créée en France en 1979 pour intervenir dans le monde entier. La vocation d’ACTION CONTRE LA FAIM est de sauver des vies en luttant contre la faim, les maladies et les situations de détresse qui menacent de mort des hommes, des femmes et des enfants sans défense. </w:t>
      </w:r>
    </w:p>
    <w:p w14:paraId="0F87AD25" w14:textId="044DBFEA" w:rsidR="00053FCA" w:rsidRPr="00053FCA" w:rsidRDefault="00053FCA" w:rsidP="00D36EA9">
      <w:pPr>
        <w:spacing w:after="160" w:line="259" w:lineRule="auto"/>
        <w:jc w:val="both"/>
        <w:rPr>
          <w:rFonts w:ascii="Cambria" w:eastAsia="Calibri" w:hAnsi="Cambria" w:cs="Arial"/>
          <w:sz w:val="22"/>
          <w:szCs w:val="22"/>
          <w:lang w:val="fr-FR"/>
        </w:rPr>
      </w:pPr>
      <w:r w:rsidRPr="00053FCA">
        <w:rPr>
          <w:rFonts w:ascii="Cambria" w:eastAsia="Calibri" w:hAnsi="Cambria" w:cs="Arial"/>
          <w:sz w:val="22"/>
          <w:szCs w:val="22"/>
          <w:lang w:val="fr-FR"/>
        </w:rPr>
        <w:t xml:space="preserve">Action Contre la Faim intervient dans les situations suivantes : </w:t>
      </w:r>
    </w:p>
    <w:p w14:paraId="630A112C" w14:textId="77777777" w:rsidR="00053FCA" w:rsidRPr="00053FCA" w:rsidRDefault="00053FCA" w:rsidP="00A64991">
      <w:pPr>
        <w:numPr>
          <w:ilvl w:val="0"/>
          <w:numId w:val="24"/>
        </w:numPr>
        <w:tabs>
          <w:tab w:val="num" w:pos="1080"/>
        </w:tabs>
        <w:suppressAutoHyphens/>
        <w:spacing w:after="160" w:line="259" w:lineRule="auto"/>
        <w:ind w:left="1080"/>
        <w:jc w:val="both"/>
        <w:rPr>
          <w:rFonts w:ascii="Cambria" w:eastAsia="Calibri" w:hAnsi="Cambria" w:cs="Arial"/>
          <w:sz w:val="22"/>
          <w:szCs w:val="22"/>
          <w:lang w:val="fr-FR"/>
        </w:rPr>
      </w:pPr>
      <w:r w:rsidRPr="00053FCA">
        <w:rPr>
          <w:rFonts w:ascii="Cambria" w:eastAsia="Calibri" w:hAnsi="Cambria" w:cs="Arial"/>
          <w:sz w:val="22"/>
          <w:szCs w:val="22"/>
          <w:lang w:val="fr-FR"/>
        </w:rPr>
        <w:t>En cas de crise grave, d’origine naturelle ou humaine, menaçant la sécurité alimentaire ou provoquant une situation de famine,</w:t>
      </w:r>
    </w:p>
    <w:p w14:paraId="1441AFAF" w14:textId="77777777" w:rsidR="00053FCA" w:rsidRPr="00053FCA" w:rsidRDefault="00053FCA" w:rsidP="00A64991">
      <w:pPr>
        <w:numPr>
          <w:ilvl w:val="0"/>
          <w:numId w:val="24"/>
        </w:numPr>
        <w:tabs>
          <w:tab w:val="num" w:pos="1080"/>
        </w:tabs>
        <w:suppressAutoHyphens/>
        <w:spacing w:after="160" w:line="259" w:lineRule="auto"/>
        <w:ind w:left="1080"/>
        <w:jc w:val="both"/>
        <w:rPr>
          <w:rFonts w:ascii="Cambria" w:eastAsia="Calibri" w:hAnsi="Cambria" w:cs="Arial"/>
          <w:sz w:val="22"/>
          <w:szCs w:val="22"/>
          <w:lang w:val="fr-FR"/>
        </w:rPr>
      </w:pPr>
      <w:r w:rsidRPr="00053FCA">
        <w:rPr>
          <w:rFonts w:ascii="Cambria" w:eastAsia="Calibri" w:hAnsi="Cambria" w:cs="Arial"/>
          <w:sz w:val="22"/>
          <w:szCs w:val="22"/>
          <w:lang w:val="fr-FR"/>
        </w:rPr>
        <w:t xml:space="preserve">En cas de déstructuration du tissu social/économique liée à des raisons intérieures ou extérieures et plaçant certaines populations dans une situation d’extrême vulnérabilité, </w:t>
      </w:r>
    </w:p>
    <w:p w14:paraId="3185AB58" w14:textId="0713E7E3" w:rsidR="00053FCA" w:rsidRPr="00053FCA" w:rsidRDefault="00053FCA" w:rsidP="00A64991">
      <w:pPr>
        <w:numPr>
          <w:ilvl w:val="0"/>
          <w:numId w:val="24"/>
        </w:numPr>
        <w:tabs>
          <w:tab w:val="num" w:pos="1080"/>
        </w:tabs>
        <w:suppressAutoHyphens/>
        <w:spacing w:after="160" w:line="259" w:lineRule="auto"/>
        <w:ind w:left="1080"/>
        <w:jc w:val="both"/>
        <w:rPr>
          <w:rFonts w:ascii="Cambria" w:eastAsia="Calibri" w:hAnsi="Cambria" w:cs="Arial"/>
          <w:sz w:val="22"/>
          <w:szCs w:val="22"/>
          <w:lang w:val="fr-FR"/>
        </w:rPr>
      </w:pPr>
      <w:r w:rsidRPr="00053FCA">
        <w:rPr>
          <w:rFonts w:ascii="Cambria" w:eastAsia="Calibri" w:hAnsi="Cambria" w:cs="Arial"/>
          <w:sz w:val="22"/>
          <w:szCs w:val="22"/>
          <w:lang w:val="fr-FR"/>
        </w:rPr>
        <w:t xml:space="preserve">Là où l’assistance humanitaire est affairée de survie. </w:t>
      </w:r>
    </w:p>
    <w:p w14:paraId="7709C04A" w14:textId="27A26D5F" w:rsidR="00053FCA" w:rsidRPr="00053FCA" w:rsidRDefault="00053FCA" w:rsidP="00D36EA9">
      <w:pPr>
        <w:pBdr>
          <w:top w:val="single" w:sz="4" w:space="1" w:color="000000"/>
          <w:left w:val="single" w:sz="4" w:space="4" w:color="000000"/>
          <w:bottom w:val="single" w:sz="4" w:space="1" w:color="000000"/>
          <w:right w:val="single" w:sz="4" w:space="4" w:color="000000"/>
        </w:pBdr>
        <w:spacing w:after="160" w:line="259" w:lineRule="auto"/>
        <w:jc w:val="both"/>
        <w:rPr>
          <w:rFonts w:ascii="Cambria" w:eastAsia="Calibri" w:hAnsi="Cambria" w:cs="Arial"/>
          <w:b/>
          <w:bCs/>
          <w:sz w:val="22"/>
          <w:szCs w:val="22"/>
          <w:lang w:val="fr-FR"/>
        </w:rPr>
      </w:pPr>
      <w:r w:rsidRPr="00053FCA">
        <w:rPr>
          <w:rFonts w:ascii="Cambria" w:eastAsia="Calibri" w:hAnsi="Cambria" w:cs="Arial"/>
          <w:b/>
          <w:bCs/>
          <w:sz w:val="22"/>
          <w:szCs w:val="22"/>
          <w:lang w:val="fr-FR"/>
        </w:rPr>
        <w:t>Ces Règles de Bonnes Pratiques Commerciales constituent une base pour toute relation de travail entre ACTION CONTRE LA FAIM et ses fournisseurs.</w:t>
      </w:r>
    </w:p>
    <w:p w14:paraId="4C22DDAE" w14:textId="77777777" w:rsidR="00053FCA" w:rsidRPr="00053FCA" w:rsidRDefault="00053FCA" w:rsidP="00053FCA">
      <w:pPr>
        <w:pBdr>
          <w:top w:val="single" w:sz="4" w:space="1" w:color="000000"/>
          <w:left w:val="single" w:sz="4" w:space="4" w:color="000000"/>
          <w:bottom w:val="single" w:sz="4" w:space="1" w:color="000000"/>
          <w:right w:val="single" w:sz="4" w:space="4" w:color="000000"/>
        </w:pBdr>
        <w:spacing w:after="160" w:line="259" w:lineRule="auto"/>
        <w:jc w:val="both"/>
        <w:rPr>
          <w:rFonts w:ascii="Cambria" w:eastAsia="Calibri" w:hAnsi="Cambria" w:cs="Arial"/>
          <w:b/>
          <w:bCs/>
          <w:sz w:val="22"/>
          <w:szCs w:val="22"/>
          <w:lang w:val="fr-FR"/>
        </w:rPr>
      </w:pPr>
      <w:r w:rsidRPr="00053FCA">
        <w:rPr>
          <w:rFonts w:ascii="Cambria" w:eastAsia="Calibri" w:hAnsi="Cambria" w:cs="Arial"/>
          <w:b/>
          <w:bCs/>
          <w:sz w:val="22"/>
          <w:szCs w:val="22"/>
          <w:lang w:val="fr-FR"/>
        </w:rPr>
        <w:t>Il s’agit de règles générales valables à moins que des conditions particulières soient mentionnées dans le contrat. En cas de termes contradictoires entre les documents, les conditions du contrat ou du dossier d’appel d’offres prévaudront sur ces Règles de Bonnes Pratiques Commerciales.</w:t>
      </w:r>
    </w:p>
    <w:p w14:paraId="709F2D5B" w14:textId="77777777" w:rsidR="00053FCA" w:rsidRPr="00053FCA" w:rsidRDefault="00053FCA" w:rsidP="00053FCA">
      <w:pPr>
        <w:spacing w:after="160" w:line="259" w:lineRule="auto"/>
        <w:jc w:val="both"/>
        <w:rPr>
          <w:rFonts w:ascii="Cambria" w:eastAsia="Calibri" w:hAnsi="Cambria" w:cs="Arial"/>
          <w:sz w:val="22"/>
          <w:szCs w:val="22"/>
          <w:lang w:val="fr-FR"/>
        </w:rPr>
      </w:pPr>
    </w:p>
    <w:p w14:paraId="259BF166" w14:textId="77777777" w:rsidR="00053FCA" w:rsidRPr="00053FCA" w:rsidRDefault="00053FCA" w:rsidP="00A64991">
      <w:pPr>
        <w:keepNext/>
        <w:numPr>
          <w:ilvl w:val="5"/>
          <w:numId w:val="23"/>
        </w:numPr>
        <w:pBdr>
          <w:bottom w:val="single" w:sz="4" w:space="1" w:color="000000"/>
        </w:pBdr>
        <w:suppressAutoHyphens/>
        <w:spacing w:after="160" w:line="259" w:lineRule="auto"/>
        <w:jc w:val="both"/>
        <w:outlineLvl w:val="5"/>
        <w:rPr>
          <w:rFonts w:ascii="Cambria" w:hAnsi="Cambria"/>
          <w:color w:val="1F3763"/>
          <w:sz w:val="22"/>
          <w:szCs w:val="22"/>
          <w:lang w:val="fr-FR"/>
        </w:rPr>
      </w:pPr>
      <w:r w:rsidRPr="00053FCA">
        <w:rPr>
          <w:rFonts w:ascii="Cambria" w:hAnsi="Cambria"/>
          <w:color w:val="1F3763"/>
          <w:sz w:val="22"/>
          <w:szCs w:val="22"/>
          <w:lang w:val="fr-FR"/>
        </w:rPr>
        <w:t>Principes des procédures d’approvisionnement</w:t>
      </w:r>
    </w:p>
    <w:p w14:paraId="6A889AE9" w14:textId="77777777" w:rsidR="00053FCA" w:rsidRPr="00053FCA" w:rsidRDefault="00053FCA" w:rsidP="00053FCA">
      <w:pPr>
        <w:spacing w:after="160" w:line="259" w:lineRule="auto"/>
        <w:jc w:val="both"/>
        <w:rPr>
          <w:rFonts w:ascii="Cambria" w:eastAsia="Calibri" w:hAnsi="Cambria" w:cs="Arial"/>
          <w:sz w:val="22"/>
          <w:szCs w:val="22"/>
          <w:lang w:val="fr-FR"/>
        </w:rPr>
      </w:pPr>
    </w:p>
    <w:p w14:paraId="15ABDA14" w14:textId="77777777" w:rsidR="00053FCA" w:rsidRPr="00053FCA" w:rsidRDefault="00053FCA" w:rsidP="00053FCA">
      <w:pPr>
        <w:tabs>
          <w:tab w:val="center" w:pos="4536"/>
          <w:tab w:val="right" w:pos="9072"/>
        </w:tabs>
        <w:jc w:val="both"/>
        <w:rPr>
          <w:rFonts w:ascii="Cambria" w:eastAsia="Calibri" w:hAnsi="Cambria" w:cs="Arial"/>
          <w:sz w:val="22"/>
          <w:szCs w:val="22"/>
          <w:lang w:val="fr-FR"/>
        </w:rPr>
      </w:pPr>
      <w:r w:rsidRPr="00053FCA">
        <w:rPr>
          <w:rFonts w:ascii="Cambria" w:eastAsia="Calibri" w:hAnsi="Cambria" w:cs="Arial"/>
          <w:sz w:val="22"/>
          <w:szCs w:val="22"/>
          <w:lang w:val="fr-FR"/>
        </w:rPr>
        <w:t>ACTION CONTRE LA FAIM a mis en place des procédures transparentes d’attribution des marchés.  Les principes essentiels sont :</w:t>
      </w:r>
    </w:p>
    <w:p w14:paraId="7CD9E749" w14:textId="77777777" w:rsidR="00053FCA" w:rsidRPr="00053FCA" w:rsidRDefault="00053FCA" w:rsidP="00A64991">
      <w:pPr>
        <w:numPr>
          <w:ilvl w:val="0"/>
          <w:numId w:val="25"/>
        </w:numPr>
        <w:tabs>
          <w:tab w:val="num" w:pos="426"/>
        </w:tabs>
        <w:suppressAutoHyphens/>
        <w:autoSpaceDE w:val="0"/>
        <w:spacing w:after="160" w:line="259" w:lineRule="auto"/>
        <w:ind w:left="720" w:hanging="11"/>
        <w:jc w:val="both"/>
        <w:rPr>
          <w:rFonts w:ascii="Cambria" w:eastAsia="Calibri" w:hAnsi="Cambria" w:cs="Arial"/>
          <w:sz w:val="22"/>
          <w:szCs w:val="22"/>
          <w:lang w:val="fr-FR"/>
        </w:rPr>
      </w:pPr>
      <w:r w:rsidRPr="00053FCA">
        <w:rPr>
          <w:rFonts w:ascii="Cambria" w:eastAsia="Calibri" w:hAnsi="Cambria" w:cs="Arial"/>
          <w:i/>
          <w:iCs/>
          <w:sz w:val="22"/>
          <w:szCs w:val="22"/>
          <w:lang w:val="fr-FR"/>
        </w:rPr>
        <w:t xml:space="preserve">La transparence </w:t>
      </w:r>
      <w:r w:rsidRPr="00053FCA">
        <w:rPr>
          <w:rFonts w:ascii="Cambria" w:eastAsia="Calibri" w:hAnsi="Cambria" w:cs="Arial"/>
          <w:sz w:val="22"/>
          <w:szCs w:val="22"/>
          <w:lang w:val="fr-FR"/>
        </w:rPr>
        <w:t>dans la procédure d’approvisionnement</w:t>
      </w:r>
    </w:p>
    <w:p w14:paraId="4E8ADA4C" w14:textId="77777777" w:rsidR="00053FCA" w:rsidRPr="00053FCA" w:rsidRDefault="00053FCA" w:rsidP="00A64991">
      <w:pPr>
        <w:numPr>
          <w:ilvl w:val="0"/>
          <w:numId w:val="25"/>
        </w:numPr>
        <w:tabs>
          <w:tab w:val="num" w:pos="426"/>
        </w:tabs>
        <w:suppressAutoHyphens/>
        <w:autoSpaceDE w:val="0"/>
        <w:spacing w:after="160" w:line="259" w:lineRule="auto"/>
        <w:ind w:left="720" w:hanging="11"/>
        <w:jc w:val="both"/>
        <w:rPr>
          <w:rFonts w:ascii="Cambria" w:eastAsia="Calibri" w:hAnsi="Cambria" w:cs="Arial"/>
          <w:sz w:val="22"/>
          <w:szCs w:val="22"/>
          <w:lang w:val="fr-FR"/>
        </w:rPr>
      </w:pPr>
      <w:r w:rsidRPr="00053FCA">
        <w:rPr>
          <w:rFonts w:ascii="Cambria" w:eastAsia="Calibri" w:hAnsi="Cambria" w:cs="Arial"/>
          <w:i/>
          <w:iCs/>
          <w:sz w:val="22"/>
          <w:szCs w:val="22"/>
          <w:lang w:val="fr-FR"/>
        </w:rPr>
        <w:t xml:space="preserve">La proportionnalité </w:t>
      </w:r>
      <w:r w:rsidRPr="00053FCA">
        <w:rPr>
          <w:rFonts w:ascii="Cambria" w:eastAsia="Calibri" w:hAnsi="Cambria" w:cs="Arial"/>
          <w:sz w:val="22"/>
          <w:szCs w:val="22"/>
          <w:lang w:val="fr-FR"/>
        </w:rPr>
        <w:t>entre les procédures suivies pour attribuer les contrats et la valeur des marchés.</w:t>
      </w:r>
    </w:p>
    <w:p w14:paraId="3FE57C56" w14:textId="77777777" w:rsidR="00053FCA" w:rsidRPr="00053FCA" w:rsidRDefault="00053FCA" w:rsidP="00A64991">
      <w:pPr>
        <w:numPr>
          <w:ilvl w:val="0"/>
          <w:numId w:val="25"/>
        </w:numPr>
        <w:tabs>
          <w:tab w:val="num" w:pos="426"/>
        </w:tabs>
        <w:suppressAutoHyphens/>
        <w:autoSpaceDE w:val="0"/>
        <w:spacing w:after="160" w:line="259" w:lineRule="auto"/>
        <w:ind w:left="720" w:hanging="11"/>
        <w:jc w:val="both"/>
        <w:rPr>
          <w:rFonts w:ascii="Cambria" w:eastAsia="Calibri" w:hAnsi="Cambria" w:cs="Arial"/>
          <w:i/>
          <w:iCs/>
          <w:sz w:val="22"/>
          <w:szCs w:val="22"/>
          <w:lang w:val="fr-FR"/>
        </w:rPr>
      </w:pPr>
      <w:r w:rsidRPr="00053FCA">
        <w:rPr>
          <w:rFonts w:ascii="Cambria" w:eastAsia="Calibri" w:hAnsi="Cambria" w:cs="Arial"/>
          <w:i/>
          <w:iCs/>
          <w:sz w:val="22"/>
          <w:szCs w:val="22"/>
          <w:lang w:val="fr-FR"/>
        </w:rPr>
        <w:t xml:space="preserve">Un traitement égal </w:t>
      </w:r>
      <w:r w:rsidRPr="00053FCA">
        <w:rPr>
          <w:rFonts w:ascii="Cambria" w:eastAsia="Calibri" w:hAnsi="Cambria" w:cs="Arial"/>
          <w:sz w:val="22"/>
          <w:szCs w:val="22"/>
          <w:lang w:val="fr-FR"/>
        </w:rPr>
        <w:t>des fournisseurs potentiels</w:t>
      </w:r>
      <w:r w:rsidRPr="00053FCA">
        <w:rPr>
          <w:rFonts w:ascii="Cambria" w:eastAsia="Calibri" w:hAnsi="Cambria" w:cs="Arial"/>
          <w:i/>
          <w:iCs/>
          <w:sz w:val="22"/>
          <w:szCs w:val="22"/>
          <w:lang w:val="fr-FR"/>
        </w:rPr>
        <w:t xml:space="preserve"> </w:t>
      </w:r>
    </w:p>
    <w:p w14:paraId="61DFCA34" w14:textId="77777777" w:rsidR="00053FCA" w:rsidRPr="00053FCA" w:rsidRDefault="00053FCA" w:rsidP="00053FCA">
      <w:pPr>
        <w:spacing w:after="160" w:line="259" w:lineRule="auto"/>
        <w:jc w:val="both"/>
        <w:rPr>
          <w:rFonts w:ascii="Cambria" w:eastAsia="Calibri" w:hAnsi="Cambria" w:cs="Arial"/>
          <w:sz w:val="22"/>
          <w:szCs w:val="22"/>
          <w:lang w:val="fr-FR"/>
        </w:rPr>
      </w:pPr>
      <w:r w:rsidRPr="00053FCA">
        <w:rPr>
          <w:rFonts w:ascii="Cambria" w:eastAsia="Calibri" w:hAnsi="Cambria" w:cs="Arial"/>
          <w:sz w:val="22"/>
          <w:szCs w:val="22"/>
          <w:lang w:val="fr-FR"/>
        </w:rPr>
        <w:t xml:space="preserve">Les critères habituels pour sélectionner un fournisseur sont : </w:t>
      </w:r>
    </w:p>
    <w:p w14:paraId="615D1A5C" w14:textId="77777777" w:rsidR="00053FCA" w:rsidRPr="00053FCA" w:rsidRDefault="00053FCA" w:rsidP="00A64991">
      <w:pPr>
        <w:numPr>
          <w:ilvl w:val="0"/>
          <w:numId w:val="24"/>
        </w:numPr>
        <w:tabs>
          <w:tab w:val="num" w:pos="1080"/>
        </w:tabs>
        <w:suppressAutoHyphens/>
        <w:spacing w:after="160" w:line="259" w:lineRule="auto"/>
        <w:ind w:left="1080"/>
        <w:jc w:val="both"/>
        <w:rPr>
          <w:rFonts w:ascii="Cambria" w:eastAsia="Calibri" w:hAnsi="Cambria" w:cs="Arial"/>
          <w:sz w:val="22"/>
          <w:szCs w:val="22"/>
          <w:lang w:val="fr-FR"/>
        </w:rPr>
      </w:pPr>
      <w:r w:rsidRPr="00053FCA">
        <w:rPr>
          <w:rFonts w:ascii="Cambria" w:eastAsia="Calibri" w:hAnsi="Cambria" w:cs="Arial"/>
          <w:sz w:val="22"/>
          <w:szCs w:val="22"/>
          <w:lang w:val="fr-FR"/>
        </w:rPr>
        <w:t>L’autorisation de vendre des biens/services dans le pays</w:t>
      </w:r>
    </w:p>
    <w:p w14:paraId="4BC923B9" w14:textId="77777777" w:rsidR="00053FCA" w:rsidRPr="00053FCA" w:rsidRDefault="00053FCA" w:rsidP="00A64991">
      <w:pPr>
        <w:numPr>
          <w:ilvl w:val="0"/>
          <w:numId w:val="24"/>
        </w:numPr>
        <w:tabs>
          <w:tab w:val="num" w:pos="1080"/>
        </w:tabs>
        <w:suppressAutoHyphens/>
        <w:spacing w:after="160" w:line="259" w:lineRule="auto"/>
        <w:ind w:left="1080"/>
        <w:jc w:val="both"/>
        <w:rPr>
          <w:rFonts w:ascii="Cambria" w:eastAsia="Calibri" w:hAnsi="Cambria" w:cs="Arial"/>
          <w:sz w:val="22"/>
          <w:szCs w:val="22"/>
          <w:lang w:val="fr-FR"/>
        </w:rPr>
      </w:pPr>
      <w:r w:rsidRPr="00053FCA">
        <w:rPr>
          <w:rFonts w:ascii="Cambria" w:eastAsia="Calibri" w:hAnsi="Cambria" w:cs="Arial"/>
          <w:sz w:val="22"/>
          <w:szCs w:val="22"/>
          <w:lang w:val="fr-FR"/>
        </w:rPr>
        <w:t>Les capacités financières et économiques</w:t>
      </w:r>
    </w:p>
    <w:p w14:paraId="7E6C440C" w14:textId="77777777" w:rsidR="00053FCA" w:rsidRPr="00053FCA" w:rsidRDefault="00053FCA" w:rsidP="00A64991">
      <w:pPr>
        <w:numPr>
          <w:ilvl w:val="0"/>
          <w:numId w:val="24"/>
        </w:numPr>
        <w:tabs>
          <w:tab w:val="num" w:pos="1080"/>
        </w:tabs>
        <w:suppressAutoHyphens/>
        <w:spacing w:after="160" w:line="259" w:lineRule="auto"/>
        <w:ind w:left="1080"/>
        <w:jc w:val="both"/>
        <w:rPr>
          <w:rFonts w:ascii="Cambria" w:eastAsia="Calibri" w:hAnsi="Cambria" w:cs="Arial"/>
          <w:sz w:val="22"/>
          <w:szCs w:val="22"/>
          <w:lang w:val="fr-FR"/>
        </w:rPr>
      </w:pPr>
      <w:r w:rsidRPr="00053FCA">
        <w:rPr>
          <w:rFonts w:ascii="Cambria" w:eastAsia="Calibri" w:hAnsi="Cambria" w:cs="Arial"/>
          <w:sz w:val="22"/>
          <w:szCs w:val="22"/>
          <w:lang w:val="fr-FR"/>
        </w:rPr>
        <w:t>L’expertise technique</w:t>
      </w:r>
    </w:p>
    <w:p w14:paraId="1A7B8A61" w14:textId="77777777" w:rsidR="00053FCA" w:rsidRPr="00053FCA" w:rsidRDefault="00053FCA" w:rsidP="00A64991">
      <w:pPr>
        <w:numPr>
          <w:ilvl w:val="0"/>
          <w:numId w:val="24"/>
        </w:numPr>
        <w:tabs>
          <w:tab w:val="num" w:pos="1080"/>
        </w:tabs>
        <w:suppressAutoHyphens/>
        <w:spacing w:after="160" w:line="259" w:lineRule="auto"/>
        <w:ind w:left="1080"/>
        <w:jc w:val="both"/>
        <w:rPr>
          <w:rFonts w:ascii="Cambria" w:eastAsia="Calibri" w:hAnsi="Cambria" w:cs="Arial"/>
          <w:sz w:val="22"/>
          <w:szCs w:val="22"/>
          <w:lang w:val="fr-FR"/>
        </w:rPr>
      </w:pPr>
      <w:r w:rsidRPr="00053FCA">
        <w:rPr>
          <w:rFonts w:ascii="Cambria" w:eastAsia="Calibri" w:hAnsi="Cambria" w:cs="Arial"/>
          <w:sz w:val="22"/>
          <w:szCs w:val="22"/>
          <w:lang w:val="fr-FR"/>
        </w:rPr>
        <w:t>Les capacités professionnelles</w:t>
      </w:r>
    </w:p>
    <w:p w14:paraId="10787532" w14:textId="77777777" w:rsidR="00053FCA" w:rsidRPr="00053FCA" w:rsidRDefault="00053FCA" w:rsidP="00053FCA">
      <w:pPr>
        <w:suppressAutoHyphens/>
        <w:ind w:left="1080"/>
        <w:jc w:val="both"/>
        <w:rPr>
          <w:rFonts w:ascii="Cambria" w:eastAsia="Calibri" w:hAnsi="Cambria" w:cs="Arial"/>
          <w:sz w:val="22"/>
          <w:szCs w:val="22"/>
          <w:lang w:val="fr-FR"/>
        </w:rPr>
      </w:pPr>
    </w:p>
    <w:p w14:paraId="7834BD5A" w14:textId="77777777" w:rsidR="00053FCA" w:rsidRPr="00053FCA" w:rsidRDefault="00053FCA" w:rsidP="00053FCA">
      <w:pPr>
        <w:spacing w:after="160" w:line="259" w:lineRule="auto"/>
        <w:jc w:val="both"/>
        <w:rPr>
          <w:rFonts w:ascii="Cambria" w:eastAsia="Calibri" w:hAnsi="Cambria" w:cs="Calibri"/>
          <w:sz w:val="22"/>
          <w:szCs w:val="22"/>
          <w:lang w:val="fr-FR"/>
        </w:rPr>
      </w:pPr>
      <w:r w:rsidRPr="00053FCA">
        <w:rPr>
          <w:rFonts w:ascii="Cambria" w:eastAsia="Calibri" w:hAnsi="Cambria" w:cs="Calibri"/>
          <w:sz w:val="22"/>
          <w:szCs w:val="22"/>
          <w:lang w:val="fr-FR"/>
        </w:rPr>
        <w:lastRenderedPageBreak/>
        <w:t>Les critères habituels pour attribuer des marchés sont :</w:t>
      </w:r>
    </w:p>
    <w:p w14:paraId="1A511CC2" w14:textId="77777777" w:rsidR="00053FCA" w:rsidRPr="00053FCA" w:rsidRDefault="00053FCA" w:rsidP="00A64991">
      <w:pPr>
        <w:numPr>
          <w:ilvl w:val="0"/>
          <w:numId w:val="26"/>
        </w:numPr>
        <w:suppressAutoHyphens/>
        <w:spacing w:after="160" w:line="259" w:lineRule="auto"/>
        <w:jc w:val="both"/>
        <w:rPr>
          <w:rFonts w:ascii="Cambria" w:eastAsia="Calibri" w:hAnsi="Cambria" w:cs="Calibri"/>
          <w:sz w:val="22"/>
          <w:szCs w:val="22"/>
          <w:lang w:val="fr-FR"/>
        </w:rPr>
      </w:pPr>
      <w:r w:rsidRPr="00053FCA">
        <w:rPr>
          <w:rFonts w:ascii="Cambria" w:eastAsia="Calibri" w:hAnsi="Cambria" w:cs="Calibri"/>
          <w:sz w:val="22"/>
          <w:szCs w:val="22"/>
          <w:lang w:val="fr-CM"/>
        </w:rPr>
        <w:t>L’attribution automatique (l’offre la moins chère remplissant toutes les conditions requises)</w:t>
      </w:r>
    </w:p>
    <w:p w14:paraId="1F9485AC" w14:textId="1253CEEA" w:rsidR="00053FCA" w:rsidRPr="00053FCA" w:rsidRDefault="00053FCA" w:rsidP="00A64991">
      <w:pPr>
        <w:numPr>
          <w:ilvl w:val="0"/>
          <w:numId w:val="26"/>
        </w:numPr>
        <w:suppressAutoHyphens/>
        <w:spacing w:after="160" w:line="259" w:lineRule="auto"/>
        <w:jc w:val="both"/>
        <w:rPr>
          <w:rFonts w:ascii="Cambria" w:eastAsia="Calibri" w:hAnsi="Cambria" w:cs="Calibri"/>
          <w:sz w:val="22"/>
          <w:szCs w:val="22"/>
          <w:lang w:val="fr-FR"/>
        </w:rPr>
      </w:pPr>
      <w:r w:rsidRPr="00053FCA">
        <w:rPr>
          <w:rFonts w:ascii="Cambria" w:eastAsia="Calibri" w:hAnsi="Cambria" w:cs="Calibri"/>
          <w:sz w:val="22"/>
          <w:szCs w:val="22"/>
          <w:lang w:val="fr-FR"/>
        </w:rPr>
        <w:t>Le meilleur rapport qualité/prix</w:t>
      </w:r>
    </w:p>
    <w:p w14:paraId="1FD8DA3F" w14:textId="77777777" w:rsidR="00053FCA" w:rsidRPr="00053FCA" w:rsidRDefault="00053FCA" w:rsidP="00A64991">
      <w:pPr>
        <w:keepNext/>
        <w:numPr>
          <w:ilvl w:val="5"/>
          <w:numId w:val="23"/>
        </w:numPr>
        <w:pBdr>
          <w:bottom w:val="single" w:sz="4" w:space="1" w:color="000000"/>
        </w:pBdr>
        <w:suppressAutoHyphens/>
        <w:spacing w:after="160" w:line="259" w:lineRule="auto"/>
        <w:outlineLvl w:val="5"/>
        <w:rPr>
          <w:rFonts w:ascii="Cambria" w:hAnsi="Cambria"/>
          <w:color w:val="1F3763"/>
          <w:sz w:val="22"/>
          <w:szCs w:val="22"/>
          <w:lang w:val="fr-FR"/>
        </w:rPr>
      </w:pPr>
      <w:r w:rsidRPr="00053FCA">
        <w:rPr>
          <w:rFonts w:ascii="Cambria" w:hAnsi="Cambria"/>
          <w:color w:val="1F3763"/>
          <w:sz w:val="22"/>
          <w:szCs w:val="22"/>
          <w:lang w:val="fr-FR"/>
        </w:rPr>
        <w:t>Mauvaise conduite, inéligibilité et exclusion</w:t>
      </w:r>
    </w:p>
    <w:p w14:paraId="0089E7B9" w14:textId="7D7FB728" w:rsidR="00053FCA" w:rsidRPr="00053FCA" w:rsidRDefault="00053FCA" w:rsidP="00D36EA9">
      <w:pPr>
        <w:spacing w:after="120" w:line="259" w:lineRule="auto"/>
        <w:rPr>
          <w:rFonts w:ascii="Cambria" w:eastAsia="Calibri" w:hAnsi="Cambria" w:cs="Calibri"/>
          <w:b/>
          <w:bCs/>
          <w:sz w:val="22"/>
          <w:szCs w:val="22"/>
          <w:lang w:val="fr-FR"/>
        </w:rPr>
      </w:pPr>
      <w:r w:rsidRPr="00053FCA">
        <w:rPr>
          <w:rFonts w:ascii="Cambria" w:eastAsia="Calibri" w:hAnsi="Cambria" w:cs="Calibri"/>
          <w:b/>
          <w:bCs/>
          <w:sz w:val="22"/>
          <w:szCs w:val="22"/>
          <w:lang w:val="fr-CM"/>
        </w:rPr>
        <w:t>ACTION CONTRE LA FAIM considère chaque cas de mauvaise conduite ci-dessous comme une raison valable pour exclure un soumissionnaire d’une procédure d’attribution de marché et pour mettre fin à toute relation de travail et tout contrat :</w:t>
      </w:r>
    </w:p>
    <w:p w14:paraId="458B4BC5" w14:textId="77777777" w:rsidR="00053FCA" w:rsidRPr="00053FCA" w:rsidRDefault="00053FCA" w:rsidP="00A64991">
      <w:pPr>
        <w:numPr>
          <w:ilvl w:val="0"/>
          <w:numId w:val="27"/>
        </w:numPr>
        <w:tabs>
          <w:tab w:val="left" w:pos="284"/>
        </w:tabs>
        <w:suppressAutoHyphens/>
        <w:spacing w:after="160" w:line="259" w:lineRule="auto"/>
        <w:ind w:left="0" w:firstLine="0"/>
        <w:jc w:val="both"/>
        <w:rPr>
          <w:rFonts w:ascii="Cambria" w:eastAsia="Calibri" w:hAnsi="Cambria" w:cs="Calibri"/>
          <w:sz w:val="22"/>
          <w:szCs w:val="22"/>
          <w:lang w:val="fr-CM"/>
        </w:rPr>
      </w:pPr>
      <w:r w:rsidRPr="00053FCA">
        <w:rPr>
          <w:rFonts w:ascii="Cambria" w:eastAsia="Calibri" w:hAnsi="Cambria" w:cs="Calibri"/>
          <w:b/>
          <w:bCs/>
          <w:sz w:val="22"/>
          <w:szCs w:val="22"/>
          <w:lang w:val="fr-CM"/>
        </w:rPr>
        <w:t xml:space="preserve">Fraude : </w:t>
      </w:r>
      <w:r w:rsidRPr="00053FCA">
        <w:rPr>
          <w:rFonts w:ascii="Cambria" w:eastAsia="Calibri" w:hAnsi="Cambria" w:cs="Calibri"/>
          <w:sz w:val="22"/>
          <w:szCs w:val="22"/>
          <w:lang w:val="fr-CM"/>
        </w:rPr>
        <w:t>définie comme tout acte ou omission intentionnel(le) concernant :</w:t>
      </w:r>
    </w:p>
    <w:p w14:paraId="0BE69AD0" w14:textId="77777777" w:rsidR="00053FCA" w:rsidRPr="00053FCA" w:rsidRDefault="00053FCA" w:rsidP="00A64991">
      <w:pPr>
        <w:numPr>
          <w:ilvl w:val="1"/>
          <w:numId w:val="28"/>
        </w:numPr>
        <w:tabs>
          <w:tab w:val="left" w:pos="900"/>
          <w:tab w:val="left" w:pos="993"/>
          <w:tab w:val="left" w:pos="1276"/>
        </w:tabs>
        <w:suppressAutoHyphens/>
        <w:spacing w:after="160" w:line="259" w:lineRule="auto"/>
        <w:ind w:left="993" w:firstLine="0"/>
        <w:jc w:val="both"/>
        <w:rPr>
          <w:rFonts w:ascii="Cambria" w:eastAsia="Calibri" w:hAnsi="Cambria" w:cs="Calibri"/>
          <w:sz w:val="22"/>
          <w:szCs w:val="22"/>
          <w:lang w:val="fr-CM"/>
        </w:rPr>
      </w:pPr>
      <w:r w:rsidRPr="00053FCA">
        <w:rPr>
          <w:rFonts w:ascii="Cambria" w:eastAsia="Calibri" w:hAnsi="Cambria" w:cs="Calibri"/>
          <w:sz w:val="22"/>
          <w:szCs w:val="22"/>
          <w:lang w:val="fr-CM"/>
        </w:rPr>
        <w:t xml:space="preserve">L’utilisation ou la présentation de déclarations ou de documents faux, incorrects ou incomplets, qui entraînerait l’appropriation frauduleuse ou la rétention répréhensible de fonds d’ACTION CONTRE LA FAIM ou de bailleurs institutionnels. </w:t>
      </w:r>
    </w:p>
    <w:p w14:paraId="28CDDF20" w14:textId="77777777" w:rsidR="00053FCA" w:rsidRPr="00053FCA" w:rsidRDefault="00053FCA" w:rsidP="00A64991">
      <w:pPr>
        <w:numPr>
          <w:ilvl w:val="1"/>
          <w:numId w:val="28"/>
        </w:numPr>
        <w:tabs>
          <w:tab w:val="left" w:pos="900"/>
          <w:tab w:val="left" w:pos="993"/>
          <w:tab w:val="left" w:pos="1276"/>
        </w:tabs>
        <w:suppressAutoHyphens/>
        <w:spacing w:after="160" w:line="259" w:lineRule="auto"/>
        <w:ind w:left="993" w:firstLine="0"/>
        <w:jc w:val="both"/>
        <w:rPr>
          <w:rFonts w:ascii="Cambria" w:eastAsia="Calibri" w:hAnsi="Cambria" w:cs="Calibri"/>
          <w:sz w:val="22"/>
          <w:szCs w:val="22"/>
          <w:lang w:val="fr-CM"/>
        </w:rPr>
      </w:pPr>
      <w:r w:rsidRPr="00053FCA">
        <w:rPr>
          <w:rFonts w:ascii="Cambria" w:eastAsia="Calibri" w:hAnsi="Cambria" w:cs="Calibri"/>
          <w:sz w:val="22"/>
          <w:szCs w:val="22"/>
          <w:lang w:val="fr-CM"/>
        </w:rPr>
        <w:t xml:space="preserve">La dissimulation d’informations, ayant les mêmes conséquences. </w:t>
      </w:r>
    </w:p>
    <w:p w14:paraId="7CF5A5FD" w14:textId="77777777" w:rsidR="00053FCA" w:rsidRPr="00053FCA" w:rsidRDefault="00053FCA" w:rsidP="00A64991">
      <w:pPr>
        <w:numPr>
          <w:ilvl w:val="1"/>
          <w:numId w:val="28"/>
        </w:numPr>
        <w:tabs>
          <w:tab w:val="left" w:pos="900"/>
          <w:tab w:val="left" w:pos="993"/>
          <w:tab w:val="left" w:pos="1276"/>
        </w:tabs>
        <w:suppressAutoHyphens/>
        <w:spacing w:after="160" w:line="259" w:lineRule="auto"/>
        <w:ind w:left="993" w:firstLine="0"/>
        <w:jc w:val="both"/>
        <w:rPr>
          <w:rFonts w:ascii="Cambria" w:eastAsia="Calibri" w:hAnsi="Cambria" w:cs="Calibri"/>
          <w:sz w:val="22"/>
          <w:szCs w:val="22"/>
          <w:lang w:val="fr-CM"/>
        </w:rPr>
      </w:pPr>
      <w:r w:rsidRPr="00053FCA">
        <w:rPr>
          <w:rFonts w:ascii="Cambria" w:eastAsia="Calibri" w:hAnsi="Cambria" w:cs="Calibri"/>
          <w:sz w:val="22"/>
          <w:szCs w:val="22"/>
          <w:lang w:val="fr-CM"/>
        </w:rPr>
        <w:t xml:space="preserve">L’usage de ces fonds pour des objectifs autres que ceux pour lesquels ils ont été attribués à l’origine. </w:t>
      </w:r>
    </w:p>
    <w:p w14:paraId="76EDD32B" w14:textId="77777777" w:rsidR="00053FCA" w:rsidRPr="00053FCA" w:rsidRDefault="00053FCA" w:rsidP="00A64991">
      <w:pPr>
        <w:numPr>
          <w:ilvl w:val="0"/>
          <w:numId w:val="27"/>
        </w:numPr>
        <w:tabs>
          <w:tab w:val="left" w:pos="284"/>
        </w:tabs>
        <w:suppressAutoHyphens/>
        <w:spacing w:after="160" w:line="259" w:lineRule="auto"/>
        <w:ind w:left="0" w:firstLine="0"/>
        <w:jc w:val="both"/>
        <w:rPr>
          <w:rFonts w:ascii="Cambria" w:eastAsia="Calibri" w:hAnsi="Cambria" w:cs="Calibri"/>
          <w:sz w:val="22"/>
          <w:szCs w:val="22"/>
          <w:lang w:val="fr-CM"/>
        </w:rPr>
      </w:pPr>
      <w:r w:rsidRPr="00053FCA">
        <w:rPr>
          <w:rFonts w:ascii="Cambria" w:eastAsia="Calibri" w:hAnsi="Cambria" w:cs="Calibri"/>
          <w:b/>
          <w:bCs/>
          <w:sz w:val="22"/>
          <w:szCs w:val="22"/>
          <w:lang w:val="fr-CM"/>
        </w:rPr>
        <w:t xml:space="preserve">Corruption active </w:t>
      </w:r>
      <w:r w:rsidRPr="00053FCA">
        <w:rPr>
          <w:rFonts w:ascii="Cambria" w:eastAsia="Calibri" w:hAnsi="Cambria" w:cs="Calibri"/>
          <w:sz w:val="22"/>
          <w:szCs w:val="22"/>
          <w:lang w:val="fr-CM"/>
        </w:rPr>
        <w:t>: promettre ou accorder délibérément un avantage à toute personne pour que celle-ci agisse, ou s’abstienne d’agir selon son devoir, d’une manière qui porte atteinte ou peut porter atteinte aux intérêts d’ACTION CONTRE LA FAIM ou des bailleurs institutionnels.</w:t>
      </w:r>
    </w:p>
    <w:p w14:paraId="1CCB06FE" w14:textId="77777777" w:rsidR="00053FCA" w:rsidRPr="00053FCA" w:rsidRDefault="00053FCA" w:rsidP="00A64991">
      <w:pPr>
        <w:numPr>
          <w:ilvl w:val="0"/>
          <w:numId w:val="27"/>
        </w:numPr>
        <w:tabs>
          <w:tab w:val="left" w:pos="284"/>
        </w:tabs>
        <w:suppressAutoHyphens/>
        <w:spacing w:after="160" w:line="259" w:lineRule="auto"/>
        <w:ind w:left="0" w:firstLine="0"/>
        <w:jc w:val="both"/>
        <w:rPr>
          <w:rFonts w:ascii="Cambria" w:eastAsia="Calibri" w:hAnsi="Cambria" w:cs="Calibri"/>
          <w:sz w:val="22"/>
          <w:szCs w:val="22"/>
          <w:lang w:val="fr-CM"/>
        </w:rPr>
      </w:pPr>
      <w:r w:rsidRPr="00053FCA">
        <w:rPr>
          <w:rFonts w:ascii="Cambria" w:eastAsia="Calibri" w:hAnsi="Cambria" w:cs="Calibri"/>
          <w:b/>
          <w:bCs/>
          <w:sz w:val="22"/>
          <w:szCs w:val="22"/>
          <w:lang w:val="fr-CM"/>
        </w:rPr>
        <w:t xml:space="preserve">Collusion </w:t>
      </w:r>
      <w:r w:rsidRPr="00053FCA">
        <w:rPr>
          <w:rFonts w:ascii="Cambria" w:eastAsia="Calibri" w:hAnsi="Cambria" w:cs="Calibri"/>
          <w:sz w:val="22"/>
          <w:szCs w:val="22"/>
          <w:lang w:val="fr-CM"/>
        </w:rPr>
        <w:t xml:space="preserve">: l’entente entre des entreprises concurrentes, qui aurait pour résultat probable l’augmentation des prix, la baisse de la production et l’augmentation des profits des sociétés alliées d’une manière bien supérieure à leur hausse naturelle. Une attitude de collusion ne se fonde pas automatiquement sur l’existence d’accords explicites entre entreprises. Elle peut également être tacite.    </w:t>
      </w:r>
    </w:p>
    <w:p w14:paraId="33D8072E" w14:textId="77777777" w:rsidR="00053FCA" w:rsidRPr="00053FCA" w:rsidRDefault="00053FCA" w:rsidP="00A64991">
      <w:pPr>
        <w:numPr>
          <w:ilvl w:val="0"/>
          <w:numId w:val="27"/>
        </w:numPr>
        <w:tabs>
          <w:tab w:val="left" w:pos="284"/>
        </w:tabs>
        <w:suppressAutoHyphens/>
        <w:spacing w:after="160" w:line="259" w:lineRule="auto"/>
        <w:ind w:left="0" w:firstLine="0"/>
        <w:jc w:val="both"/>
        <w:rPr>
          <w:rFonts w:ascii="Cambria" w:eastAsia="Calibri" w:hAnsi="Cambria" w:cs="Calibri"/>
          <w:sz w:val="22"/>
          <w:szCs w:val="22"/>
          <w:lang w:val="fr-CM"/>
        </w:rPr>
      </w:pPr>
      <w:r w:rsidRPr="00053FCA">
        <w:rPr>
          <w:rFonts w:ascii="Cambria" w:eastAsia="Calibri" w:hAnsi="Cambria" w:cs="Calibri"/>
          <w:b/>
          <w:bCs/>
          <w:sz w:val="22"/>
          <w:szCs w:val="22"/>
          <w:lang w:val="fr-CM"/>
        </w:rPr>
        <w:t>Pratiques coercitives :</w:t>
      </w:r>
      <w:r w:rsidRPr="00053FCA">
        <w:rPr>
          <w:rFonts w:ascii="Cambria" w:eastAsia="Calibri" w:hAnsi="Cambria" w:cs="Calibri"/>
          <w:sz w:val="22"/>
          <w:szCs w:val="22"/>
          <w:lang w:val="fr-CM"/>
        </w:rPr>
        <w:t xml:space="preserve"> nuire ou menacer de nuire, directement ou indirectement, à des personnes ou à leurs propriétés, afin d’influencer leur participation à une procédure d’approvisionnement ou d’influer sur l’exécution d’un contrat.</w:t>
      </w:r>
    </w:p>
    <w:p w14:paraId="01983F70" w14:textId="77777777" w:rsidR="00053FCA" w:rsidRPr="00053FCA" w:rsidRDefault="00053FCA" w:rsidP="00A64991">
      <w:pPr>
        <w:numPr>
          <w:ilvl w:val="0"/>
          <w:numId w:val="27"/>
        </w:numPr>
        <w:tabs>
          <w:tab w:val="left" w:pos="284"/>
        </w:tabs>
        <w:suppressAutoHyphens/>
        <w:spacing w:after="160" w:line="259" w:lineRule="auto"/>
        <w:ind w:left="0" w:firstLine="0"/>
        <w:jc w:val="both"/>
        <w:rPr>
          <w:rFonts w:ascii="Cambria" w:eastAsia="Calibri" w:hAnsi="Cambria" w:cs="Calibri"/>
          <w:sz w:val="22"/>
          <w:szCs w:val="22"/>
          <w:lang w:val="fr-CM"/>
        </w:rPr>
      </w:pPr>
      <w:r w:rsidRPr="00053FCA">
        <w:rPr>
          <w:rFonts w:ascii="Cambria" w:eastAsia="Calibri" w:hAnsi="Cambria" w:cs="Calibri"/>
          <w:b/>
          <w:bCs/>
          <w:sz w:val="22"/>
          <w:szCs w:val="22"/>
          <w:lang w:val="fr-CM"/>
        </w:rPr>
        <w:t>Corruption directe :</w:t>
      </w:r>
      <w:r w:rsidRPr="00053FCA">
        <w:rPr>
          <w:rFonts w:ascii="Cambria" w:eastAsia="Calibri" w:hAnsi="Cambria" w:cs="Calibri"/>
          <w:sz w:val="22"/>
          <w:szCs w:val="22"/>
          <w:lang w:val="fr-CM"/>
        </w:rPr>
        <w:t xml:space="preserve"> offrir aux employés d’ACTION CONTRE LA FAIM de l’argent ou bien des dons en nature afin d’obtenir des marchés supplémentaires ou de poursuivre un contrat. </w:t>
      </w:r>
    </w:p>
    <w:p w14:paraId="48C6695A" w14:textId="77777777" w:rsidR="00053FCA" w:rsidRPr="00053FCA" w:rsidRDefault="00053FCA" w:rsidP="00A64991">
      <w:pPr>
        <w:numPr>
          <w:ilvl w:val="0"/>
          <w:numId w:val="27"/>
        </w:numPr>
        <w:tabs>
          <w:tab w:val="left" w:pos="284"/>
        </w:tabs>
        <w:suppressAutoHyphens/>
        <w:spacing w:after="160" w:line="259" w:lineRule="auto"/>
        <w:ind w:left="0" w:firstLine="0"/>
        <w:jc w:val="both"/>
        <w:rPr>
          <w:rFonts w:ascii="Cambria" w:eastAsia="Calibri" w:hAnsi="Cambria" w:cs="Calibri"/>
          <w:sz w:val="22"/>
          <w:szCs w:val="22"/>
          <w:lang w:val="fr-CM"/>
        </w:rPr>
      </w:pPr>
      <w:r w:rsidRPr="00053FCA">
        <w:rPr>
          <w:rFonts w:ascii="Cambria" w:eastAsia="Calibri" w:hAnsi="Cambria" w:cs="Calibri"/>
          <w:b/>
          <w:bCs/>
          <w:sz w:val="22"/>
          <w:szCs w:val="22"/>
          <w:lang w:val="fr-CM"/>
        </w:rPr>
        <w:t>Implication dans une organisation criminelle</w:t>
      </w:r>
      <w:r w:rsidRPr="00053FCA">
        <w:rPr>
          <w:rFonts w:ascii="Cambria" w:eastAsia="Calibri" w:hAnsi="Cambria" w:cs="Calibri"/>
          <w:sz w:val="22"/>
          <w:szCs w:val="22"/>
          <w:lang w:val="fr-CM"/>
        </w:rPr>
        <w:t xml:space="preserve"> ou à toute autre </w:t>
      </w:r>
      <w:r w:rsidRPr="00053FCA">
        <w:rPr>
          <w:rFonts w:ascii="Cambria" w:eastAsia="Calibri" w:hAnsi="Cambria" w:cs="Calibri"/>
          <w:b/>
          <w:bCs/>
          <w:sz w:val="22"/>
          <w:szCs w:val="22"/>
          <w:lang w:val="fr-CM"/>
        </w:rPr>
        <w:t>activité</w:t>
      </w:r>
      <w:r w:rsidRPr="00053FCA">
        <w:rPr>
          <w:rFonts w:ascii="Cambria" w:eastAsia="Calibri" w:hAnsi="Cambria" w:cs="Calibri"/>
          <w:sz w:val="22"/>
          <w:szCs w:val="22"/>
          <w:lang w:val="fr-CM"/>
        </w:rPr>
        <w:t xml:space="preserve"> </w:t>
      </w:r>
      <w:r w:rsidRPr="00053FCA">
        <w:rPr>
          <w:rFonts w:ascii="Cambria" w:eastAsia="Calibri" w:hAnsi="Cambria" w:cs="Calibri"/>
          <w:b/>
          <w:bCs/>
          <w:sz w:val="22"/>
          <w:szCs w:val="22"/>
          <w:lang w:val="fr-CM"/>
        </w:rPr>
        <w:t xml:space="preserve">illégale </w:t>
      </w:r>
      <w:r w:rsidRPr="00053FCA">
        <w:rPr>
          <w:rFonts w:ascii="Cambria" w:eastAsia="Calibri" w:hAnsi="Cambria" w:cs="Calibri"/>
          <w:sz w:val="22"/>
          <w:szCs w:val="22"/>
          <w:lang w:val="fr-CM"/>
        </w:rPr>
        <w:t>établie par jugement, par le Gouvernement Américain, l’Union Européenne, les Nations Unies ou tout autre bailleur d’ACTION CONTRE LA FAIM.</w:t>
      </w:r>
    </w:p>
    <w:p w14:paraId="55959372" w14:textId="7855E187" w:rsidR="00053FCA" w:rsidRPr="00053FCA" w:rsidRDefault="00053FCA" w:rsidP="00A64991">
      <w:pPr>
        <w:numPr>
          <w:ilvl w:val="0"/>
          <w:numId w:val="27"/>
        </w:numPr>
        <w:tabs>
          <w:tab w:val="left" w:pos="284"/>
        </w:tabs>
        <w:suppressAutoHyphens/>
        <w:spacing w:after="160" w:line="259" w:lineRule="auto"/>
        <w:ind w:left="0" w:firstLine="0"/>
        <w:jc w:val="both"/>
        <w:rPr>
          <w:rFonts w:ascii="Cambria" w:eastAsia="Calibri" w:hAnsi="Cambria" w:cs="Calibri"/>
          <w:sz w:val="22"/>
          <w:szCs w:val="22"/>
          <w:lang w:val="fr-CM"/>
        </w:rPr>
      </w:pPr>
      <w:r w:rsidRPr="00053FCA">
        <w:rPr>
          <w:rFonts w:ascii="Cambria" w:eastAsia="Calibri" w:hAnsi="Cambria" w:cs="Calibri"/>
          <w:b/>
          <w:bCs/>
          <w:sz w:val="22"/>
          <w:szCs w:val="22"/>
          <w:lang w:val="fr-CM"/>
        </w:rPr>
        <w:t>Pratiques immorales des Ressources Humaines :</w:t>
      </w:r>
      <w:r w:rsidRPr="00053FCA">
        <w:rPr>
          <w:rFonts w:ascii="Cambria" w:eastAsia="Calibri" w:hAnsi="Cambria" w:cs="Calibri"/>
          <w:sz w:val="22"/>
          <w:szCs w:val="22"/>
          <w:lang w:val="fr-CM"/>
        </w:rPr>
        <w:t xml:space="preserve"> exploitation du travail des enfants et non-respect des droits sociaux fondamentaux et des conditions de travail des employés ou sous-traitants. </w:t>
      </w:r>
    </w:p>
    <w:p w14:paraId="325F592F" w14:textId="11B9F600" w:rsidR="00053FCA" w:rsidRPr="00053FCA" w:rsidRDefault="00053FCA" w:rsidP="00D36EA9">
      <w:pPr>
        <w:spacing w:after="120" w:line="259" w:lineRule="auto"/>
        <w:rPr>
          <w:rFonts w:ascii="Cambria" w:eastAsia="Calibri" w:hAnsi="Cambria" w:cs="Calibri"/>
          <w:b/>
          <w:bCs/>
          <w:sz w:val="22"/>
          <w:szCs w:val="22"/>
          <w:lang w:val="fr-CM"/>
        </w:rPr>
      </w:pPr>
      <w:r w:rsidRPr="00053FCA">
        <w:rPr>
          <w:rFonts w:ascii="Cambria" w:eastAsia="Calibri" w:hAnsi="Cambria" w:cs="Calibri"/>
          <w:b/>
          <w:bCs/>
          <w:sz w:val="22"/>
          <w:szCs w:val="22"/>
          <w:lang w:val="fr-CM"/>
        </w:rPr>
        <w:t>ACTION CONTRE LA FAIM exclura de la procédure d’achat tout candidat ou soumissionnaire se trouvant dans l’un des cas suivants :</w:t>
      </w:r>
    </w:p>
    <w:p w14:paraId="0EED34F9" w14:textId="77777777" w:rsidR="00053FCA" w:rsidRPr="00053FCA" w:rsidRDefault="00053FCA" w:rsidP="00A64991">
      <w:pPr>
        <w:numPr>
          <w:ilvl w:val="0"/>
          <w:numId w:val="29"/>
        </w:numPr>
        <w:tabs>
          <w:tab w:val="left" w:pos="284"/>
          <w:tab w:val="num" w:pos="709"/>
        </w:tabs>
        <w:suppressAutoHyphens/>
        <w:autoSpaceDE w:val="0"/>
        <w:spacing w:after="160" w:line="259" w:lineRule="auto"/>
        <w:ind w:left="0" w:firstLine="0"/>
        <w:jc w:val="both"/>
        <w:rPr>
          <w:rFonts w:ascii="Cambria" w:eastAsia="Calibri" w:hAnsi="Cambria" w:cs="Calibri"/>
          <w:sz w:val="22"/>
          <w:szCs w:val="22"/>
          <w:lang w:val="fr-FR"/>
        </w:rPr>
      </w:pPr>
      <w:r w:rsidRPr="00053FCA">
        <w:rPr>
          <w:rFonts w:ascii="Cambria" w:eastAsia="Calibri" w:hAnsi="Cambria" w:cs="Calibri"/>
          <w:sz w:val="22"/>
          <w:szCs w:val="22"/>
          <w:lang w:val="fr-FR"/>
        </w:rPr>
        <w:t>Etre en situation de</w:t>
      </w:r>
      <w:r w:rsidRPr="00053FCA">
        <w:rPr>
          <w:rFonts w:ascii="Cambria" w:eastAsia="Calibri" w:hAnsi="Cambria" w:cs="Calibri"/>
          <w:b/>
          <w:sz w:val="22"/>
          <w:szCs w:val="22"/>
          <w:lang w:val="fr-FR"/>
        </w:rPr>
        <w:t xml:space="preserve"> faillite</w:t>
      </w:r>
      <w:r w:rsidRPr="00053FCA">
        <w:rPr>
          <w:rFonts w:ascii="Cambria" w:eastAsia="Calibri" w:hAnsi="Cambria" w:cs="Calibri"/>
          <w:sz w:val="22"/>
          <w:szCs w:val="22"/>
          <w:lang w:val="fr-FR"/>
        </w:rPr>
        <w:t xml:space="preserve"> ou de liquidation, ou sous tutelle judiciaire, être dans une situation de concordat (arrangement avec ses créanciers), avoir suspendu ses activités, faire l’objet de procédures concernant ces sujets ou se trouver dans une situation analogue résultant d’une procédure prévue de la réglementation ou législation nationale. </w:t>
      </w:r>
    </w:p>
    <w:p w14:paraId="3D15E037" w14:textId="77777777" w:rsidR="00053FCA" w:rsidRPr="00053FCA" w:rsidRDefault="00053FCA" w:rsidP="00A64991">
      <w:pPr>
        <w:numPr>
          <w:ilvl w:val="0"/>
          <w:numId w:val="29"/>
        </w:numPr>
        <w:tabs>
          <w:tab w:val="left" w:pos="284"/>
          <w:tab w:val="num" w:pos="709"/>
        </w:tabs>
        <w:suppressAutoHyphens/>
        <w:autoSpaceDE w:val="0"/>
        <w:spacing w:after="160" w:line="259" w:lineRule="auto"/>
        <w:ind w:left="0" w:firstLine="0"/>
        <w:jc w:val="both"/>
        <w:rPr>
          <w:rFonts w:ascii="Cambria" w:eastAsia="Calibri" w:hAnsi="Cambria" w:cs="Calibri"/>
          <w:sz w:val="22"/>
          <w:szCs w:val="22"/>
          <w:lang w:val="fr-FR"/>
        </w:rPr>
      </w:pPr>
      <w:r w:rsidRPr="00053FCA">
        <w:rPr>
          <w:rFonts w:ascii="Cambria" w:eastAsia="Calibri" w:hAnsi="Cambria" w:cs="Calibri"/>
          <w:sz w:val="22"/>
          <w:szCs w:val="22"/>
          <w:lang w:val="fr-FR"/>
        </w:rPr>
        <w:t xml:space="preserve">Avoir été </w:t>
      </w:r>
      <w:r w:rsidRPr="00053FCA">
        <w:rPr>
          <w:rFonts w:ascii="Cambria" w:eastAsia="Calibri" w:hAnsi="Cambria" w:cs="Calibri"/>
          <w:b/>
          <w:sz w:val="22"/>
          <w:szCs w:val="22"/>
          <w:lang w:val="fr-FR"/>
        </w:rPr>
        <w:t>condamné pour un délit</w:t>
      </w:r>
      <w:r w:rsidRPr="00053FCA">
        <w:rPr>
          <w:rFonts w:ascii="Cambria" w:eastAsia="Calibri" w:hAnsi="Cambria" w:cs="Calibri"/>
          <w:sz w:val="22"/>
          <w:szCs w:val="22"/>
          <w:lang w:val="fr-FR"/>
        </w:rPr>
        <w:t xml:space="preserve"> dans l’exercice de son activité professionnelle par un jugement ayant autorité de la chose jugée</w:t>
      </w:r>
    </w:p>
    <w:p w14:paraId="0B477AD2" w14:textId="77777777" w:rsidR="00053FCA" w:rsidRPr="00053FCA" w:rsidRDefault="00053FCA" w:rsidP="00A64991">
      <w:pPr>
        <w:numPr>
          <w:ilvl w:val="0"/>
          <w:numId w:val="29"/>
        </w:numPr>
        <w:tabs>
          <w:tab w:val="left" w:pos="284"/>
          <w:tab w:val="num" w:pos="709"/>
        </w:tabs>
        <w:suppressAutoHyphens/>
        <w:autoSpaceDE w:val="0"/>
        <w:spacing w:after="160" w:line="259" w:lineRule="auto"/>
        <w:ind w:left="0" w:firstLine="0"/>
        <w:jc w:val="both"/>
        <w:rPr>
          <w:rFonts w:ascii="Cambria" w:eastAsia="Calibri" w:hAnsi="Cambria" w:cs="Calibri"/>
          <w:sz w:val="22"/>
          <w:szCs w:val="22"/>
          <w:lang w:val="fr-FR"/>
        </w:rPr>
      </w:pPr>
      <w:r w:rsidRPr="00053FCA">
        <w:rPr>
          <w:rFonts w:ascii="Cambria" w:eastAsia="Calibri" w:hAnsi="Cambria" w:cs="Calibri"/>
          <w:sz w:val="22"/>
          <w:szCs w:val="22"/>
          <w:lang w:val="fr-FR"/>
        </w:rPr>
        <w:lastRenderedPageBreak/>
        <w:t xml:space="preserve">Avoir été </w:t>
      </w:r>
      <w:r w:rsidRPr="00053FCA">
        <w:rPr>
          <w:rFonts w:ascii="Cambria" w:eastAsia="Calibri" w:hAnsi="Cambria" w:cs="Calibri"/>
          <w:b/>
          <w:bCs/>
          <w:sz w:val="22"/>
          <w:szCs w:val="22"/>
          <w:lang w:val="fr-FR"/>
        </w:rPr>
        <w:t>coupable de faute professionnelle grave</w:t>
      </w:r>
      <w:r w:rsidRPr="00053FCA">
        <w:rPr>
          <w:rFonts w:ascii="Cambria" w:eastAsia="Calibri" w:hAnsi="Cambria" w:cs="Calibri"/>
          <w:sz w:val="22"/>
          <w:szCs w:val="22"/>
          <w:lang w:val="fr-FR"/>
        </w:rPr>
        <w:t xml:space="preserve"> avérée par tout moyen </w:t>
      </w:r>
    </w:p>
    <w:p w14:paraId="503F7FCA" w14:textId="77777777" w:rsidR="00053FCA" w:rsidRPr="00053FCA" w:rsidRDefault="00053FCA" w:rsidP="00A64991">
      <w:pPr>
        <w:numPr>
          <w:ilvl w:val="0"/>
          <w:numId w:val="29"/>
        </w:numPr>
        <w:tabs>
          <w:tab w:val="left" w:pos="284"/>
          <w:tab w:val="num" w:pos="709"/>
        </w:tabs>
        <w:suppressAutoHyphens/>
        <w:autoSpaceDE w:val="0"/>
        <w:spacing w:after="160" w:line="259" w:lineRule="auto"/>
        <w:ind w:left="0" w:firstLine="0"/>
        <w:jc w:val="both"/>
        <w:rPr>
          <w:rFonts w:ascii="Cambria" w:eastAsia="Calibri" w:hAnsi="Cambria" w:cs="Calibri"/>
          <w:sz w:val="22"/>
          <w:szCs w:val="22"/>
          <w:lang w:val="fr-FR"/>
        </w:rPr>
      </w:pPr>
      <w:r w:rsidRPr="00053FCA">
        <w:rPr>
          <w:rFonts w:ascii="Cambria" w:eastAsia="Calibri" w:hAnsi="Cambria" w:cs="Calibri"/>
          <w:sz w:val="22"/>
          <w:szCs w:val="22"/>
          <w:lang w:val="fr-FR"/>
        </w:rPr>
        <w:t xml:space="preserve">Ne pas avoir rempli les obligations relatives au paiement des </w:t>
      </w:r>
      <w:r w:rsidRPr="00053FCA">
        <w:rPr>
          <w:rFonts w:ascii="Cambria" w:eastAsia="Calibri" w:hAnsi="Cambria" w:cs="Calibri"/>
          <w:b/>
          <w:bCs/>
          <w:sz w:val="22"/>
          <w:szCs w:val="22"/>
          <w:lang w:val="fr-FR"/>
        </w:rPr>
        <w:t>cotisations de sécurité sociale</w:t>
      </w:r>
      <w:r w:rsidRPr="00053FCA">
        <w:rPr>
          <w:rFonts w:ascii="Cambria" w:eastAsia="Calibri" w:hAnsi="Cambria" w:cs="Calibri"/>
          <w:sz w:val="22"/>
          <w:szCs w:val="22"/>
          <w:lang w:val="fr-FR"/>
        </w:rPr>
        <w:t xml:space="preserve"> </w:t>
      </w:r>
      <w:r w:rsidRPr="00053FCA">
        <w:rPr>
          <w:rFonts w:ascii="Cambria" w:eastAsia="Calibri" w:hAnsi="Cambria" w:cs="Calibri"/>
          <w:b/>
          <w:sz w:val="22"/>
          <w:szCs w:val="22"/>
          <w:lang w:val="fr-FR"/>
        </w:rPr>
        <w:t>ou des impôts</w:t>
      </w:r>
      <w:r w:rsidRPr="00053FCA">
        <w:rPr>
          <w:rFonts w:ascii="Cambria" w:eastAsia="Calibri" w:hAnsi="Cambria" w:cs="Calibri"/>
          <w:sz w:val="22"/>
          <w:szCs w:val="22"/>
          <w:lang w:val="fr-FR"/>
        </w:rPr>
        <w:t xml:space="preserve"> conformément aux dispositions légales, soit du pays dans lequel l’entreprise est établie, soit du pays d’intervention d’ACTION CONTRE LA FAIM, soit du pays dans lequel le contrat sera exécuté. </w:t>
      </w:r>
    </w:p>
    <w:p w14:paraId="2F163662" w14:textId="77777777" w:rsidR="00053FCA" w:rsidRPr="00053FCA" w:rsidRDefault="00053FCA" w:rsidP="00A64991">
      <w:pPr>
        <w:numPr>
          <w:ilvl w:val="0"/>
          <w:numId w:val="29"/>
        </w:numPr>
        <w:tabs>
          <w:tab w:val="left" w:pos="284"/>
          <w:tab w:val="num" w:pos="709"/>
        </w:tabs>
        <w:suppressAutoHyphens/>
        <w:autoSpaceDE w:val="0"/>
        <w:spacing w:after="160" w:line="259" w:lineRule="auto"/>
        <w:ind w:left="0" w:firstLine="0"/>
        <w:jc w:val="both"/>
        <w:rPr>
          <w:rFonts w:ascii="Cambria" w:eastAsia="Calibri" w:hAnsi="Cambria" w:cs="Calibri"/>
          <w:sz w:val="22"/>
          <w:szCs w:val="22"/>
          <w:lang w:val="fr-FR"/>
        </w:rPr>
      </w:pPr>
      <w:r w:rsidRPr="00053FCA">
        <w:rPr>
          <w:rFonts w:ascii="Cambria" w:eastAsia="Calibri" w:hAnsi="Cambria" w:cs="Calibri"/>
          <w:sz w:val="22"/>
          <w:szCs w:val="22"/>
          <w:lang w:val="fr-FR"/>
        </w:rPr>
        <w:t xml:space="preserve">Avoir fait l’objet d’un jugement pour fraude, corruption, participation à une organisation criminelle ou à toute autre activité illégale portant atteinte aux intérêts financiers des communautés.  </w:t>
      </w:r>
    </w:p>
    <w:p w14:paraId="334445E7" w14:textId="22CD47F8" w:rsidR="00053FCA" w:rsidRPr="00053FCA" w:rsidRDefault="00053FCA" w:rsidP="00A64991">
      <w:pPr>
        <w:numPr>
          <w:ilvl w:val="0"/>
          <w:numId w:val="29"/>
        </w:numPr>
        <w:tabs>
          <w:tab w:val="left" w:pos="284"/>
          <w:tab w:val="num" w:pos="709"/>
        </w:tabs>
        <w:suppressAutoHyphens/>
        <w:autoSpaceDE w:val="0"/>
        <w:spacing w:after="160" w:line="259" w:lineRule="auto"/>
        <w:ind w:left="0" w:firstLine="0"/>
        <w:jc w:val="both"/>
        <w:rPr>
          <w:rFonts w:ascii="Cambria" w:eastAsia="Calibri" w:hAnsi="Cambria" w:cs="Calibri"/>
          <w:sz w:val="22"/>
          <w:szCs w:val="22"/>
          <w:lang w:val="fr-FR"/>
        </w:rPr>
      </w:pPr>
      <w:r w:rsidRPr="00053FCA">
        <w:rPr>
          <w:rFonts w:ascii="Cambria" w:eastAsia="Calibri" w:hAnsi="Cambria" w:cs="Calibri"/>
          <w:sz w:val="22"/>
          <w:szCs w:val="22"/>
          <w:lang w:val="fr-FR"/>
        </w:rPr>
        <w:t xml:space="preserve">Avoir été déclaré responsable de </w:t>
      </w:r>
      <w:r w:rsidRPr="00053FCA">
        <w:rPr>
          <w:rFonts w:ascii="Cambria" w:eastAsia="Calibri" w:hAnsi="Cambria" w:cs="Calibri"/>
          <w:b/>
          <w:bCs/>
          <w:sz w:val="22"/>
          <w:szCs w:val="22"/>
          <w:lang w:val="fr-FR"/>
        </w:rPr>
        <w:t>violation grave du contrat</w:t>
      </w:r>
      <w:r w:rsidRPr="00053FCA">
        <w:rPr>
          <w:rFonts w:ascii="Cambria" w:eastAsia="Calibri" w:hAnsi="Cambria" w:cs="Calibri"/>
          <w:sz w:val="22"/>
          <w:szCs w:val="22"/>
          <w:lang w:val="fr-FR"/>
        </w:rPr>
        <w:t xml:space="preserve"> pour non-respect des obligations contractuelles dans une précédente procédure d’achat.  </w:t>
      </w:r>
    </w:p>
    <w:p w14:paraId="5D3A8EAD" w14:textId="77777777" w:rsidR="00053FCA" w:rsidRPr="00053FCA" w:rsidRDefault="00053FCA" w:rsidP="00053FCA">
      <w:pPr>
        <w:spacing w:after="120" w:line="259" w:lineRule="auto"/>
        <w:ind w:left="1"/>
        <w:jc w:val="both"/>
        <w:rPr>
          <w:rFonts w:ascii="Cambria" w:eastAsia="Calibri" w:hAnsi="Cambria"/>
          <w:sz w:val="22"/>
          <w:szCs w:val="22"/>
          <w:lang w:val="fr-FR"/>
        </w:rPr>
      </w:pPr>
      <w:r w:rsidRPr="00053FCA">
        <w:rPr>
          <w:rFonts w:ascii="Cambria" w:eastAsia="Calibri" w:hAnsi="Cambria" w:cs="Arial"/>
          <w:sz w:val="22"/>
          <w:szCs w:val="22"/>
          <w:lang w:val="fr-FR"/>
        </w:rPr>
        <w:t>ACTION CONTRE LA FAIM n’attribuera pas de contrats aux candidats ou soumissionnaires qui, au cours de la procédure :</w:t>
      </w:r>
    </w:p>
    <w:p w14:paraId="2A8078F0" w14:textId="77777777" w:rsidR="00053FCA" w:rsidRPr="00053FCA" w:rsidRDefault="00053FCA" w:rsidP="00053FCA">
      <w:pPr>
        <w:spacing w:after="120" w:line="259" w:lineRule="auto"/>
        <w:ind w:left="1"/>
        <w:jc w:val="both"/>
        <w:rPr>
          <w:rFonts w:ascii="Cambria" w:eastAsia="Calibri" w:hAnsi="Cambria" w:cs="Arial"/>
          <w:b/>
          <w:sz w:val="22"/>
          <w:szCs w:val="22"/>
          <w:lang w:val="fr-FR"/>
        </w:rPr>
      </w:pPr>
      <w:r w:rsidRPr="00053FCA">
        <w:rPr>
          <w:rFonts w:ascii="Cambria" w:eastAsia="Calibri" w:hAnsi="Cambria" w:cs="Arial"/>
          <w:sz w:val="22"/>
          <w:szCs w:val="22"/>
          <w:lang w:val="fr-FR"/>
        </w:rPr>
        <w:t xml:space="preserve"> - </w:t>
      </w:r>
      <w:r w:rsidRPr="00053FCA">
        <w:rPr>
          <w:rFonts w:ascii="Cambria" w:eastAsia="Calibri" w:hAnsi="Cambria" w:cs="Arial"/>
          <w:b/>
          <w:sz w:val="22"/>
          <w:szCs w:val="22"/>
          <w:lang w:val="fr-FR"/>
        </w:rPr>
        <w:t>Feront l’objet d’un conflit d’intérêts</w:t>
      </w:r>
    </w:p>
    <w:p w14:paraId="738AA77A" w14:textId="1F47C955" w:rsidR="00053FCA" w:rsidRPr="00053FCA" w:rsidRDefault="00053FCA" w:rsidP="00673D3F">
      <w:pPr>
        <w:spacing w:after="160" w:line="259" w:lineRule="auto"/>
        <w:jc w:val="both"/>
        <w:rPr>
          <w:rFonts w:ascii="Cambria" w:eastAsia="Calibri" w:hAnsi="Cambria" w:cs="Arial"/>
          <w:sz w:val="22"/>
          <w:szCs w:val="22"/>
          <w:lang w:val="fr-FR"/>
        </w:rPr>
      </w:pPr>
      <w:r w:rsidRPr="00053FCA">
        <w:rPr>
          <w:rFonts w:ascii="Cambria" w:eastAsia="Calibri" w:hAnsi="Cambria" w:cs="Arial"/>
          <w:sz w:val="22"/>
          <w:szCs w:val="22"/>
          <w:lang w:val="fr-FR"/>
        </w:rPr>
        <w:t xml:space="preserve">- Se rendront coupables de déclarations inexactes en fournissant les informations demandées par ACTION CONTRE LA FAIM pour participer à la procédure de contrat ou en ne fournissant pas ces informations. </w:t>
      </w:r>
    </w:p>
    <w:p w14:paraId="487E6B9E" w14:textId="4AE2E533" w:rsidR="00053FCA" w:rsidRPr="00053FCA" w:rsidRDefault="00053FCA" w:rsidP="00A64991">
      <w:pPr>
        <w:keepNext/>
        <w:numPr>
          <w:ilvl w:val="5"/>
          <w:numId w:val="23"/>
        </w:numPr>
        <w:pBdr>
          <w:bottom w:val="single" w:sz="4" w:space="1" w:color="000000"/>
        </w:pBdr>
        <w:suppressAutoHyphens/>
        <w:spacing w:after="160" w:line="259" w:lineRule="auto"/>
        <w:jc w:val="both"/>
        <w:outlineLvl w:val="5"/>
        <w:rPr>
          <w:rFonts w:ascii="Cambria" w:hAnsi="Cambria"/>
          <w:color w:val="1F3763"/>
          <w:sz w:val="22"/>
          <w:szCs w:val="22"/>
          <w:lang w:val="fr-FR"/>
        </w:rPr>
      </w:pPr>
      <w:r w:rsidRPr="00053FCA">
        <w:rPr>
          <w:rFonts w:ascii="Cambria" w:hAnsi="Cambria"/>
          <w:color w:val="1F3763"/>
          <w:sz w:val="22"/>
          <w:szCs w:val="22"/>
          <w:lang w:val="fr-FR"/>
        </w:rPr>
        <w:t>Sanctions administratives et financières</w:t>
      </w:r>
    </w:p>
    <w:p w14:paraId="34F3596D" w14:textId="77777777" w:rsidR="00053FCA" w:rsidRPr="00053FCA" w:rsidRDefault="00053FCA" w:rsidP="00053FCA">
      <w:pPr>
        <w:spacing w:after="160" w:line="259" w:lineRule="auto"/>
        <w:jc w:val="both"/>
        <w:rPr>
          <w:rFonts w:ascii="Cambria" w:eastAsia="Calibri" w:hAnsi="Cambria" w:cs="Arial"/>
          <w:sz w:val="22"/>
          <w:szCs w:val="22"/>
          <w:lang w:val="fr-FR"/>
        </w:rPr>
      </w:pPr>
      <w:r w:rsidRPr="00053FCA">
        <w:rPr>
          <w:rFonts w:ascii="Cambria" w:eastAsia="Calibri" w:hAnsi="Cambria" w:cs="Arial"/>
          <w:sz w:val="22"/>
          <w:szCs w:val="22"/>
          <w:lang w:val="fr-FR"/>
        </w:rPr>
        <w:t>Dans le cas où un fournisseur, candidat ou soumissionnaire serait impliqué dans des pratiques corruptives, frauduleuses, collusives ou coercitives, ACTION CONTRE LA FAIM imposerait :</w:t>
      </w:r>
    </w:p>
    <w:p w14:paraId="76BA79F2" w14:textId="77777777" w:rsidR="00053FCA" w:rsidRPr="00053FCA" w:rsidRDefault="00053FCA" w:rsidP="00A64991">
      <w:pPr>
        <w:numPr>
          <w:ilvl w:val="0"/>
          <w:numId w:val="29"/>
        </w:numPr>
        <w:tabs>
          <w:tab w:val="num" w:pos="1080"/>
        </w:tabs>
        <w:suppressAutoHyphens/>
        <w:spacing w:after="160" w:line="259" w:lineRule="auto"/>
        <w:ind w:left="1080"/>
        <w:jc w:val="both"/>
        <w:rPr>
          <w:rFonts w:ascii="Cambria" w:eastAsia="Calibri" w:hAnsi="Cambria" w:cs="Arial"/>
          <w:b/>
          <w:bCs/>
          <w:sz w:val="22"/>
          <w:szCs w:val="22"/>
          <w:lang w:val="fr-FR"/>
        </w:rPr>
      </w:pPr>
      <w:r w:rsidRPr="00053FCA">
        <w:rPr>
          <w:rFonts w:ascii="Cambria" w:eastAsia="Calibri" w:hAnsi="Cambria" w:cs="Arial"/>
          <w:b/>
          <w:bCs/>
          <w:sz w:val="22"/>
          <w:szCs w:val="22"/>
          <w:lang w:val="fr-FR"/>
        </w:rPr>
        <w:t>Des sanctions administratives :</w:t>
      </w:r>
    </w:p>
    <w:p w14:paraId="6AE52076" w14:textId="77777777" w:rsidR="00053FCA" w:rsidRPr="00053FCA" w:rsidRDefault="00053FCA" w:rsidP="00053FCA">
      <w:pPr>
        <w:spacing w:after="160" w:line="259" w:lineRule="auto"/>
        <w:jc w:val="both"/>
        <w:rPr>
          <w:rFonts w:ascii="Cambria" w:eastAsia="Calibri" w:hAnsi="Cambria" w:cs="Arial"/>
          <w:sz w:val="22"/>
          <w:szCs w:val="22"/>
          <w:lang w:val="fr-FR"/>
        </w:rPr>
      </w:pPr>
      <w:r w:rsidRPr="00053FCA">
        <w:rPr>
          <w:rFonts w:ascii="Cambria" w:eastAsia="Calibri" w:hAnsi="Cambria" w:cs="Arial"/>
          <w:sz w:val="22"/>
          <w:szCs w:val="22"/>
          <w:lang w:val="fr-FR"/>
        </w:rPr>
        <w:t>La mauvaise conduite du candidat sera notifiée aux autorités civiles ou commerciales compétentes ainsi que la fin immédiate de toute relation professionnelle avec celui-ci.</w:t>
      </w:r>
    </w:p>
    <w:p w14:paraId="731B5044" w14:textId="77777777" w:rsidR="00053FCA" w:rsidRPr="00053FCA" w:rsidRDefault="00053FCA" w:rsidP="00A64991">
      <w:pPr>
        <w:numPr>
          <w:ilvl w:val="0"/>
          <w:numId w:val="29"/>
        </w:numPr>
        <w:tabs>
          <w:tab w:val="num" w:pos="1080"/>
        </w:tabs>
        <w:suppressAutoHyphens/>
        <w:spacing w:after="160" w:line="259" w:lineRule="auto"/>
        <w:ind w:left="1080"/>
        <w:jc w:val="both"/>
        <w:rPr>
          <w:rFonts w:ascii="Cambria" w:eastAsia="Calibri" w:hAnsi="Cambria" w:cs="Arial"/>
          <w:b/>
          <w:bCs/>
          <w:sz w:val="22"/>
          <w:szCs w:val="22"/>
          <w:lang w:val="fr-FR"/>
        </w:rPr>
      </w:pPr>
      <w:r w:rsidRPr="00053FCA">
        <w:rPr>
          <w:rFonts w:ascii="Cambria" w:eastAsia="Calibri" w:hAnsi="Cambria" w:cs="Arial"/>
          <w:b/>
          <w:bCs/>
          <w:sz w:val="22"/>
          <w:szCs w:val="22"/>
          <w:lang w:val="fr-FR"/>
        </w:rPr>
        <w:t>Sanctions financières :</w:t>
      </w:r>
    </w:p>
    <w:p w14:paraId="12602409" w14:textId="200393ED" w:rsidR="00053FCA" w:rsidRPr="00053FCA" w:rsidRDefault="00053FCA" w:rsidP="00673D3F">
      <w:pPr>
        <w:spacing w:after="160" w:line="259" w:lineRule="auto"/>
        <w:jc w:val="both"/>
        <w:rPr>
          <w:rFonts w:ascii="Cambria" w:eastAsia="Calibri" w:hAnsi="Cambria" w:cs="Arial"/>
          <w:sz w:val="22"/>
          <w:szCs w:val="22"/>
          <w:lang w:val="fr-FR"/>
        </w:rPr>
      </w:pPr>
      <w:r w:rsidRPr="00053FCA">
        <w:rPr>
          <w:rFonts w:ascii="Cambria" w:eastAsia="Calibri" w:hAnsi="Cambria" w:cs="Arial"/>
          <w:sz w:val="22"/>
          <w:szCs w:val="22"/>
          <w:lang w:val="fr-FR"/>
        </w:rPr>
        <w:t>ACTION CONTRE LA FAIM demandera le remboursement des frais directement et indirectement liés à la conduite d’une nouvelle procédure d’appel d’offres ou d’attribution de marché. Le cas échéant, la garantie de l’offre ou la garantie d’exécution sera conservée par ACTION CONTRE LA FAIM.</w:t>
      </w:r>
    </w:p>
    <w:p w14:paraId="4A8920A2" w14:textId="7B548889" w:rsidR="00053FCA" w:rsidRPr="00053FCA" w:rsidRDefault="00053FCA" w:rsidP="00A64991">
      <w:pPr>
        <w:keepNext/>
        <w:numPr>
          <w:ilvl w:val="5"/>
          <w:numId w:val="23"/>
        </w:numPr>
        <w:pBdr>
          <w:bottom w:val="single" w:sz="4" w:space="1" w:color="000000"/>
        </w:pBdr>
        <w:suppressAutoHyphens/>
        <w:spacing w:after="160" w:line="259" w:lineRule="auto"/>
        <w:jc w:val="both"/>
        <w:outlineLvl w:val="5"/>
        <w:rPr>
          <w:rFonts w:ascii="Cambria" w:hAnsi="Cambria"/>
          <w:color w:val="1F3763"/>
          <w:sz w:val="22"/>
          <w:szCs w:val="22"/>
          <w:lang w:val="fr-FR"/>
        </w:rPr>
      </w:pPr>
      <w:r w:rsidRPr="00053FCA">
        <w:rPr>
          <w:rFonts w:ascii="Cambria" w:hAnsi="Cambria"/>
          <w:color w:val="1F3763"/>
          <w:sz w:val="22"/>
          <w:szCs w:val="22"/>
          <w:lang w:val="fr-FR"/>
        </w:rPr>
        <w:t>Information et Accès pour les Bailleurs</w:t>
      </w:r>
    </w:p>
    <w:p w14:paraId="09B5CDF5" w14:textId="77777777" w:rsidR="00053FCA" w:rsidRPr="00053FCA" w:rsidRDefault="00053FCA" w:rsidP="00053FCA">
      <w:pPr>
        <w:spacing w:after="160" w:line="259" w:lineRule="auto"/>
        <w:jc w:val="both"/>
        <w:rPr>
          <w:rFonts w:ascii="Cambria" w:eastAsia="Calibri" w:hAnsi="Cambria" w:cs="Arial"/>
          <w:sz w:val="22"/>
          <w:szCs w:val="22"/>
          <w:lang w:val="fr-FR"/>
        </w:rPr>
      </w:pPr>
      <w:r w:rsidRPr="00053FCA">
        <w:rPr>
          <w:rFonts w:ascii="Cambria" w:eastAsia="Calibri" w:hAnsi="Cambria" w:cs="Arial"/>
          <w:sz w:val="22"/>
          <w:szCs w:val="22"/>
          <w:lang w:val="fr-FR"/>
        </w:rPr>
        <w:t>ACTION CONTRE LA FAIM en informerait immédiatement les Bailleurs Institutionnels et leur fournira toutes les informations pertinentes dans le cas où un fournisseur, candidat ou soumissionnaire serait impliqué dans des pratiques corruptives, frauduleuses, collusives ou coercitives.</w:t>
      </w:r>
    </w:p>
    <w:p w14:paraId="1EAAE116" w14:textId="77777777" w:rsidR="00053FCA" w:rsidRPr="00053FCA" w:rsidRDefault="00053FCA" w:rsidP="00053FCA">
      <w:pPr>
        <w:spacing w:after="160" w:line="259" w:lineRule="auto"/>
        <w:jc w:val="both"/>
        <w:rPr>
          <w:rFonts w:ascii="Cambria" w:eastAsia="Calibri" w:hAnsi="Cambria" w:cs="Arial"/>
          <w:sz w:val="22"/>
          <w:szCs w:val="22"/>
          <w:lang w:val="fr-FR"/>
        </w:rPr>
      </w:pPr>
      <w:r w:rsidRPr="00053FCA">
        <w:rPr>
          <w:rFonts w:ascii="Cambria" w:eastAsia="Calibri" w:hAnsi="Cambria" w:cs="Arial"/>
          <w:sz w:val="22"/>
          <w:szCs w:val="22"/>
          <w:lang w:val="fr-FR"/>
        </w:rPr>
        <w:t>De plus, les entrepreneurs acceptent de garantir un droit d’accès à leurs documents financiers et comptables afin que les représentants des Bailleurs Institutionnels d’ACTION CONTRE LA FAIM puissent effectuer des vérifications et des audits.</w:t>
      </w:r>
    </w:p>
    <w:p w14:paraId="6AEABAF2" w14:textId="294D334B" w:rsidR="00053FCA" w:rsidRPr="00053FCA" w:rsidRDefault="00053FCA" w:rsidP="00A64991">
      <w:pPr>
        <w:keepNext/>
        <w:numPr>
          <w:ilvl w:val="5"/>
          <w:numId w:val="23"/>
        </w:numPr>
        <w:pBdr>
          <w:bottom w:val="single" w:sz="4" w:space="1" w:color="000000"/>
        </w:pBdr>
        <w:suppressAutoHyphens/>
        <w:spacing w:after="160" w:line="259" w:lineRule="auto"/>
        <w:jc w:val="both"/>
        <w:outlineLvl w:val="5"/>
        <w:rPr>
          <w:rFonts w:ascii="Cambria" w:hAnsi="Cambria"/>
          <w:color w:val="1F3763"/>
          <w:sz w:val="22"/>
          <w:szCs w:val="22"/>
          <w:lang w:val="fr-FR"/>
        </w:rPr>
      </w:pPr>
      <w:r w:rsidRPr="00053FCA">
        <w:rPr>
          <w:rFonts w:ascii="Cambria" w:hAnsi="Cambria"/>
          <w:color w:val="1F3763"/>
          <w:sz w:val="22"/>
          <w:szCs w:val="22"/>
          <w:lang w:val="fr-FR"/>
        </w:rPr>
        <w:t>Documents que doit présenter le fournisseur</w:t>
      </w:r>
    </w:p>
    <w:p w14:paraId="4A12BE83" w14:textId="77777777" w:rsidR="00053FCA" w:rsidRPr="00053FCA" w:rsidRDefault="00053FCA" w:rsidP="00053FCA">
      <w:pPr>
        <w:spacing w:after="160" w:line="259" w:lineRule="auto"/>
        <w:jc w:val="both"/>
        <w:rPr>
          <w:rFonts w:ascii="Cambria" w:eastAsia="Calibri" w:hAnsi="Cambria" w:cs="Arial"/>
          <w:sz w:val="22"/>
          <w:szCs w:val="22"/>
          <w:lang w:val="fr-FR"/>
        </w:rPr>
      </w:pPr>
      <w:r w:rsidRPr="00053FCA">
        <w:rPr>
          <w:rFonts w:ascii="Cambria" w:eastAsia="Calibri" w:hAnsi="Cambria" w:cs="Arial"/>
          <w:sz w:val="22"/>
          <w:szCs w:val="22"/>
          <w:lang w:val="fr-FR"/>
        </w:rPr>
        <w:t>Vous trouverez ci-après les documents minimums que devra fournir toute société ou entrepreneur individuel désirant travailler avec ACTION CONTRE LA FAIM :</w:t>
      </w:r>
    </w:p>
    <w:p w14:paraId="4C23974F" w14:textId="77777777" w:rsidR="00053FCA" w:rsidRPr="00053FCA" w:rsidRDefault="00053FCA" w:rsidP="00A64991">
      <w:pPr>
        <w:numPr>
          <w:ilvl w:val="0"/>
          <w:numId w:val="14"/>
        </w:numPr>
        <w:tabs>
          <w:tab w:val="num" w:pos="1068"/>
        </w:tabs>
        <w:suppressAutoHyphens/>
        <w:spacing w:after="160" w:line="259" w:lineRule="auto"/>
        <w:ind w:left="1068"/>
        <w:jc w:val="both"/>
        <w:rPr>
          <w:rFonts w:ascii="Cambria" w:eastAsia="Calibri" w:hAnsi="Cambria" w:cs="Arial"/>
          <w:sz w:val="22"/>
          <w:szCs w:val="22"/>
          <w:lang w:val="fr-FR"/>
        </w:rPr>
      </w:pPr>
      <w:r w:rsidRPr="00053FCA">
        <w:rPr>
          <w:rFonts w:ascii="Cambria" w:eastAsia="Calibri" w:hAnsi="Cambria" w:cs="Arial"/>
          <w:sz w:val="22"/>
          <w:szCs w:val="22"/>
          <w:lang w:val="fr-FR"/>
        </w:rPr>
        <w:t xml:space="preserve">Pièce d’identité nationale personnelle du fournisseur / du représentant de la société </w:t>
      </w:r>
    </w:p>
    <w:p w14:paraId="0C7084E0" w14:textId="77777777" w:rsidR="00053FCA" w:rsidRPr="00053FCA" w:rsidRDefault="00053FCA" w:rsidP="00A64991">
      <w:pPr>
        <w:numPr>
          <w:ilvl w:val="0"/>
          <w:numId w:val="14"/>
        </w:numPr>
        <w:tabs>
          <w:tab w:val="num" w:pos="1068"/>
        </w:tabs>
        <w:suppressAutoHyphens/>
        <w:spacing w:after="160" w:line="259" w:lineRule="auto"/>
        <w:ind w:left="1068"/>
        <w:jc w:val="both"/>
        <w:rPr>
          <w:rFonts w:ascii="Cambria" w:eastAsia="Calibri" w:hAnsi="Cambria" w:cs="Arial"/>
          <w:sz w:val="22"/>
          <w:szCs w:val="22"/>
          <w:lang w:val="fr-FR"/>
        </w:rPr>
      </w:pPr>
      <w:r w:rsidRPr="00053FCA">
        <w:rPr>
          <w:rFonts w:ascii="Cambria" w:eastAsia="Calibri" w:hAnsi="Cambria" w:cs="Arial"/>
          <w:sz w:val="22"/>
          <w:szCs w:val="22"/>
          <w:lang w:val="fr-FR"/>
        </w:rPr>
        <w:t>Statut et Enregistrement de la société</w:t>
      </w:r>
    </w:p>
    <w:p w14:paraId="53A62A50" w14:textId="77777777" w:rsidR="00053FCA" w:rsidRPr="00053FCA" w:rsidRDefault="00053FCA" w:rsidP="00A64991">
      <w:pPr>
        <w:numPr>
          <w:ilvl w:val="0"/>
          <w:numId w:val="14"/>
        </w:numPr>
        <w:tabs>
          <w:tab w:val="num" w:pos="1068"/>
        </w:tabs>
        <w:suppressAutoHyphens/>
        <w:spacing w:after="160" w:line="259" w:lineRule="auto"/>
        <w:ind w:left="1068"/>
        <w:jc w:val="both"/>
        <w:rPr>
          <w:rFonts w:ascii="Cambria" w:eastAsia="Calibri" w:hAnsi="Cambria" w:cs="Arial"/>
          <w:sz w:val="22"/>
          <w:szCs w:val="22"/>
          <w:lang w:val="fr-FR"/>
        </w:rPr>
      </w:pPr>
      <w:r w:rsidRPr="00053FCA">
        <w:rPr>
          <w:rFonts w:ascii="Cambria" w:eastAsia="Calibri" w:hAnsi="Cambria" w:cs="Arial"/>
          <w:sz w:val="22"/>
          <w:szCs w:val="22"/>
          <w:lang w:val="fr-FR"/>
        </w:rPr>
        <w:t xml:space="preserve">Ordre de mission ou procuration autorisant le représentant à signer le contrat  </w:t>
      </w:r>
    </w:p>
    <w:p w14:paraId="28B22DF5" w14:textId="77777777" w:rsidR="00053FCA" w:rsidRPr="00053FCA" w:rsidRDefault="00053FCA" w:rsidP="00A64991">
      <w:pPr>
        <w:numPr>
          <w:ilvl w:val="0"/>
          <w:numId w:val="14"/>
        </w:numPr>
        <w:tabs>
          <w:tab w:val="num" w:pos="1068"/>
        </w:tabs>
        <w:suppressAutoHyphens/>
        <w:spacing w:after="160" w:line="259" w:lineRule="auto"/>
        <w:ind w:left="1068"/>
        <w:jc w:val="both"/>
        <w:rPr>
          <w:rFonts w:ascii="Cambria" w:eastAsia="Calibri" w:hAnsi="Cambria" w:cs="Arial"/>
          <w:sz w:val="22"/>
          <w:szCs w:val="22"/>
          <w:lang w:val="fr-FR"/>
        </w:rPr>
      </w:pPr>
      <w:r w:rsidRPr="00053FCA">
        <w:rPr>
          <w:rFonts w:ascii="Cambria" w:eastAsia="Calibri" w:hAnsi="Cambria" w:cs="Arial"/>
          <w:sz w:val="22"/>
          <w:szCs w:val="22"/>
          <w:lang w:val="fr-FR"/>
        </w:rPr>
        <w:lastRenderedPageBreak/>
        <w:t>Copie de l’enregistrement fiscal</w:t>
      </w:r>
    </w:p>
    <w:p w14:paraId="68AFE085" w14:textId="3EEDE736" w:rsidR="00053FCA" w:rsidRPr="00053FCA" w:rsidRDefault="00053FCA" w:rsidP="008E75BB">
      <w:pPr>
        <w:spacing w:after="160" w:line="259" w:lineRule="auto"/>
        <w:jc w:val="both"/>
        <w:rPr>
          <w:rFonts w:ascii="Cambria" w:eastAsia="Calibri" w:hAnsi="Cambria" w:cs="Arial"/>
          <w:sz w:val="22"/>
          <w:szCs w:val="22"/>
          <w:lang w:val="fr-FR"/>
        </w:rPr>
      </w:pPr>
      <w:r w:rsidRPr="00053FCA">
        <w:rPr>
          <w:rFonts w:ascii="Cambria" w:eastAsia="Calibri" w:hAnsi="Cambria" w:cs="Arial"/>
          <w:b/>
          <w:bCs/>
          <w:sz w:val="22"/>
          <w:szCs w:val="22"/>
          <w:lang w:val="fr-FR"/>
        </w:rPr>
        <w:t>Attention :</w:t>
      </w:r>
      <w:r w:rsidRPr="00053FCA">
        <w:rPr>
          <w:rFonts w:ascii="Cambria" w:eastAsia="Calibri" w:hAnsi="Cambria" w:cs="Arial"/>
          <w:sz w:val="22"/>
          <w:szCs w:val="22"/>
          <w:lang w:val="fr-FR"/>
        </w:rPr>
        <w:t xml:space="preserve"> Des documents supplémentaires peuvent être demandés pour un marché particulier.</w:t>
      </w:r>
    </w:p>
    <w:p w14:paraId="3E453917" w14:textId="77777777" w:rsidR="00053FCA" w:rsidRPr="00053FCA" w:rsidRDefault="00053FCA" w:rsidP="00053FCA">
      <w:pPr>
        <w:spacing w:after="160" w:line="259" w:lineRule="auto"/>
        <w:rPr>
          <w:rFonts w:ascii="Cambria" w:eastAsia="Calibri" w:hAnsi="Cambria" w:cs="Arial"/>
          <w:sz w:val="22"/>
          <w:szCs w:val="22"/>
          <w:lang w:val="fr-FR"/>
        </w:rPr>
      </w:pPr>
      <w:r w:rsidRPr="00053FCA">
        <w:rPr>
          <w:rFonts w:ascii="Cambria" w:eastAsia="Calibri" w:hAnsi="Cambria" w:cs="Arial"/>
          <w:sz w:val="22"/>
          <w:szCs w:val="22"/>
          <w:lang w:val="fr-FR"/>
        </w:rPr>
        <w:t xml:space="preserve">De plus, le Fournisseur devra disposer d’un minimum de matériel administratif tel que la capacité à émettre une Facture, un Bon de Livraison et posséder un tampon officiel. </w:t>
      </w:r>
    </w:p>
    <w:p w14:paraId="60C81791" w14:textId="2382A897" w:rsidR="00053FCA" w:rsidRPr="00053FCA" w:rsidRDefault="00053FCA" w:rsidP="00A64991">
      <w:pPr>
        <w:keepNext/>
        <w:numPr>
          <w:ilvl w:val="5"/>
          <w:numId w:val="23"/>
        </w:numPr>
        <w:pBdr>
          <w:bottom w:val="single" w:sz="4" w:space="1" w:color="000000"/>
        </w:pBdr>
        <w:suppressAutoHyphens/>
        <w:spacing w:after="160" w:line="259" w:lineRule="auto"/>
        <w:jc w:val="both"/>
        <w:outlineLvl w:val="5"/>
        <w:rPr>
          <w:rFonts w:ascii="Cambria" w:hAnsi="Cambria"/>
          <w:color w:val="1F3763"/>
          <w:sz w:val="22"/>
          <w:szCs w:val="22"/>
          <w:lang w:val="en-US"/>
        </w:rPr>
      </w:pPr>
      <w:r w:rsidRPr="00053FCA">
        <w:rPr>
          <w:rFonts w:ascii="Cambria" w:hAnsi="Cambria"/>
          <w:color w:val="1F3763"/>
          <w:sz w:val="22"/>
          <w:szCs w:val="22"/>
          <w:lang w:val="en-US"/>
        </w:rPr>
        <w:t>Politique anti-corruption</w:t>
      </w:r>
    </w:p>
    <w:p w14:paraId="773D1234" w14:textId="77777777" w:rsidR="00053FCA" w:rsidRPr="00053FCA" w:rsidRDefault="00053FCA" w:rsidP="00053FCA">
      <w:pPr>
        <w:spacing w:after="160" w:line="259" w:lineRule="auto"/>
        <w:jc w:val="both"/>
        <w:rPr>
          <w:rFonts w:ascii="Cambria" w:eastAsia="Calibri" w:hAnsi="Cambria" w:cs="Arial"/>
          <w:sz w:val="22"/>
          <w:szCs w:val="22"/>
          <w:lang w:val="fr-FR"/>
        </w:rPr>
      </w:pPr>
      <w:r w:rsidRPr="00053FCA">
        <w:rPr>
          <w:rFonts w:ascii="Cambria" w:eastAsia="Calibri" w:hAnsi="Cambria" w:cs="Arial"/>
          <w:sz w:val="22"/>
          <w:szCs w:val="22"/>
          <w:lang w:val="fr-FR"/>
        </w:rPr>
        <w:t xml:space="preserve">Si vous croyez que l’action d’une personne (ou d’un groupe de personnes), appartenant à ACTION CONTRE LA FAIM, ne respecte pas les règles ci-dessus, vous devriez le signaler conformément au processus de dénonciation. </w:t>
      </w:r>
    </w:p>
    <w:p w14:paraId="2C0E5F42" w14:textId="1A7BBF54" w:rsidR="00053FCA" w:rsidRPr="00053FCA" w:rsidRDefault="00053FCA" w:rsidP="00D36EA9">
      <w:pPr>
        <w:spacing w:after="160" w:line="259" w:lineRule="auto"/>
        <w:jc w:val="both"/>
        <w:rPr>
          <w:rFonts w:ascii="Cambria" w:eastAsia="Calibri" w:hAnsi="Cambria" w:cs="Arial"/>
          <w:sz w:val="22"/>
          <w:szCs w:val="22"/>
          <w:lang w:val="fr-FR"/>
        </w:rPr>
      </w:pPr>
      <w:r w:rsidRPr="00053FCA">
        <w:rPr>
          <w:rFonts w:ascii="Cambria" w:eastAsia="Calibri" w:hAnsi="Cambria" w:cs="Arial"/>
          <w:sz w:val="22"/>
          <w:szCs w:val="22"/>
          <w:lang w:val="fr-FR"/>
        </w:rPr>
        <w:t xml:space="preserve">Afin de rendre le traitement possible, les signalements devront fournir les informations les plus précises possibles ; vos noms et coordonnées ne sont pas obligatoires mais les mentionner est fortement recommandé. Tous les signalements seront traités de manière confidentielle, dans les limites autorisées par la loi. ACTION CONTRE LA FAIM mettra en place tous les moyens raisonnablement possibles pour préserver l’anonymat de la personne dénonçant un abus, et pour la protéger d’éventuelles représailles. </w:t>
      </w:r>
    </w:p>
    <w:p w14:paraId="7C95D517" w14:textId="668A75CE" w:rsidR="00053FCA" w:rsidRPr="00053FCA" w:rsidRDefault="00053FCA" w:rsidP="00673D3F">
      <w:pPr>
        <w:spacing w:after="160" w:line="259" w:lineRule="auto"/>
        <w:jc w:val="both"/>
        <w:rPr>
          <w:rFonts w:ascii="Cambria" w:eastAsia="Calibri" w:hAnsi="Cambria" w:cs="Arial"/>
          <w:sz w:val="22"/>
          <w:szCs w:val="22"/>
          <w:lang w:val="fr-FR"/>
        </w:rPr>
      </w:pPr>
      <w:r w:rsidRPr="00053FCA">
        <w:rPr>
          <w:rFonts w:ascii="Cambria" w:eastAsia="Calibri" w:hAnsi="Cambria" w:cs="Arial"/>
          <w:sz w:val="22"/>
          <w:szCs w:val="22"/>
          <w:lang w:val="fr-FR"/>
        </w:rPr>
        <w:t xml:space="preserve">Les signalements devront être envoyés à cette adresse : </w:t>
      </w:r>
      <w:hyperlink r:id="rId20" w:history="1">
        <w:r w:rsidRPr="00053FCA">
          <w:rPr>
            <w:rFonts w:ascii="Cambria" w:eastAsia="Calibri" w:hAnsi="Cambria" w:cs="Arial"/>
            <w:color w:val="0000FF"/>
            <w:sz w:val="22"/>
            <w:szCs w:val="22"/>
            <w:u w:val="single"/>
            <w:lang w:val="fr-FR"/>
          </w:rPr>
          <w:t>ACTION CONTRE LA FAIM-usaconfidential@actionagainsthunger.org</w:t>
        </w:r>
      </w:hyperlink>
    </w:p>
    <w:p w14:paraId="1B1CDFC6" w14:textId="5B9EB609" w:rsidR="00053FCA" w:rsidRPr="00053FCA" w:rsidRDefault="00053FCA" w:rsidP="00053FCA">
      <w:pPr>
        <w:pBdr>
          <w:top w:val="single" w:sz="4" w:space="1" w:color="auto"/>
          <w:left w:val="single" w:sz="4" w:space="4" w:color="auto"/>
          <w:bottom w:val="single" w:sz="4" w:space="31" w:color="auto"/>
          <w:right w:val="single" w:sz="4" w:space="4" w:color="auto"/>
        </w:pBdr>
        <w:jc w:val="both"/>
        <w:rPr>
          <w:rFonts w:ascii="Cambria" w:hAnsi="Cambria"/>
          <w:sz w:val="22"/>
          <w:szCs w:val="22"/>
          <w:lang w:val="fr-FR"/>
        </w:rPr>
      </w:pPr>
      <w:r w:rsidRPr="00053FCA">
        <w:rPr>
          <w:rFonts w:ascii="Cambria" w:hAnsi="Cambria"/>
          <w:sz w:val="22"/>
          <w:szCs w:val="22"/>
          <w:lang w:val="fr-FR"/>
        </w:rPr>
        <w:t>Je, soussigné(e) ………………………………</w:t>
      </w:r>
      <w:r w:rsidR="00B7458F" w:rsidRPr="00053FCA">
        <w:rPr>
          <w:rFonts w:ascii="Cambria" w:hAnsi="Cambria"/>
          <w:sz w:val="22"/>
          <w:szCs w:val="22"/>
          <w:lang w:val="fr-FR"/>
        </w:rPr>
        <w:t>……</w:t>
      </w:r>
      <w:r w:rsidRPr="00053FCA">
        <w:rPr>
          <w:rFonts w:ascii="Cambria" w:hAnsi="Cambria"/>
          <w:sz w:val="22"/>
          <w:szCs w:val="22"/>
          <w:lang w:val="fr-FR"/>
        </w:rPr>
        <w:t>représentant de ……………………………..</w:t>
      </w:r>
      <w:r w:rsidRPr="00053FCA">
        <w:rPr>
          <w:rFonts w:ascii="Cambria" w:hAnsi="Cambria"/>
          <w:sz w:val="22"/>
          <w:szCs w:val="22"/>
          <w:highlight w:val="yellow"/>
          <w:lang w:val="fr-FR"/>
        </w:rPr>
        <w:t>identifiée par mes  NIF ET NINU……………………………et…………………………………c</w:t>
      </w:r>
      <w:r w:rsidRPr="00053FCA">
        <w:rPr>
          <w:rFonts w:ascii="Cambria" w:hAnsi="Cambria"/>
          <w:sz w:val="22"/>
          <w:szCs w:val="22"/>
          <w:lang w:val="fr-FR"/>
        </w:rPr>
        <w:t xml:space="preserve">ertifie avoir lu et compris le présent règlement.  </w:t>
      </w:r>
    </w:p>
    <w:p w14:paraId="3DC171B1" w14:textId="77777777" w:rsidR="00053FCA" w:rsidRPr="00053FCA" w:rsidRDefault="00053FCA" w:rsidP="00053FCA">
      <w:pPr>
        <w:pBdr>
          <w:top w:val="single" w:sz="4" w:space="1" w:color="auto"/>
          <w:left w:val="single" w:sz="4" w:space="4" w:color="auto"/>
          <w:bottom w:val="single" w:sz="4" w:space="31" w:color="auto"/>
          <w:right w:val="single" w:sz="4" w:space="4" w:color="auto"/>
        </w:pBdr>
        <w:jc w:val="both"/>
        <w:rPr>
          <w:rFonts w:ascii="Cambria" w:hAnsi="Cambria"/>
          <w:sz w:val="22"/>
          <w:szCs w:val="22"/>
          <w:lang w:val="fr-FR"/>
        </w:rPr>
      </w:pPr>
      <w:r w:rsidRPr="00053FCA">
        <w:rPr>
          <w:rFonts w:ascii="Cambria" w:hAnsi="Cambria"/>
          <w:sz w:val="22"/>
          <w:szCs w:val="22"/>
          <w:lang w:val="fr-FR"/>
        </w:rPr>
        <w:t xml:space="preserve">Au nom de la société pour laquelle j’agis, j’accepte les termes des Règles de Bonnes Pratiques Commerciales d’ACF et m’engage à réaliser les meilleures performances dans le cas où le marché serait </w:t>
      </w:r>
      <w:r w:rsidRPr="00053FCA">
        <w:rPr>
          <w:rFonts w:ascii="Cambria" w:hAnsi="Cambria"/>
          <w:sz w:val="22"/>
          <w:szCs w:val="22"/>
          <w:highlight w:val="yellow"/>
          <w:lang w:val="fr-FR"/>
        </w:rPr>
        <w:t>attribué à moi.</w:t>
      </w:r>
    </w:p>
    <w:p w14:paraId="41336712" w14:textId="77777777" w:rsidR="00053FCA" w:rsidRPr="00053FCA" w:rsidRDefault="00053FCA" w:rsidP="00053FCA">
      <w:pPr>
        <w:pBdr>
          <w:top w:val="single" w:sz="4" w:space="1" w:color="auto"/>
          <w:left w:val="single" w:sz="4" w:space="4" w:color="auto"/>
          <w:bottom w:val="single" w:sz="4" w:space="31" w:color="auto"/>
          <w:right w:val="single" w:sz="4" w:space="4" w:color="auto"/>
        </w:pBdr>
        <w:jc w:val="both"/>
        <w:rPr>
          <w:rFonts w:ascii="Cambria" w:hAnsi="Cambria"/>
          <w:sz w:val="22"/>
          <w:szCs w:val="22"/>
          <w:lang w:val="fr-FR"/>
        </w:rPr>
      </w:pPr>
    </w:p>
    <w:p w14:paraId="6C05FA39" w14:textId="77777777" w:rsidR="00053FCA" w:rsidRPr="00053FCA" w:rsidRDefault="00053FCA" w:rsidP="00053FCA">
      <w:pPr>
        <w:pBdr>
          <w:top w:val="single" w:sz="4" w:space="1" w:color="auto"/>
          <w:left w:val="single" w:sz="4" w:space="4" w:color="auto"/>
          <w:bottom w:val="single" w:sz="4" w:space="31" w:color="auto"/>
          <w:right w:val="single" w:sz="4" w:space="4" w:color="auto"/>
        </w:pBdr>
        <w:jc w:val="both"/>
        <w:rPr>
          <w:rFonts w:ascii="Cambria" w:hAnsi="Cambria"/>
          <w:sz w:val="22"/>
          <w:szCs w:val="22"/>
          <w:lang w:val="fr-FR"/>
        </w:rPr>
      </w:pPr>
      <w:r w:rsidRPr="00053FCA">
        <w:rPr>
          <w:rFonts w:ascii="Cambria" w:hAnsi="Cambria"/>
          <w:sz w:val="22"/>
          <w:szCs w:val="22"/>
          <w:lang w:val="fr-FR"/>
        </w:rPr>
        <w:t>En signant la présente déclaration, je certifie que …………………………………………..n’a pas participé, et veillera avec tous les efforts possibles, à ne pas participer ou fournir un support matériel ou toute autre ressource à des individus ou des entités qui commettent, tentent de commettre, préconisent, facilitent ou participent à des fraudes, corruptions actives ou indirectes, collusions, pratiques coercitives, implications dans une organisation criminelle ou toute autre activité illégale, ou encore qui ne respectent pas les Droits de l’Homme ou droits sociaux de base et les conditions de travail minimum telles que définies par l’Organisation Internationale du Travail (OIT), en particulier concernant le non-travail des enfants, la non-discrimination, la liberté d’association, le respect des salaires minimum, l’absence de travail forcé et le respect des conditions de travail et d’hygiène.</w:t>
      </w:r>
    </w:p>
    <w:p w14:paraId="3C5D50FF" w14:textId="77777777" w:rsidR="00053FCA" w:rsidRPr="00053FCA" w:rsidRDefault="00053FCA" w:rsidP="00053FCA">
      <w:pPr>
        <w:pBdr>
          <w:top w:val="single" w:sz="4" w:space="1" w:color="auto"/>
          <w:left w:val="single" w:sz="4" w:space="4" w:color="auto"/>
          <w:bottom w:val="single" w:sz="4" w:space="31" w:color="auto"/>
          <w:right w:val="single" w:sz="4" w:space="4" w:color="auto"/>
        </w:pBdr>
        <w:jc w:val="both"/>
        <w:rPr>
          <w:rFonts w:ascii="Cambria" w:hAnsi="Cambria"/>
          <w:sz w:val="22"/>
          <w:szCs w:val="22"/>
          <w:lang w:val="fr-FR"/>
        </w:rPr>
      </w:pPr>
    </w:p>
    <w:p w14:paraId="62F91CE1" w14:textId="77777777" w:rsidR="00053FCA" w:rsidRPr="00053FCA" w:rsidRDefault="00053FCA" w:rsidP="00053FCA">
      <w:pPr>
        <w:pBdr>
          <w:top w:val="single" w:sz="4" w:space="1" w:color="auto"/>
          <w:left w:val="single" w:sz="4" w:space="4" w:color="auto"/>
          <w:bottom w:val="single" w:sz="4" w:space="31" w:color="auto"/>
          <w:right w:val="single" w:sz="4" w:space="4" w:color="auto"/>
        </w:pBdr>
        <w:jc w:val="both"/>
        <w:rPr>
          <w:rFonts w:ascii="Cambria" w:hAnsi="Cambria"/>
          <w:sz w:val="22"/>
          <w:szCs w:val="22"/>
          <w:lang w:val="fr-FR"/>
        </w:rPr>
      </w:pPr>
      <w:r w:rsidRPr="00053FCA">
        <w:rPr>
          <w:rFonts w:ascii="Cambria" w:hAnsi="Cambria"/>
          <w:sz w:val="22"/>
          <w:szCs w:val="22"/>
          <w:lang w:val="fr-FR"/>
        </w:rPr>
        <w:t>Enfin, je certifie par la présente que …………………………………  n’est impliqué dans aucun procès en cours, dans aucune action ou recours en justice, comme plaignant ou comme accusé, en son nom ou au nom de toute autre entité, pour des actions relatives à des fraudes, corruption ou toute activité illégale, et n’a jamais été reconnu coupable de telles pratiques.</w:t>
      </w:r>
    </w:p>
    <w:p w14:paraId="09D5C034" w14:textId="77777777" w:rsidR="00053FCA" w:rsidRPr="00053FCA" w:rsidRDefault="00053FCA" w:rsidP="00053FCA">
      <w:pPr>
        <w:pBdr>
          <w:top w:val="single" w:sz="4" w:space="1" w:color="auto"/>
          <w:left w:val="single" w:sz="4" w:space="4" w:color="auto"/>
          <w:bottom w:val="single" w:sz="4" w:space="31" w:color="auto"/>
          <w:right w:val="single" w:sz="4" w:space="4" w:color="auto"/>
        </w:pBdr>
        <w:rPr>
          <w:rFonts w:ascii="Cambria" w:hAnsi="Cambria"/>
          <w:sz w:val="22"/>
          <w:szCs w:val="22"/>
          <w:lang w:val="fr-FR"/>
        </w:rPr>
      </w:pPr>
    </w:p>
    <w:p w14:paraId="683B43E9" w14:textId="77777777" w:rsidR="00053FCA" w:rsidRPr="00053FCA" w:rsidRDefault="00053FCA" w:rsidP="00053FCA">
      <w:pPr>
        <w:pBdr>
          <w:top w:val="single" w:sz="4" w:space="1" w:color="auto"/>
          <w:left w:val="single" w:sz="4" w:space="4" w:color="auto"/>
          <w:bottom w:val="single" w:sz="4" w:space="31" w:color="auto"/>
          <w:right w:val="single" w:sz="4" w:space="4" w:color="auto"/>
        </w:pBdr>
        <w:ind w:firstLine="708"/>
        <w:jc w:val="both"/>
        <w:rPr>
          <w:rFonts w:ascii="Cambria" w:hAnsi="Cambria"/>
          <w:sz w:val="22"/>
          <w:szCs w:val="22"/>
          <w:lang w:val="fr-FR"/>
        </w:rPr>
      </w:pPr>
      <w:r w:rsidRPr="00053FCA">
        <w:rPr>
          <w:rFonts w:ascii="Cambria" w:hAnsi="Cambria"/>
          <w:sz w:val="22"/>
          <w:szCs w:val="22"/>
          <w:u w:val="single"/>
          <w:lang w:val="fr-FR"/>
        </w:rPr>
        <w:t>Nom</w:t>
      </w:r>
      <w:r w:rsidRPr="00053FCA">
        <w:rPr>
          <w:rFonts w:ascii="Cambria" w:hAnsi="Cambria"/>
          <w:sz w:val="22"/>
          <w:szCs w:val="22"/>
          <w:lang w:val="fr-FR"/>
        </w:rPr>
        <w:t>:</w:t>
      </w:r>
      <w:r w:rsidRPr="00053FCA">
        <w:rPr>
          <w:rFonts w:ascii="Cambria" w:hAnsi="Cambria"/>
          <w:sz w:val="22"/>
          <w:szCs w:val="22"/>
          <w:lang w:val="fr-FR"/>
        </w:rPr>
        <w:tab/>
      </w:r>
      <w:r w:rsidRPr="00053FCA">
        <w:rPr>
          <w:rFonts w:ascii="Cambria" w:hAnsi="Cambria"/>
          <w:sz w:val="22"/>
          <w:szCs w:val="22"/>
          <w:lang w:val="fr-FR"/>
        </w:rPr>
        <w:tab/>
      </w:r>
      <w:r w:rsidRPr="00053FCA">
        <w:rPr>
          <w:rFonts w:ascii="Cambria" w:hAnsi="Cambria"/>
          <w:sz w:val="22"/>
          <w:szCs w:val="22"/>
          <w:lang w:val="fr-FR"/>
        </w:rPr>
        <w:tab/>
      </w:r>
      <w:r w:rsidRPr="00053FCA">
        <w:rPr>
          <w:rFonts w:ascii="Cambria" w:hAnsi="Cambria"/>
          <w:sz w:val="22"/>
          <w:szCs w:val="22"/>
          <w:lang w:val="fr-FR"/>
        </w:rPr>
        <w:tab/>
      </w:r>
      <w:r w:rsidRPr="00053FCA">
        <w:rPr>
          <w:rFonts w:ascii="Cambria" w:hAnsi="Cambria"/>
          <w:sz w:val="22"/>
          <w:szCs w:val="22"/>
          <w:lang w:val="fr-FR"/>
        </w:rPr>
        <w:tab/>
      </w:r>
      <w:r w:rsidRPr="00053FCA">
        <w:rPr>
          <w:rFonts w:ascii="Cambria" w:hAnsi="Cambria"/>
          <w:sz w:val="22"/>
          <w:szCs w:val="22"/>
          <w:lang w:val="fr-FR"/>
        </w:rPr>
        <w:tab/>
      </w:r>
      <w:r w:rsidRPr="00053FCA">
        <w:rPr>
          <w:rFonts w:ascii="Cambria" w:hAnsi="Cambria"/>
          <w:sz w:val="22"/>
          <w:szCs w:val="22"/>
          <w:u w:val="single"/>
          <w:lang w:val="fr-FR"/>
        </w:rPr>
        <w:t>Date</w:t>
      </w:r>
      <w:r w:rsidRPr="00053FCA">
        <w:rPr>
          <w:rFonts w:ascii="Cambria" w:hAnsi="Cambria"/>
          <w:sz w:val="22"/>
          <w:szCs w:val="22"/>
          <w:lang w:val="fr-FR"/>
        </w:rPr>
        <w:t>:</w:t>
      </w:r>
      <w:r w:rsidRPr="00053FCA">
        <w:rPr>
          <w:rFonts w:ascii="Cambria" w:hAnsi="Cambria"/>
          <w:sz w:val="22"/>
          <w:szCs w:val="22"/>
          <w:lang w:val="fr-FR"/>
        </w:rPr>
        <w:tab/>
      </w:r>
      <w:r w:rsidRPr="00053FCA">
        <w:rPr>
          <w:rFonts w:ascii="Cambria" w:hAnsi="Cambria"/>
          <w:sz w:val="22"/>
          <w:szCs w:val="22"/>
          <w:lang w:val="fr-FR"/>
        </w:rPr>
        <w:tab/>
      </w:r>
      <w:r w:rsidRPr="00053FCA">
        <w:rPr>
          <w:rFonts w:ascii="Cambria" w:hAnsi="Cambria"/>
          <w:sz w:val="22"/>
          <w:szCs w:val="22"/>
          <w:lang w:val="fr-FR"/>
        </w:rPr>
        <w:tab/>
      </w:r>
      <w:r w:rsidRPr="00053FCA">
        <w:rPr>
          <w:rFonts w:ascii="Cambria" w:hAnsi="Cambria"/>
          <w:sz w:val="22"/>
          <w:szCs w:val="22"/>
          <w:lang w:val="fr-FR"/>
        </w:rPr>
        <w:tab/>
      </w:r>
      <w:r w:rsidRPr="00053FCA">
        <w:rPr>
          <w:rFonts w:ascii="Cambria" w:hAnsi="Cambria"/>
          <w:sz w:val="22"/>
          <w:szCs w:val="22"/>
          <w:lang w:val="fr-FR"/>
        </w:rPr>
        <w:tab/>
      </w:r>
      <w:r w:rsidRPr="00053FCA">
        <w:rPr>
          <w:rFonts w:ascii="Cambria" w:hAnsi="Cambria"/>
          <w:sz w:val="22"/>
          <w:szCs w:val="22"/>
          <w:lang w:val="fr-FR"/>
        </w:rPr>
        <w:tab/>
      </w:r>
      <w:r w:rsidRPr="00053FCA">
        <w:rPr>
          <w:rFonts w:ascii="Cambria" w:hAnsi="Cambria"/>
          <w:sz w:val="22"/>
          <w:szCs w:val="22"/>
          <w:lang w:val="fr-FR"/>
        </w:rPr>
        <w:tab/>
      </w:r>
      <w:r w:rsidRPr="00053FCA">
        <w:rPr>
          <w:rFonts w:ascii="Cambria" w:hAnsi="Cambria"/>
          <w:sz w:val="22"/>
          <w:szCs w:val="22"/>
          <w:lang w:val="fr-FR"/>
        </w:rPr>
        <w:tab/>
      </w:r>
      <w:r w:rsidRPr="00053FCA">
        <w:rPr>
          <w:rFonts w:ascii="Cambria" w:hAnsi="Cambria"/>
          <w:sz w:val="22"/>
          <w:szCs w:val="22"/>
          <w:lang w:val="fr-FR"/>
        </w:rPr>
        <w:tab/>
      </w:r>
      <w:r w:rsidRPr="00053FCA">
        <w:rPr>
          <w:rFonts w:ascii="Cambria" w:hAnsi="Cambria"/>
          <w:sz w:val="22"/>
          <w:szCs w:val="22"/>
          <w:lang w:val="fr-FR"/>
        </w:rPr>
        <w:tab/>
        <w:t xml:space="preserve"> </w:t>
      </w:r>
      <w:r w:rsidRPr="00053FCA">
        <w:rPr>
          <w:rFonts w:ascii="Cambria" w:hAnsi="Cambria"/>
          <w:sz w:val="22"/>
          <w:szCs w:val="22"/>
          <w:lang w:val="fr-FR"/>
        </w:rPr>
        <w:tab/>
        <w:t xml:space="preserve">                                                             </w:t>
      </w:r>
      <w:r w:rsidRPr="00053FCA">
        <w:rPr>
          <w:rFonts w:ascii="Cambria" w:hAnsi="Cambria"/>
          <w:sz w:val="22"/>
          <w:szCs w:val="22"/>
          <w:lang w:val="fr-FR"/>
        </w:rPr>
        <w:tab/>
      </w:r>
    </w:p>
    <w:p w14:paraId="44A92440" w14:textId="77777777" w:rsidR="00053FCA" w:rsidRPr="00053FCA" w:rsidRDefault="00053FCA" w:rsidP="00053FCA">
      <w:pPr>
        <w:pBdr>
          <w:top w:val="single" w:sz="4" w:space="1" w:color="auto"/>
          <w:left w:val="single" w:sz="4" w:space="4" w:color="auto"/>
          <w:bottom w:val="single" w:sz="4" w:space="31" w:color="auto"/>
          <w:right w:val="single" w:sz="4" w:space="4" w:color="auto"/>
        </w:pBdr>
        <w:ind w:firstLine="708"/>
        <w:jc w:val="both"/>
        <w:rPr>
          <w:rFonts w:ascii="Cambria" w:hAnsi="Cambria"/>
          <w:sz w:val="22"/>
          <w:szCs w:val="22"/>
          <w:lang w:val="fr-FR"/>
        </w:rPr>
      </w:pPr>
    </w:p>
    <w:p w14:paraId="27E08697" w14:textId="77777777" w:rsidR="00053FCA" w:rsidRPr="00053FCA" w:rsidRDefault="00053FCA" w:rsidP="00053FCA">
      <w:pPr>
        <w:pBdr>
          <w:top w:val="single" w:sz="4" w:space="1" w:color="auto"/>
          <w:left w:val="single" w:sz="4" w:space="4" w:color="auto"/>
          <w:bottom w:val="single" w:sz="4" w:space="31" w:color="auto"/>
          <w:right w:val="single" w:sz="4" w:space="4" w:color="auto"/>
        </w:pBdr>
        <w:ind w:firstLine="708"/>
        <w:rPr>
          <w:rFonts w:ascii="Cambria" w:hAnsi="Cambria"/>
          <w:sz w:val="22"/>
          <w:szCs w:val="22"/>
          <w:lang w:val="fr-FR"/>
        </w:rPr>
      </w:pPr>
      <w:r w:rsidRPr="00053FCA">
        <w:rPr>
          <w:rFonts w:ascii="Cambria" w:hAnsi="Cambria"/>
          <w:sz w:val="22"/>
          <w:szCs w:val="22"/>
          <w:u w:val="single"/>
          <w:lang w:val="fr-FR"/>
        </w:rPr>
        <w:t>Titre</w:t>
      </w:r>
      <w:r w:rsidRPr="00053FCA">
        <w:rPr>
          <w:rFonts w:ascii="Cambria" w:hAnsi="Cambria"/>
          <w:sz w:val="22"/>
          <w:szCs w:val="22"/>
          <w:lang w:val="fr-FR"/>
        </w:rPr>
        <w:t>:</w:t>
      </w:r>
      <w:r w:rsidRPr="00053FCA">
        <w:rPr>
          <w:rFonts w:ascii="Cambria" w:hAnsi="Cambria"/>
          <w:sz w:val="22"/>
          <w:szCs w:val="22"/>
          <w:lang w:val="fr-FR"/>
        </w:rPr>
        <w:tab/>
      </w:r>
      <w:r w:rsidRPr="00053FCA">
        <w:rPr>
          <w:rFonts w:ascii="Cambria" w:hAnsi="Cambria"/>
          <w:sz w:val="22"/>
          <w:szCs w:val="22"/>
          <w:lang w:val="fr-FR"/>
        </w:rPr>
        <w:tab/>
      </w:r>
      <w:r w:rsidRPr="00053FCA">
        <w:rPr>
          <w:rFonts w:ascii="Cambria" w:hAnsi="Cambria"/>
          <w:sz w:val="22"/>
          <w:szCs w:val="22"/>
          <w:lang w:val="fr-FR"/>
        </w:rPr>
        <w:tab/>
      </w:r>
      <w:r w:rsidRPr="00053FCA">
        <w:rPr>
          <w:rFonts w:ascii="Cambria" w:hAnsi="Cambria"/>
          <w:sz w:val="22"/>
          <w:szCs w:val="22"/>
          <w:lang w:val="fr-FR"/>
        </w:rPr>
        <w:tab/>
      </w:r>
      <w:r w:rsidRPr="00053FCA">
        <w:rPr>
          <w:rFonts w:ascii="Cambria" w:hAnsi="Cambria"/>
          <w:sz w:val="22"/>
          <w:szCs w:val="22"/>
          <w:lang w:val="fr-FR"/>
        </w:rPr>
        <w:tab/>
      </w:r>
      <w:r w:rsidRPr="00053FCA">
        <w:rPr>
          <w:rFonts w:ascii="Cambria" w:hAnsi="Cambria"/>
          <w:sz w:val="22"/>
          <w:szCs w:val="22"/>
          <w:lang w:val="fr-FR"/>
        </w:rPr>
        <w:tab/>
      </w:r>
      <w:r w:rsidRPr="00053FCA">
        <w:rPr>
          <w:rFonts w:ascii="Cambria" w:hAnsi="Cambria"/>
          <w:sz w:val="22"/>
          <w:szCs w:val="22"/>
          <w:u w:val="single"/>
          <w:lang w:val="fr-FR"/>
        </w:rPr>
        <w:t>Cachet</w:t>
      </w:r>
      <w:r w:rsidRPr="00053FCA">
        <w:rPr>
          <w:rFonts w:ascii="Cambria" w:hAnsi="Cambria"/>
          <w:sz w:val="22"/>
          <w:szCs w:val="22"/>
          <w:lang w:val="fr-FR"/>
        </w:rPr>
        <w:t>:</w:t>
      </w:r>
      <w:r w:rsidRPr="00053FCA">
        <w:rPr>
          <w:rFonts w:ascii="Cambria" w:hAnsi="Cambria"/>
          <w:sz w:val="22"/>
          <w:szCs w:val="22"/>
          <w:lang w:val="fr-FR"/>
        </w:rPr>
        <w:tab/>
      </w:r>
      <w:r w:rsidRPr="00053FCA">
        <w:rPr>
          <w:rFonts w:ascii="Cambria" w:hAnsi="Cambria"/>
          <w:sz w:val="22"/>
          <w:szCs w:val="22"/>
          <w:lang w:val="fr-FR"/>
        </w:rPr>
        <w:tab/>
      </w:r>
      <w:r w:rsidRPr="00053FCA">
        <w:rPr>
          <w:rFonts w:ascii="Cambria" w:hAnsi="Cambria"/>
          <w:sz w:val="22"/>
          <w:szCs w:val="22"/>
          <w:lang w:val="fr-FR"/>
        </w:rPr>
        <w:tab/>
      </w:r>
      <w:r w:rsidRPr="00053FCA">
        <w:rPr>
          <w:rFonts w:ascii="Cambria" w:hAnsi="Cambria"/>
          <w:sz w:val="22"/>
          <w:szCs w:val="22"/>
          <w:lang w:val="fr-FR"/>
        </w:rPr>
        <w:tab/>
      </w:r>
      <w:r w:rsidRPr="00053FCA">
        <w:rPr>
          <w:rFonts w:ascii="Cambria" w:hAnsi="Cambria"/>
          <w:sz w:val="22"/>
          <w:szCs w:val="22"/>
          <w:lang w:val="fr-FR"/>
        </w:rPr>
        <w:tab/>
        <w:t xml:space="preserve">                                                                        </w:t>
      </w:r>
    </w:p>
    <w:p w14:paraId="3B6C2DD1" w14:textId="65358345" w:rsidR="00673D3F" w:rsidRPr="00053FCA" w:rsidRDefault="00711D60" w:rsidP="00711D60">
      <w:pPr>
        <w:pBdr>
          <w:top w:val="single" w:sz="4" w:space="1" w:color="auto"/>
          <w:left w:val="single" w:sz="4" w:space="4" w:color="auto"/>
          <w:bottom w:val="single" w:sz="4" w:space="31" w:color="auto"/>
          <w:right w:val="single" w:sz="4" w:space="4" w:color="auto"/>
        </w:pBdr>
        <w:jc w:val="both"/>
        <w:rPr>
          <w:rFonts w:ascii="Cambria" w:hAnsi="Cambria"/>
          <w:sz w:val="22"/>
          <w:szCs w:val="22"/>
          <w:lang w:val="fr-FR"/>
        </w:rPr>
      </w:pPr>
      <w:r w:rsidRPr="00711D60">
        <w:rPr>
          <w:rFonts w:ascii="Cambria" w:hAnsi="Cambria"/>
          <w:sz w:val="22"/>
          <w:szCs w:val="22"/>
          <w:lang w:val="fr-FR"/>
        </w:rPr>
        <w:t xml:space="preserve">               </w:t>
      </w:r>
      <w:r w:rsidR="00053FCA" w:rsidRPr="00053FCA">
        <w:rPr>
          <w:rFonts w:ascii="Cambria" w:hAnsi="Cambria"/>
          <w:sz w:val="22"/>
          <w:szCs w:val="22"/>
          <w:lang w:val="fr-FR"/>
        </w:rPr>
        <w:t>Signature:</w:t>
      </w:r>
    </w:p>
    <w:p w14:paraId="7EDB49E1" w14:textId="77777777" w:rsidR="00673D3F" w:rsidRPr="00711D60" w:rsidRDefault="00673D3F" w:rsidP="00673D3F">
      <w:pPr>
        <w:rPr>
          <w:rFonts w:ascii="Cambria" w:hAnsi="Cambria"/>
          <w:b/>
          <w:sz w:val="22"/>
          <w:szCs w:val="22"/>
          <w:lang w:val="fr-FR"/>
        </w:rPr>
      </w:pPr>
    </w:p>
    <w:p w14:paraId="0E8BD45D" w14:textId="77777777" w:rsidR="00972DFF" w:rsidRDefault="00972DFF" w:rsidP="009F3205">
      <w:pPr>
        <w:jc w:val="center"/>
        <w:rPr>
          <w:rFonts w:ascii="Cambria" w:hAnsi="Cambria"/>
          <w:b/>
          <w:sz w:val="28"/>
          <w:szCs w:val="28"/>
          <w:lang w:val="fr-FR"/>
        </w:rPr>
      </w:pPr>
    </w:p>
    <w:p w14:paraId="395DBCDE" w14:textId="77777777" w:rsidR="00972DFF" w:rsidRDefault="00972DFF" w:rsidP="009F3205">
      <w:pPr>
        <w:jc w:val="center"/>
        <w:rPr>
          <w:rFonts w:ascii="Cambria" w:hAnsi="Cambria"/>
          <w:b/>
          <w:sz w:val="28"/>
          <w:szCs w:val="28"/>
          <w:lang w:val="fr-FR"/>
        </w:rPr>
      </w:pPr>
    </w:p>
    <w:p w14:paraId="568AE5A4" w14:textId="77777777" w:rsidR="00972DFF" w:rsidRDefault="00972DFF" w:rsidP="009F3205">
      <w:pPr>
        <w:jc w:val="center"/>
        <w:rPr>
          <w:rFonts w:ascii="Cambria" w:hAnsi="Cambria"/>
          <w:b/>
          <w:sz w:val="28"/>
          <w:szCs w:val="28"/>
          <w:lang w:val="fr-FR"/>
        </w:rPr>
      </w:pPr>
    </w:p>
    <w:p w14:paraId="689385AB" w14:textId="5C236FF5" w:rsidR="00673D3F" w:rsidRPr="00711D60" w:rsidRDefault="008E75BB" w:rsidP="009F3205">
      <w:pPr>
        <w:jc w:val="center"/>
        <w:rPr>
          <w:rFonts w:ascii="Cambria" w:hAnsi="Cambria"/>
          <w:b/>
          <w:sz w:val="28"/>
          <w:szCs w:val="28"/>
          <w:lang w:val="fr-FR"/>
        </w:rPr>
      </w:pPr>
      <w:r w:rsidRPr="00711D60">
        <w:rPr>
          <w:rFonts w:ascii="Cambria" w:hAnsi="Cambria"/>
          <w:b/>
          <w:sz w:val="28"/>
          <w:szCs w:val="28"/>
          <w:lang w:val="fr-FR"/>
        </w:rPr>
        <w:lastRenderedPageBreak/>
        <w:t xml:space="preserve">Annexe. </w:t>
      </w:r>
      <w:r w:rsidR="00673D3F" w:rsidRPr="00711D60">
        <w:rPr>
          <w:rFonts w:ascii="Cambria" w:hAnsi="Cambria"/>
          <w:b/>
          <w:sz w:val="28"/>
          <w:szCs w:val="28"/>
          <w:lang w:val="fr-FR"/>
        </w:rPr>
        <w:t>I</w:t>
      </w:r>
    </w:p>
    <w:p w14:paraId="32F7A00D" w14:textId="77777777" w:rsidR="008E75BB" w:rsidRPr="00711D60" w:rsidRDefault="008E75BB" w:rsidP="009F3205">
      <w:pPr>
        <w:jc w:val="center"/>
        <w:rPr>
          <w:rFonts w:ascii="Cambria" w:hAnsi="Cambria"/>
          <w:b/>
          <w:sz w:val="28"/>
          <w:szCs w:val="28"/>
          <w:lang w:val="fr-FR"/>
        </w:rPr>
      </w:pPr>
    </w:p>
    <w:p w14:paraId="7E7BF152" w14:textId="77777777" w:rsidR="00673D3F" w:rsidRPr="00711D60" w:rsidRDefault="00673D3F" w:rsidP="009F3205">
      <w:pPr>
        <w:ind w:right="144"/>
        <w:jc w:val="center"/>
        <w:rPr>
          <w:rFonts w:ascii="Cambria" w:hAnsi="Cambria"/>
          <w:sz w:val="28"/>
          <w:szCs w:val="28"/>
          <w:lang w:val="fr-FR"/>
        </w:rPr>
      </w:pPr>
      <w:bookmarkStart w:id="55" w:name="_Hlk210997826"/>
      <w:r w:rsidRPr="00711D60">
        <w:rPr>
          <w:rFonts w:ascii="Cambria" w:hAnsi="Cambria" w:cs="Calibri"/>
          <w:b/>
          <w:position w:val="2"/>
          <w:sz w:val="28"/>
          <w:szCs w:val="28"/>
          <w:lang w:val="fr-FR"/>
        </w:rPr>
        <w:t>Clause de sauvegarde pour les fournisseurs (vendeurs) et les prestataires de services</w:t>
      </w:r>
    </w:p>
    <w:bookmarkEnd w:id="55"/>
    <w:p w14:paraId="55AEC66A" w14:textId="2D916F51" w:rsidR="00673D3F" w:rsidRPr="00053FCA" w:rsidRDefault="00673D3F" w:rsidP="00C046A2">
      <w:pPr>
        <w:keepNext/>
        <w:keepLines/>
        <w:spacing w:before="120" w:after="120"/>
        <w:ind w:right="-576"/>
        <w:outlineLvl w:val="0"/>
        <w:rPr>
          <w:rFonts w:ascii="Cambria" w:hAnsi="Cambria" w:cs="Calibri"/>
          <w:b/>
          <w:bCs/>
          <w:iCs/>
          <w:caps/>
          <w:color w:val="00468B"/>
          <w:sz w:val="22"/>
          <w:szCs w:val="22"/>
          <w:lang w:val="fr-CD"/>
        </w:rPr>
      </w:pPr>
      <w:r w:rsidRPr="00053FCA">
        <w:rPr>
          <w:rFonts w:ascii="Cambria" w:hAnsi="Cambria"/>
          <w:b/>
          <w:caps/>
          <w:color w:val="00468B"/>
          <w:sz w:val="22"/>
          <w:szCs w:val="22"/>
          <w:lang w:val="fr-CD"/>
        </w:rPr>
        <w:br/>
        <w:t>Clause + Code de conduite en matière de sauvegarde des fournisseurs et des prestataires de services</w:t>
      </w:r>
    </w:p>
    <w:p w14:paraId="2CFEA69A" w14:textId="77777777" w:rsidR="00673D3F" w:rsidRPr="00053FCA" w:rsidRDefault="00673D3F" w:rsidP="00673D3F">
      <w:pPr>
        <w:keepNext/>
        <w:pBdr>
          <w:bottom w:val="single" w:sz="4" w:space="1" w:color="000000"/>
        </w:pBdr>
        <w:tabs>
          <w:tab w:val="num" w:pos="0"/>
        </w:tabs>
        <w:suppressAutoHyphens/>
        <w:spacing w:before="240" w:after="60"/>
        <w:ind w:left="576" w:hanging="576"/>
        <w:outlineLvl w:val="1"/>
        <w:rPr>
          <w:rFonts w:ascii="Cambria" w:hAnsi="Cambria"/>
          <w:b/>
          <w:sz w:val="22"/>
          <w:szCs w:val="22"/>
          <w:u w:val="single"/>
          <w:lang w:val="fr-CD"/>
        </w:rPr>
      </w:pPr>
      <w:r w:rsidRPr="00053FCA">
        <w:rPr>
          <w:rFonts w:ascii="Cambria" w:hAnsi="Cambria"/>
          <w:b/>
          <w:sz w:val="22"/>
          <w:szCs w:val="22"/>
          <w:u w:val="single"/>
          <w:lang w:val="fr-CD"/>
        </w:rPr>
        <w:t>Clause</w:t>
      </w:r>
    </w:p>
    <w:p w14:paraId="404A3078" w14:textId="22F967C6" w:rsidR="00673D3F" w:rsidRPr="00053FCA" w:rsidRDefault="00673D3F" w:rsidP="00673D3F">
      <w:pPr>
        <w:rPr>
          <w:rFonts w:ascii="Cambria" w:hAnsi="Cambria"/>
          <w:sz w:val="22"/>
          <w:szCs w:val="22"/>
          <w:lang w:val="fr-CD"/>
        </w:rPr>
      </w:pPr>
      <w:r w:rsidRPr="00053FCA">
        <w:rPr>
          <w:rFonts w:ascii="Cambria" w:hAnsi="Cambria"/>
          <w:sz w:val="22"/>
          <w:szCs w:val="22"/>
          <w:lang w:val="fr-CD"/>
        </w:rPr>
        <w:t xml:space="preserve">Les fournisseurs/prestataires de services acceptent de se conformer au Code de conduite des fournisseurs et prestataires de services </w:t>
      </w:r>
      <w:r w:rsidR="00A64991" w:rsidRPr="00053FCA">
        <w:rPr>
          <w:rFonts w:ascii="Cambria" w:hAnsi="Cambria"/>
          <w:sz w:val="22"/>
          <w:szCs w:val="22"/>
          <w:lang w:val="fr-CD"/>
        </w:rPr>
        <w:t>d’Action Contre</w:t>
      </w:r>
      <w:r w:rsidRPr="00053FCA">
        <w:rPr>
          <w:rFonts w:ascii="Cambria" w:hAnsi="Cambria"/>
          <w:i/>
          <w:sz w:val="22"/>
          <w:szCs w:val="22"/>
          <w:lang w:val="fr-CD"/>
        </w:rPr>
        <w:t xml:space="preserve"> La Faim (ACF) </w:t>
      </w:r>
      <w:r w:rsidRPr="00053FCA">
        <w:rPr>
          <w:rFonts w:ascii="Cambria" w:hAnsi="Cambria"/>
          <w:sz w:val="22"/>
          <w:szCs w:val="22"/>
          <w:lang w:val="fr-CD"/>
        </w:rPr>
        <w:t xml:space="preserve">présenté dans la pièce jointe/annexe </w:t>
      </w:r>
      <w:r w:rsidRPr="00053FCA">
        <w:rPr>
          <w:rFonts w:ascii="Cambria" w:hAnsi="Cambria"/>
          <w:sz w:val="22"/>
          <w:szCs w:val="22"/>
          <w:highlight w:val="yellow"/>
          <w:lang w:val="fr-CD"/>
        </w:rPr>
        <w:t>XX</w:t>
      </w:r>
      <w:r w:rsidRPr="00053FCA">
        <w:rPr>
          <w:rFonts w:ascii="Cambria" w:hAnsi="Cambria"/>
          <w:sz w:val="22"/>
          <w:szCs w:val="22"/>
          <w:lang w:val="fr-CD"/>
        </w:rPr>
        <w:t>.</w:t>
      </w:r>
    </w:p>
    <w:p w14:paraId="79325337" w14:textId="77777777" w:rsidR="00673D3F" w:rsidRPr="00053FCA" w:rsidRDefault="00673D3F" w:rsidP="00673D3F">
      <w:pPr>
        <w:rPr>
          <w:rFonts w:ascii="Cambria" w:hAnsi="Cambria" w:cs="Calibri"/>
          <w:sz w:val="22"/>
          <w:szCs w:val="22"/>
          <w:lang w:val="fr-CD"/>
        </w:rPr>
      </w:pPr>
    </w:p>
    <w:p w14:paraId="1AAF6D34" w14:textId="77777777" w:rsidR="00673D3F" w:rsidRPr="00053FCA" w:rsidRDefault="00673D3F" w:rsidP="00673D3F">
      <w:pPr>
        <w:keepNext/>
        <w:pBdr>
          <w:bottom w:val="single" w:sz="4" w:space="1" w:color="000000"/>
        </w:pBdr>
        <w:tabs>
          <w:tab w:val="num" w:pos="0"/>
        </w:tabs>
        <w:suppressAutoHyphens/>
        <w:spacing w:before="240" w:after="60"/>
        <w:ind w:left="576" w:hanging="576"/>
        <w:outlineLvl w:val="1"/>
        <w:rPr>
          <w:rFonts w:ascii="Cambria" w:hAnsi="Cambria"/>
          <w:b/>
          <w:sz w:val="22"/>
          <w:szCs w:val="22"/>
          <w:u w:val="single"/>
          <w:lang w:val="fr-CD"/>
        </w:rPr>
      </w:pPr>
      <w:r w:rsidRPr="00053FCA">
        <w:rPr>
          <w:rFonts w:ascii="Cambria" w:hAnsi="Cambria"/>
          <w:b/>
          <w:sz w:val="22"/>
          <w:szCs w:val="22"/>
          <w:u w:val="single"/>
          <w:lang w:val="fr-CD"/>
        </w:rPr>
        <w:t>Code de conduite des fournisseurs et prestataires de services</w:t>
      </w:r>
    </w:p>
    <w:p w14:paraId="56FD200F" w14:textId="77777777" w:rsidR="00673D3F" w:rsidRPr="00053FCA" w:rsidRDefault="00673D3F" w:rsidP="00673D3F">
      <w:pPr>
        <w:rPr>
          <w:rFonts w:ascii="Cambria" w:hAnsi="Cambria"/>
          <w:sz w:val="22"/>
          <w:szCs w:val="22"/>
          <w:lang w:val="fr-CD"/>
        </w:rPr>
      </w:pPr>
      <w:r w:rsidRPr="00053FCA">
        <w:rPr>
          <w:rFonts w:ascii="Cambria" w:hAnsi="Cambria"/>
          <w:sz w:val="22"/>
          <w:szCs w:val="22"/>
          <w:lang w:val="fr-CD"/>
        </w:rPr>
        <w:t xml:space="preserve">En tant que fournisseur/prestataire de services de ACF, </w:t>
      </w:r>
      <w:r w:rsidRPr="00053FCA">
        <w:rPr>
          <w:rFonts w:ascii="Cambria" w:hAnsi="Cambria"/>
          <w:i/>
          <w:sz w:val="22"/>
          <w:szCs w:val="22"/>
          <w:lang w:val="fr-CD"/>
        </w:rPr>
        <w:t>(</w:t>
      </w:r>
      <w:r w:rsidRPr="00053FCA">
        <w:rPr>
          <w:rFonts w:ascii="Cambria" w:hAnsi="Cambria"/>
          <w:i/>
          <w:sz w:val="22"/>
          <w:szCs w:val="22"/>
          <w:shd w:val="clear" w:color="auto" w:fill="E7E6E6"/>
          <w:lang w:val="fr-CD"/>
        </w:rPr>
        <w:t>insérer le nom du fournisseur/prestataire des services</w:t>
      </w:r>
      <w:r w:rsidRPr="00053FCA">
        <w:rPr>
          <w:rFonts w:ascii="Cambria" w:hAnsi="Cambria"/>
          <w:i/>
          <w:sz w:val="22"/>
          <w:szCs w:val="22"/>
          <w:lang w:val="fr-CD"/>
        </w:rPr>
        <w:t>)</w:t>
      </w:r>
      <w:r w:rsidRPr="00053FCA">
        <w:rPr>
          <w:rFonts w:ascii="Cambria" w:hAnsi="Cambria"/>
          <w:sz w:val="22"/>
          <w:szCs w:val="22"/>
          <w:lang w:val="fr-CD"/>
        </w:rPr>
        <w:t xml:space="preserve"> s’engage à ce qui suit : </w:t>
      </w:r>
    </w:p>
    <w:p w14:paraId="47C3B3D1" w14:textId="77777777" w:rsidR="00673D3F" w:rsidRPr="00053FCA" w:rsidRDefault="00673D3F" w:rsidP="00673D3F">
      <w:pPr>
        <w:ind w:left="-72" w:right="-432" w:hanging="360"/>
        <w:contextualSpacing/>
        <w:rPr>
          <w:rFonts w:ascii="Cambria" w:eastAsia="Calibri" w:hAnsi="Cambria" w:cs="Calibri"/>
          <w:sz w:val="22"/>
          <w:szCs w:val="22"/>
          <w:lang w:val="fr-CD"/>
        </w:rPr>
      </w:pPr>
      <w:r w:rsidRPr="00053FCA">
        <w:rPr>
          <w:rFonts w:ascii="Cambria" w:eastAsia="Calibri" w:hAnsi="Cambria" w:cs="Calibri"/>
          <w:sz w:val="22"/>
          <w:szCs w:val="22"/>
          <w:lang w:val="fr-CD"/>
        </w:rPr>
        <w:t xml:space="preserve">Interdire toutes formes d’exploitation et d’abus (y compris l’exploitation et abus sexuels, la traite des personnes, le travail involontaire et travail d’enfants). </w:t>
      </w:r>
    </w:p>
    <w:p w14:paraId="39D646FF" w14:textId="77777777" w:rsidR="00673D3F" w:rsidRPr="00053FCA" w:rsidRDefault="00673D3F" w:rsidP="00673D3F">
      <w:pPr>
        <w:ind w:left="-72" w:right="-432" w:hanging="360"/>
        <w:contextualSpacing/>
        <w:rPr>
          <w:rFonts w:ascii="Cambria" w:eastAsia="Calibri" w:hAnsi="Cambria" w:cs="Calibri"/>
          <w:sz w:val="22"/>
          <w:szCs w:val="22"/>
          <w:lang w:val="fr-CD"/>
        </w:rPr>
      </w:pPr>
      <w:r w:rsidRPr="00053FCA">
        <w:rPr>
          <w:rFonts w:ascii="Cambria" w:eastAsia="Calibri" w:hAnsi="Cambria" w:cs="Calibri"/>
          <w:sz w:val="22"/>
          <w:szCs w:val="22"/>
          <w:lang w:val="fr-CD"/>
        </w:rPr>
        <w:t>Ne pas recruter ou employer des enfants de moins de 15 ans, ne pas recruter ou employer des enfants de moins de 18 ans pour des travaux mentalement et physiquement dangereux ou qui interfèrent avec la scolarité.</w:t>
      </w:r>
    </w:p>
    <w:p w14:paraId="6C6E77F4" w14:textId="77777777" w:rsidR="00673D3F" w:rsidRPr="00053FCA" w:rsidRDefault="00673D3F" w:rsidP="00673D3F">
      <w:pPr>
        <w:ind w:left="-72" w:right="-432" w:hanging="360"/>
        <w:contextualSpacing/>
        <w:rPr>
          <w:rFonts w:ascii="Cambria" w:eastAsia="Calibri" w:hAnsi="Cambria" w:cs="Calibri"/>
          <w:sz w:val="22"/>
          <w:szCs w:val="22"/>
          <w:lang w:val="fr-CD"/>
        </w:rPr>
      </w:pPr>
      <w:r w:rsidRPr="00053FCA">
        <w:rPr>
          <w:rFonts w:ascii="Cambria" w:eastAsia="Calibri" w:hAnsi="Cambria" w:cs="Calibri"/>
          <w:sz w:val="22"/>
          <w:szCs w:val="22"/>
          <w:lang w:val="fr-CD"/>
        </w:rPr>
        <w:t>S’assurer que les systèmes sont en place pour prévenir, traiter et répondre activement à l’exploitation et à l’abus.</w:t>
      </w:r>
    </w:p>
    <w:p w14:paraId="64FCCB3E" w14:textId="77777777" w:rsidR="00673D3F" w:rsidRPr="00053FCA" w:rsidRDefault="00673D3F" w:rsidP="00673D3F">
      <w:pPr>
        <w:ind w:left="-72" w:right="-432" w:hanging="360"/>
        <w:contextualSpacing/>
        <w:rPr>
          <w:rFonts w:ascii="Cambria" w:eastAsia="Calibri" w:hAnsi="Cambria" w:cs="Calibri"/>
          <w:sz w:val="22"/>
          <w:szCs w:val="22"/>
          <w:lang w:val="fr-CD"/>
        </w:rPr>
      </w:pPr>
      <w:r w:rsidRPr="00053FCA">
        <w:rPr>
          <w:rFonts w:ascii="Cambria" w:eastAsia="Calibri" w:hAnsi="Cambria" w:cs="Calibri"/>
          <w:sz w:val="22"/>
          <w:szCs w:val="22"/>
          <w:lang w:val="fr-CD"/>
        </w:rPr>
        <w:t>Offrir aux employés et aux autres parties prenantes des possibilités de signalement accessibles et confidentielles pour signaler leurs préoccupations ou leurs soupçons concernant toute forme d’exploitation et d’abus comme décrit ci-dessus.</w:t>
      </w:r>
    </w:p>
    <w:p w14:paraId="510DF040" w14:textId="77777777" w:rsidR="00673D3F" w:rsidRPr="00053FCA" w:rsidRDefault="00673D3F" w:rsidP="00673D3F">
      <w:pPr>
        <w:ind w:left="-72" w:right="-432" w:hanging="360"/>
        <w:contextualSpacing/>
        <w:rPr>
          <w:rFonts w:ascii="Cambria" w:eastAsia="Calibri" w:hAnsi="Cambria" w:cs="Calibri"/>
          <w:sz w:val="22"/>
          <w:szCs w:val="22"/>
          <w:lang w:val="fr-CD"/>
        </w:rPr>
      </w:pPr>
      <w:r w:rsidRPr="00053FCA">
        <w:rPr>
          <w:rFonts w:ascii="Cambria" w:eastAsia="Calibri" w:hAnsi="Cambria" w:cs="Calibri"/>
          <w:sz w:val="22"/>
          <w:szCs w:val="22"/>
          <w:lang w:val="fr-CD"/>
        </w:rPr>
        <w:t>Protéger les personnes qui signalent ou les lanceurs d’alerte contre les représailles.</w:t>
      </w:r>
    </w:p>
    <w:p w14:paraId="1EC6A237" w14:textId="77777777" w:rsidR="00673D3F" w:rsidRPr="00053FCA" w:rsidRDefault="00673D3F" w:rsidP="00673D3F">
      <w:pPr>
        <w:spacing w:before="100" w:beforeAutospacing="1" w:after="100" w:afterAutospacing="1"/>
        <w:rPr>
          <w:rFonts w:ascii="Cambria" w:hAnsi="Cambria"/>
          <w:sz w:val="22"/>
          <w:szCs w:val="22"/>
          <w:lang w:val="fr-CD"/>
        </w:rPr>
      </w:pPr>
      <w:r w:rsidRPr="00053FCA">
        <w:rPr>
          <w:rFonts w:ascii="Cambria" w:hAnsi="Cambria"/>
          <w:sz w:val="22"/>
          <w:szCs w:val="22"/>
          <w:lang w:val="fr-CD"/>
        </w:rPr>
        <w:t xml:space="preserve">(NOTE : Des attentes supplémentaires en matière de sauvegarde et de non-sauvegarde pourraient être ajoutées ici.) </w:t>
      </w:r>
    </w:p>
    <w:p w14:paraId="4549DF16" w14:textId="77777777" w:rsidR="00673D3F" w:rsidRPr="00053FCA" w:rsidRDefault="00673D3F" w:rsidP="00673D3F">
      <w:pPr>
        <w:spacing w:before="100" w:beforeAutospacing="1" w:after="100" w:afterAutospacing="1"/>
        <w:jc w:val="both"/>
        <w:rPr>
          <w:rFonts w:ascii="Cambria" w:hAnsi="Cambria"/>
          <w:sz w:val="22"/>
          <w:szCs w:val="22"/>
          <w:lang w:val="fr-CD"/>
        </w:rPr>
      </w:pPr>
      <w:r w:rsidRPr="00053FCA">
        <w:rPr>
          <w:rFonts w:ascii="Cambria" w:hAnsi="Cambria"/>
          <w:sz w:val="22"/>
          <w:szCs w:val="22"/>
          <w:lang w:val="fr-CD"/>
        </w:rPr>
        <w:t xml:space="preserve">ACF Se réserve le droit d’effectuer des audits ou des évaluations de vérification préalable pour suivre la conformité et prendra des mesures raisonnables pour enquêter ou des mesures appropriées pour répondre aux préoccupations identifiées. </w:t>
      </w:r>
    </w:p>
    <w:p w14:paraId="3E00374B" w14:textId="77777777" w:rsidR="00673D3F" w:rsidRPr="00053FCA" w:rsidRDefault="00673D3F" w:rsidP="00673D3F">
      <w:pPr>
        <w:rPr>
          <w:rFonts w:ascii="Cambria" w:hAnsi="Cambria"/>
          <w:sz w:val="22"/>
          <w:szCs w:val="22"/>
          <w:lang w:val="fr-CD"/>
        </w:rPr>
      </w:pPr>
      <w:r w:rsidRPr="00053FCA">
        <w:rPr>
          <w:rFonts w:ascii="Cambria" w:hAnsi="Cambria"/>
          <w:sz w:val="22"/>
          <w:szCs w:val="22"/>
          <w:lang w:val="fr-CD"/>
        </w:rPr>
        <w:t>Si vous avez connaissance de cas présumés d’exploitation ou d’abus dans le cadre de la mise en œuvre du présent accord, ACF vous demande de les signaler par l’un des canaux suivants :</w:t>
      </w:r>
    </w:p>
    <w:p w14:paraId="29560C18" w14:textId="77777777" w:rsidR="00673D3F" w:rsidRPr="00053FCA" w:rsidRDefault="00673D3F" w:rsidP="00673D3F">
      <w:pPr>
        <w:ind w:left="-72" w:right="-432" w:hanging="360"/>
        <w:contextualSpacing/>
        <w:rPr>
          <w:rFonts w:ascii="Cambria" w:eastAsia="Calibri" w:hAnsi="Cambria" w:cs="Calibri"/>
          <w:i/>
          <w:iCs/>
          <w:sz w:val="22"/>
          <w:szCs w:val="22"/>
          <w:lang w:val="fr-CD"/>
        </w:rPr>
      </w:pPr>
      <w:r w:rsidRPr="00053FCA">
        <w:rPr>
          <w:rFonts w:ascii="Cambria" w:eastAsia="Calibri" w:hAnsi="Cambria" w:cs="Calibri"/>
          <w:i/>
          <w:sz w:val="22"/>
          <w:szCs w:val="22"/>
          <w:lang w:val="fr-CD"/>
        </w:rPr>
        <w:t xml:space="preserve">Envoyer un courriel  au  </w:t>
      </w:r>
      <w:hyperlink r:id="rId21" w:history="1">
        <w:r w:rsidRPr="00053FCA">
          <w:rPr>
            <w:rFonts w:ascii="Cambria" w:eastAsia="Calibri" w:hAnsi="Cambria" w:cs="Calibri"/>
            <w:i/>
            <w:color w:val="0563C1"/>
            <w:sz w:val="22"/>
            <w:szCs w:val="22"/>
            <w:u w:val="single"/>
            <w:lang w:val="fr-CD"/>
          </w:rPr>
          <w:t>rddrh@ht-actioncontrelafaim.org</w:t>
        </w:r>
      </w:hyperlink>
      <w:r w:rsidRPr="00053FCA">
        <w:rPr>
          <w:rFonts w:ascii="Cambria" w:eastAsia="Calibri" w:hAnsi="Cambria" w:cs="Calibri"/>
          <w:i/>
          <w:sz w:val="22"/>
          <w:szCs w:val="22"/>
          <w:lang w:val="fr-CD"/>
        </w:rPr>
        <w:t xml:space="preserve"> ou </w:t>
      </w:r>
      <w:hyperlink r:id="rId22" w:history="1">
        <w:r w:rsidRPr="00053FCA">
          <w:rPr>
            <w:rFonts w:ascii="Cambria" w:eastAsia="Calibri" w:hAnsi="Cambria" w:cs="Calibri"/>
            <w:color w:val="0563C1"/>
            <w:sz w:val="22"/>
            <w:szCs w:val="22"/>
            <w:u w:val="single"/>
            <w:lang w:val="fr-LU"/>
          </w:rPr>
          <w:t>Acf-usaConfidential2@actionagainsthunger.com</w:t>
        </w:r>
      </w:hyperlink>
      <w:r w:rsidRPr="00053FCA">
        <w:rPr>
          <w:rFonts w:ascii="Cambria" w:eastAsia="Calibri" w:hAnsi="Cambria" w:cs="Calibri"/>
          <w:sz w:val="22"/>
          <w:szCs w:val="22"/>
          <w:lang w:val="fr-LU"/>
        </w:rPr>
        <w:t xml:space="preserve"> </w:t>
      </w:r>
    </w:p>
    <w:p w14:paraId="651AB202" w14:textId="77777777" w:rsidR="00673D3F" w:rsidRPr="00053FCA" w:rsidRDefault="00673D3F" w:rsidP="00673D3F">
      <w:pPr>
        <w:ind w:right="-432"/>
        <w:contextualSpacing/>
        <w:rPr>
          <w:rFonts w:ascii="Cambria" w:eastAsia="Calibri" w:hAnsi="Cambria" w:cs="Calibri"/>
          <w:sz w:val="22"/>
          <w:szCs w:val="22"/>
          <w:lang w:val="fr-BE"/>
        </w:rPr>
      </w:pPr>
    </w:p>
    <w:p w14:paraId="4C2BE6E5" w14:textId="77777777" w:rsidR="00673D3F" w:rsidRPr="00053FCA" w:rsidRDefault="00673D3F" w:rsidP="00673D3F">
      <w:pPr>
        <w:rPr>
          <w:rFonts w:ascii="Cambria" w:hAnsi="Cambria"/>
          <w:i/>
          <w:sz w:val="22"/>
          <w:szCs w:val="22"/>
          <w:lang w:val="fr-CD"/>
        </w:rPr>
      </w:pPr>
    </w:p>
    <w:p w14:paraId="4B45B5CF" w14:textId="77777777" w:rsidR="00673D3F" w:rsidRPr="00053FCA" w:rsidRDefault="00673D3F" w:rsidP="00673D3F">
      <w:pPr>
        <w:rPr>
          <w:rFonts w:ascii="Cambria" w:hAnsi="Cambria"/>
          <w:i/>
          <w:sz w:val="22"/>
          <w:szCs w:val="22"/>
          <w:lang w:val="fr-FR"/>
        </w:rPr>
      </w:pPr>
      <w:r w:rsidRPr="00053FCA">
        <w:rPr>
          <w:rFonts w:ascii="Cambria" w:hAnsi="Cambria"/>
          <w:i/>
          <w:sz w:val="22"/>
          <w:szCs w:val="22"/>
          <w:lang w:val="fr-FR"/>
        </w:rPr>
        <w:t>Je, soussigné(e)…………………………………………..représentant de</w:t>
      </w:r>
      <w:r w:rsidRPr="00711D60">
        <w:rPr>
          <w:rFonts w:ascii="Cambria" w:hAnsi="Cambria"/>
          <w:i/>
          <w:sz w:val="22"/>
          <w:szCs w:val="22"/>
          <w:lang w:val="fr-FR"/>
        </w:rPr>
        <w:t xml:space="preserve"> ----------------------------</w:t>
      </w:r>
      <w:r w:rsidRPr="00053FCA">
        <w:rPr>
          <w:rFonts w:ascii="Cambria" w:hAnsi="Cambria"/>
          <w:i/>
          <w:sz w:val="22"/>
          <w:szCs w:val="22"/>
          <w:lang w:val="fr-FR"/>
        </w:rPr>
        <w:t xml:space="preserve">, identifiée par mes NIF ET NINU………………………..et……………………………..certifie avoir lu et compris le présent règlement.  </w:t>
      </w:r>
    </w:p>
    <w:p w14:paraId="4C5C9F24" w14:textId="77777777" w:rsidR="00673D3F" w:rsidRPr="00053FCA" w:rsidRDefault="00673D3F" w:rsidP="00673D3F">
      <w:pPr>
        <w:rPr>
          <w:rFonts w:ascii="Cambria" w:hAnsi="Cambria"/>
          <w:i/>
          <w:sz w:val="22"/>
          <w:szCs w:val="22"/>
          <w:lang w:val="fr-FR"/>
        </w:rPr>
      </w:pPr>
      <w:r w:rsidRPr="00053FCA">
        <w:rPr>
          <w:rFonts w:ascii="Cambria" w:hAnsi="Cambria"/>
          <w:i/>
          <w:sz w:val="22"/>
          <w:szCs w:val="22"/>
          <w:lang w:val="fr-FR"/>
        </w:rPr>
        <w:t>Au nom de la société pour laquelle j’agis, j’accepte les termes des Règles de Bonnes Pratiques Commerciales d’ACTION CONTRE LA FAIM et m’engage à réaliser les meilleures performances dans le cas où le marché serait attribué à moi.</w:t>
      </w:r>
    </w:p>
    <w:p w14:paraId="1851F2DC" w14:textId="77777777" w:rsidR="00673D3F" w:rsidRPr="00053FCA" w:rsidRDefault="00673D3F" w:rsidP="00673D3F">
      <w:pPr>
        <w:rPr>
          <w:rFonts w:ascii="Cambria" w:hAnsi="Cambria"/>
          <w:i/>
          <w:sz w:val="22"/>
          <w:szCs w:val="22"/>
          <w:lang w:val="fr-FR"/>
        </w:rPr>
      </w:pPr>
    </w:p>
    <w:p w14:paraId="1ADEA00A" w14:textId="77777777" w:rsidR="00673D3F" w:rsidRPr="00053FCA" w:rsidRDefault="00673D3F" w:rsidP="00673D3F">
      <w:pPr>
        <w:rPr>
          <w:rFonts w:ascii="Cambria" w:hAnsi="Cambria"/>
          <w:i/>
          <w:sz w:val="22"/>
          <w:szCs w:val="22"/>
          <w:lang w:val="fr-FR"/>
        </w:rPr>
      </w:pPr>
      <w:r w:rsidRPr="00053FCA">
        <w:rPr>
          <w:rFonts w:ascii="Cambria" w:hAnsi="Cambria"/>
          <w:i/>
          <w:sz w:val="22"/>
          <w:szCs w:val="22"/>
          <w:lang w:val="fr-FR"/>
        </w:rPr>
        <w:t xml:space="preserve">En signant la présente déclaration, je certifie que </w:t>
      </w:r>
      <w:r w:rsidRPr="00711D60">
        <w:rPr>
          <w:rFonts w:ascii="Cambria" w:hAnsi="Cambria"/>
          <w:i/>
          <w:sz w:val="22"/>
          <w:szCs w:val="22"/>
          <w:lang w:val="fr-FR"/>
        </w:rPr>
        <w:t>---------------------</w:t>
      </w:r>
      <w:r w:rsidRPr="00053FCA">
        <w:rPr>
          <w:rFonts w:ascii="Cambria" w:hAnsi="Cambria"/>
          <w:i/>
          <w:sz w:val="22"/>
          <w:szCs w:val="22"/>
          <w:lang w:val="fr-FR"/>
        </w:rPr>
        <w:t xml:space="preserve"> n’a pas participé, et veillera avec tous les efforts possibles, à ne pas participer ou fournir un support matériel ou toute autre ressource à des individus ou des entités qui commettent, tentent de commettre, préconisent, facilitent ou participent à des fraudes, corruptions actives ou indirectes, collusions, pratiques coercitives, implications dans une organisation criminelle ou toute autre activité illégale, ou encore </w:t>
      </w:r>
      <w:r w:rsidRPr="00053FCA">
        <w:rPr>
          <w:rFonts w:ascii="Cambria" w:hAnsi="Cambria"/>
          <w:i/>
          <w:sz w:val="22"/>
          <w:szCs w:val="22"/>
          <w:lang w:val="fr-FR"/>
        </w:rPr>
        <w:lastRenderedPageBreak/>
        <w:t>qui ne respectent pas les Droits de l’Homme ou droits sociaux de base et les conditions de travail minimum telles que définies par l’Organisation Internationale du Travail (OIT), en particulier concernant le non-travail des enfants, la non-discrimination, la liberté d’association, le respect des salaires minimum, l’absence de travail forcé et le respect des conditions de travail et d’hygiène.</w:t>
      </w:r>
    </w:p>
    <w:p w14:paraId="69AE695C" w14:textId="77777777" w:rsidR="00673D3F" w:rsidRPr="00053FCA" w:rsidRDefault="00673D3F" w:rsidP="00673D3F">
      <w:pPr>
        <w:rPr>
          <w:rFonts w:ascii="Cambria" w:hAnsi="Cambria"/>
          <w:i/>
          <w:sz w:val="22"/>
          <w:szCs w:val="22"/>
          <w:lang w:val="fr-FR"/>
        </w:rPr>
      </w:pPr>
    </w:p>
    <w:p w14:paraId="630CE46F" w14:textId="77777777" w:rsidR="00673D3F" w:rsidRPr="00053FCA" w:rsidRDefault="00673D3F" w:rsidP="00673D3F">
      <w:pPr>
        <w:rPr>
          <w:rFonts w:ascii="Cambria" w:hAnsi="Cambria"/>
          <w:i/>
          <w:sz w:val="22"/>
          <w:szCs w:val="22"/>
          <w:lang w:val="fr-FR"/>
        </w:rPr>
      </w:pPr>
      <w:r w:rsidRPr="00053FCA">
        <w:rPr>
          <w:rFonts w:ascii="Cambria" w:hAnsi="Cambria"/>
          <w:i/>
          <w:sz w:val="22"/>
          <w:szCs w:val="22"/>
          <w:lang w:val="fr-FR"/>
        </w:rPr>
        <w:t>Enfin, je certifie par la présente que</w:t>
      </w:r>
      <w:r w:rsidRPr="00711D60">
        <w:rPr>
          <w:rFonts w:ascii="Cambria" w:hAnsi="Cambria"/>
          <w:i/>
          <w:sz w:val="22"/>
          <w:szCs w:val="22"/>
          <w:lang w:val="fr-FR"/>
        </w:rPr>
        <w:t xml:space="preserve"> -------------------------</w:t>
      </w:r>
      <w:r w:rsidRPr="00053FCA">
        <w:rPr>
          <w:rFonts w:ascii="Cambria" w:hAnsi="Cambria"/>
          <w:i/>
          <w:sz w:val="22"/>
          <w:szCs w:val="22"/>
          <w:lang w:val="fr-FR"/>
        </w:rPr>
        <w:t xml:space="preserve"> n’est impliqué dans aucun procès en cours, dans aucune action ou recours en justice, comme plaignant ou comme accusé, en son nom ou au nom de toute autre entité, pour des actions relatives à des fraudes, corruption ou toute activité illégale, et n’a jamais été reconnu coupable de telles pratiques.</w:t>
      </w:r>
    </w:p>
    <w:p w14:paraId="00A45364" w14:textId="77777777" w:rsidR="00673D3F" w:rsidRPr="00053FCA" w:rsidRDefault="00673D3F" w:rsidP="00673D3F">
      <w:pPr>
        <w:rPr>
          <w:rFonts w:ascii="Cambria" w:hAnsi="Cambria"/>
          <w:i/>
          <w:sz w:val="22"/>
          <w:szCs w:val="22"/>
          <w:lang w:val="fr-FR"/>
        </w:rPr>
      </w:pPr>
    </w:p>
    <w:p w14:paraId="3B1FC75F" w14:textId="77777777" w:rsidR="00673D3F" w:rsidRPr="00053FCA" w:rsidRDefault="00673D3F" w:rsidP="00673D3F">
      <w:pPr>
        <w:rPr>
          <w:rFonts w:ascii="Cambria" w:hAnsi="Cambria"/>
          <w:i/>
          <w:sz w:val="22"/>
          <w:szCs w:val="22"/>
          <w:lang w:val="fr-FR"/>
        </w:rPr>
      </w:pPr>
      <w:r w:rsidRPr="00053FCA">
        <w:rPr>
          <w:rFonts w:ascii="Cambria" w:hAnsi="Cambria"/>
          <w:i/>
          <w:sz w:val="22"/>
          <w:szCs w:val="22"/>
          <w:u w:val="single"/>
          <w:lang w:val="fr-FR"/>
        </w:rPr>
        <w:t>Nom</w:t>
      </w:r>
      <w:r w:rsidRPr="00053FCA">
        <w:rPr>
          <w:rFonts w:ascii="Cambria" w:hAnsi="Cambria"/>
          <w:i/>
          <w:sz w:val="22"/>
          <w:szCs w:val="22"/>
          <w:lang w:val="fr-FR"/>
        </w:rPr>
        <w:t>:</w:t>
      </w:r>
      <w:r w:rsidRPr="00053FCA">
        <w:rPr>
          <w:rFonts w:ascii="Cambria" w:hAnsi="Cambria"/>
          <w:i/>
          <w:sz w:val="22"/>
          <w:szCs w:val="22"/>
          <w:lang w:val="fr-FR"/>
        </w:rPr>
        <w:tab/>
      </w:r>
      <w:r w:rsidRPr="00053FCA">
        <w:rPr>
          <w:rFonts w:ascii="Cambria" w:hAnsi="Cambria"/>
          <w:i/>
          <w:sz w:val="22"/>
          <w:szCs w:val="22"/>
          <w:lang w:val="fr-FR"/>
        </w:rPr>
        <w:tab/>
      </w:r>
      <w:r w:rsidRPr="00053FCA">
        <w:rPr>
          <w:rFonts w:ascii="Cambria" w:hAnsi="Cambria"/>
          <w:i/>
          <w:sz w:val="22"/>
          <w:szCs w:val="22"/>
          <w:lang w:val="fr-FR"/>
        </w:rPr>
        <w:tab/>
      </w:r>
      <w:r w:rsidRPr="00053FCA">
        <w:rPr>
          <w:rFonts w:ascii="Cambria" w:hAnsi="Cambria"/>
          <w:i/>
          <w:sz w:val="22"/>
          <w:szCs w:val="22"/>
          <w:lang w:val="fr-FR"/>
        </w:rPr>
        <w:tab/>
      </w:r>
      <w:r w:rsidRPr="00053FCA">
        <w:rPr>
          <w:rFonts w:ascii="Cambria" w:hAnsi="Cambria"/>
          <w:i/>
          <w:sz w:val="22"/>
          <w:szCs w:val="22"/>
          <w:lang w:val="fr-FR"/>
        </w:rPr>
        <w:tab/>
      </w:r>
      <w:r w:rsidRPr="00053FCA">
        <w:rPr>
          <w:rFonts w:ascii="Cambria" w:hAnsi="Cambria"/>
          <w:i/>
          <w:sz w:val="22"/>
          <w:szCs w:val="22"/>
          <w:lang w:val="fr-FR"/>
        </w:rPr>
        <w:tab/>
      </w:r>
      <w:r w:rsidRPr="00053FCA">
        <w:rPr>
          <w:rFonts w:ascii="Cambria" w:hAnsi="Cambria"/>
          <w:i/>
          <w:sz w:val="22"/>
          <w:szCs w:val="22"/>
          <w:u w:val="single"/>
          <w:lang w:val="fr-FR"/>
        </w:rPr>
        <w:t>Date</w:t>
      </w:r>
      <w:r w:rsidRPr="00053FCA">
        <w:rPr>
          <w:rFonts w:ascii="Cambria" w:hAnsi="Cambria"/>
          <w:i/>
          <w:sz w:val="22"/>
          <w:szCs w:val="22"/>
          <w:lang w:val="fr-FR"/>
        </w:rPr>
        <w:t>:</w:t>
      </w:r>
      <w:r w:rsidRPr="00053FCA">
        <w:rPr>
          <w:rFonts w:ascii="Cambria" w:hAnsi="Cambria"/>
          <w:i/>
          <w:sz w:val="22"/>
          <w:szCs w:val="22"/>
          <w:lang w:val="fr-FR"/>
        </w:rPr>
        <w:tab/>
      </w:r>
      <w:r w:rsidRPr="00053FCA">
        <w:rPr>
          <w:rFonts w:ascii="Cambria" w:hAnsi="Cambria"/>
          <w:i/>
          <w:sz w:val="22"/>
          <w:szCs w:val="22"/>
          <w:lang w:val="fr-FR"/>
        </w:rPr>
        <w:tab/>
      </w:r>
      <w:r w:rsidRPr="00053FCA">
        <w:rPr>
          <w:rFonts w:ascii="Cambria" w:hAnsi="Cambria"/>
          <w:i/>
          <w:sz w:val="22"/>
          <w:szCs w:val="22"/>
          <w:lang w:val="fr-FR"/>
        </w:rPr>
        <w:tab/>
      </w:r>
      <w:r w:rsidRPr="00053FCA">
        <w:rPr>
          <w:rFonts w:ascii="Cambria" w:hAnsi="Cambria"/>
          <w:i/>
          <w:sz w:val="22"/>
          <w:szCs w:val="22"/>
          <w:lang w:val="fr-FR"/>
        </w:rPr>
        <w:tab/>
      </w:r>
      <w:r w:rsidRPr="00053FCA">
        <w:rPr>
          <w:rFonts w:ascii="Cambria" w:hAnsi="Cambria"/>
          <w:i/>
          <w:sz w:val="22"/>
          <w:szCs w:val="22"/>
          <w:lang w:val="fr-FR"/>
        </w:rPr>
        <w:tab/>
      </w:r>
      <w:r w:rsidRPr="00053FCA">
        <w:rPr>
          <w:rFonts w:ascii="Cambria" w:hAnsi="Cambria"/>
          <w:i/>
          <w:sz w:val="22"/>
          <w:szCs w:val="22"/>
          <w:lang w:val="fr-FR"/>
        </w:rPr>
        <w:tab/>
      </w:r>
      <w:r w:rsidRPr="00053FCA">
        <w:rPr>
          <w:rFonts w:ascii="Cambria" w:hAnsi="Cambria"/>
          <w:i/>
          <w:sz w:val="22"/>
          <w:szCs w:val="22"/>
          <w:lang w:val="fr-FR"/>
        </w:rPr>
        <w:tab/>
      </w:r>
      <w:r w:rsidRPr="00053FCA">
        <w:rPr>
          <w:rFonts w:ascii="Cambria" w:hAnsi="Cambria"/>
          <w:i/>
          <w:sz w:val="22"/>
          <w:szCs w:val="22"/>
          <w:lang w:val="fr-FR"/>
        </w:rPr>
        <w:tab/>
      </w:r>
      <w:r w:rsidRPr="00053FCA">
        <w:rPr>
          <w:rFonts w:ascii="Cambria" w:hAnsi="Cambria"/>
          <w:i/>
          <w:sz w:val="22"/>
          <w:szCs w:val="22"/>
          <w:lang w:val="fr-FR"/>
        </w:rPr>
        <w:tab/>
      </w:r>
      <w:r w:rsidRPr="00053FCA">
        <w:rPr>
          <w:rFonts w:ascii="Cambria" w:hAnsi="Cambria"/>
          <w:i/>
          <w:sz w:val="22"/>
          <w:szCs w:val="22"/>
          <w:lang w:val="fr-FR"/>
        </w:rPr>
        <w:tab/>
        <w:t xml:space="preserve"> </w:t>
      </w:r>
      <w:r w:rsidRPr="00053FCA">
        <w:rPr>
          <w:rFonts w:ascii="Cambria" w:hAnsi="Cambria"/>
          <w:i/>
          <w:sz w:val="22"/>
          <w:szCs w:val="22"/>
          <w:lang w:val="fr-FR"/>
        </w:rPr>
        <w:tab/>
        <w:t xml:space="preserve">                                                             </w:t>
      </w:r>
      <w:r w:rsidRPr="00053FCA">
        <w:rPr>
          <w:rFonts w:ascii="Cambria" w:hAnsi="Cambria"/>
          <w:i/>
          <w:sz w:val="22"/>
          <w:szCs w:val="22"/>
          <w:lang w:val="fr-FR"/>
        </w:rPr>
        <w:tab/>
      </w:r>
    </w:p>
    <w:p w14:paraId="4D304926" w14:textId="77777777" w:rsidR="00673D3F" w:rsidRPr="00053FCA" w:rsidRDefault="00673D3F" w:rsidP="00673D3F">
      <w:pPr>
        <w:rPr>
          <w:rFonts w:ascii="Cambria" w:hAnsi="Cambria"/>
          <w:i/>
          <w:sz w:val="22"/>
          <w:szCs w:val="22"/>
          <w:lang w:val="fr-FR"/>
        </w:rPr>
      </w:pPr>
    </w:p>
    <w:p w14:paraId="5073209A" w14:textId="77777777" w:rsidR="00673D3F" w:rsidRPr="00053FCA" w:rsidRDefault="00673D3F" w:rsidP="00673D3F">
      <w:pPr>
        <w:rPr>
          <w:rFonts w:ascii="Cambria" w:hAnsi="Cambria"/>
          <w:i/>
          <w:sz w:val="22"/>
          <w:szCs w:val="22"/>
          <w:lang w:val="fr-FR"/>
        </w:rPr>
      </w:pPr>
      <w:r w:rsidRPr="00053FCA">
        <w:rPr>
          <w:rFonts w:ascii="Cambria" w:hAnsi="Cambria"/>
          <w:i/>
          <w:sz w:val="22"/>
          <w:szCs w:val="22"/>
          <w:u w:val="single"/>
          <w:lang w:val="fr-FR"/>
        </w:rPr>
        <w:t>Titre</w:t>
      </w:r>
      <w:r w:rsidRPr="00053FCA">
        <w:rPr>
          <w:rFonts w:ascii="Cambria" w:hAnsi="Cambria"/>
          <w:i/>
          <w:sz w:val="22"/>
          <w:szCs w:val="22"/>
          <w:lang w:val="fr-FR"/>
        </w:rPr>
        <w:t>:</w:t>
      </w:r>
      <w:r w:rsidRPr="00053FCA">
        <w:rPr>
          <w:rFonts w:ascii="Cambria" w:hAnsi="Cambria"/>
          <w:i/>
          <w:sz w:val="22"/>
          <w:szCs w:val="22"/>
          <w:lang w:val="fr-FR"/>
        </w:rPr>
        <w:tab/>
      </w:r>
      <w:r w:rsidRPr="00053FCA">
        <w:rPr>
          <w:rFonts w:ascii="Cambria" w:hAnsi="Cambria"/>
          <w:i/>
          <w:sz w:val="22"/>
          <w:szCs w:val="22"/>
          <w:lang w:val="fr-FR"/>
        </w:rPr>
        <w:tab/>
      </w:r>
      <w:r w:rsidRPr="00053FCA">
        <w:rPr>
          <w:rFonts w:ascii="Cambria" w:hAnsi="Cambria"/>
          <w:i/>
          <w:sz w:val="22"/>
          <w:szCs w:val="22"/>
          <w:lang w:val="fr-FR"/>
        </w:rPr>
        <w:tab/>
      </w:r>
      <w:r w:rsidRPr="00053FCA">
        <w:rPr>
          <w:rFonts w:ascii="Cambria" w:hAnsi="Cambria"/>
          <w:i/>
          <w:sz w:val="22"/>
          <w:szCs w:val="22"/>
          <w:lang w:val="fr-FR"/>
        </w:rPr>
        <w:tab/>
      </w:r>
      <w:r w:rsidRPr="00053FCA">
        <w:rPr>
          <w:rFonts w:ascii="Cambria" w:hAnsi="Cambria"/>
          <w:i/>
          <w:sz w:val="22"/>
          <w:szCs w:val="22"/>
          <w:lang w:val="fr-FR"/>
        </w:rPr>
        <w:tab/>
      </w:r>
      <w:r w:rsidRPr="00053FCA">
        <w:rPr>
          <w:rFonts w:ascii="Cambria" w:hAnsi="Cambria"/>
          <w:i/>
          <w:sz w:val="22"/>
          <w:szCs w:val="22"/>
          <w:lang w:val="fr-FR"/>
        </w:rPr>
        <w:tab/>
      </w:r>
      <w:r w:rsidRPr="00053FCA">
        <w:rPr>
          <w:rFonts w:ascii="Cambria" w:hAnsi="Cambria"/>
          <w:i/>
          <w:sz w:val="22"/>
          <w:szCs w:val="22"/>
          <w:u w:val="single"/>
          <w:lang w:val="fr-FR"/>
        </w:rPr>
        <w:t>Cachet</w:t>
      </w:r>
      <w:r w:rsidRPr="00053FCA">
        <w:rPr>
          <w:rFonts w:ascii="Cambria" w:hAnsi="Cambria"/>
          <w:i/>
          <w:sz w:val="22"/>
          <w:szCs w:val="22"/>
          <w:lang w:val="fr-FR"/>
        </w:rPr>
        <w:t>:</w:t>
      </w:r>
      <w:r w:rsidRPr="00053FCA">
        <w:rPr>
          <w:rFonts w:ascii="Cambria" w:hAnsi="Cambria"/>
          <w:i/>
          <w:sz w:val="22"/>
          <w:szCs w:val="22"/>
          <w:lang w:val="fr-FR"/>
        </w:rPr>
        <w:tab/>
      </w:r>
      <w:r w:rsidRPr="00053FCA">
        <w:rPr>
          <w:rFonts w:ascii="Cambria" w:hAnsi="Cambria"/>
          <w:i/>
          <w:sz w:val="22"/>
          <w:szCs w:val="22"/>
          <w:lang w:val="fr-FR"/>
        </w:rPr>
        <w:tab/>
      </w:r>
      <w:r w:rsidRPr="00053FCA">
        <w:rPr>
          <w:rFonts w:ascii="Cambria" w:hAnsi="Cambria"/>
          <w:i/>
          <w:sz w:val="22"/>
          <w:szCs w:val="22"/>
          <w:lang w:val="fr-FR"/>
        </w:rPr>
        <w:tab/>
      </w:r>
      <w:r w:rsidRPr="00053FCA">
        <w:rPr>
          <w:rFonts w:ascii="Cambria" w:hAnsi="Cambria"/>
          <w:i/>
          <w:sz w:val="22"/>
          <w:szCs w:val="22"/>
          <w:lang w:val="fr-FR"/>
        </w:rPr>
        <w:tab/>
      </w:r>
      <w:r w:rsidRPr="00053FCA">
        <w:rPr>
          <w:rFonts w:ascii="Cambria" w:hAnsi="Cambria"/>
          <w:i/>
          <w:sz w:val="22"/>
          <w:szCs w:val="22"/>
          <w:lang w:val="fr-FR"/>
        </w:rPr>
        <w:tab/>
        <w:t xml:space="preserve">                                                                        </w:t>
      </w:r>
    </w:p>
    <w:p w14:paraId="6BB6A011" w14:textId="77777777" w:rsidR="00673D3F" w:rsidRPr="00053FCA" w:rsidRDefault="00673D3F" w:rsidP="00673D3F">
      <w:pPr>
        <w:rPr>
          <w:rFonts w:ascii="Cambria" w:hAnsi="Cambria"/>
          <w:i/>
          <w:sz w:val="22"/>
          <w:szCs w:val="22"/>
          <w:u w:val="single"/>
          <w:lang w:val="fr-FR"/>
        </w:rPr>
      </w:pPr>
    </w:p>
    <w:p w14:paraId="58278A22" w14:textId="77777777" w:rsidR="00673D3F" w:rsidRPr="00053FCA" w:rsidRDefault="00673D3F" w:rsidP="00673D3F">
      <w:pPr>
        <w:rPr>
          <w:rFonts w:ascii="Cambria" w:hAnsi="Cambria"/>
          <w:i/>
          <w:sz w:val="22"/>
          <w:szCs w:val="22"/>
          <w:lang w:val="fr-FR"/>
        </w:rPr>
      </w:pPr>
    </w:p>
    <w:p w14:paraId="7FEB3229" w14:textId="77777777" w:rsidR="00673D3F" w:rsidRPr="00053FCA" w:rsidRDefault="00673D3F" w:rsidP="00673D3F">
      <w:pPr>
        <w:rPr>
          <w:rFonts w:ascii="Cambria" w:hAnsi="Cambria"/>
          <w:i/>
          <w:sz w:val="22"/>
          <w:szCs w:val="22"/>
          <w:lang w:val="fr-FR"/>
        </w:rPr>
      </w:pPr>
      <w:r w:rsidRPr="00053FCA">
        <w:rPr>
          <w:rFonts w:ascii="Cambria" w:hAnsi="Cambria"/>
          <w:i/>
          <w:sz w:val="22"/>
          <w:szCs w:val="22"/>
          <w:u w:val="single"/>
          <w:lang w:val="fr-FR"/>
        </w:rPr>
        <w:t>Signature</w:t>
      </w:r>
      <w:r w:rsidRPr="00053FCA">
        <w:rPr>
          <w:rFonts w:ascii="Cambria" w:hAnsi="Cambria"/>
          <w:i/>
          <w:sz w:val="22"/>
          <w:szCs w:val="22"/>
          <w:lang w:val="fr-FR"/>
        </w:rPr>
        <w:t>:</w:t>
      </w:r>
    </w:p>
    <w:p w14:paraId="5F20EAB9" w14:textId="77777777" w:rsidR="00053FCA" w:rsidRPr="00053FCA" w:rsidRDefault="00053FCA" w:rsidP="00673D3F">
      <w:pPr>
        <w:tabs>
          <w:tab w:val="left" w:pos="426"/>
        </w:tabs>
        <w:spacing w:after="160" w:line="259" w:lineRule="auto"/>
        <w:ind w:firstLine="708"/>
        <w:rPr>
          <w:rFonts w:ascii="Cambria" w:eastAsia="Calibri" w:hAnsi="Cambria" w:cs="Arial"/>
          <w:sz w:val="22"/>
          <w:szCs w:val="22"/>
          <w:lang w:val="fr-FR"/>
        </w:rPr>
      </w:pPr>
    </w:p>
    <w:p w14:paraId="0CD9B352" w14:textId="77777777" w:rsidR="00053FCA" w:rsidRPr="00053FCA" w:rsidRDefault="00053FCA" w:rsidP="00053FCA">
      <w:pPr>
        <w:suppressAutoHyphens/>
        <w:rPr>
          <w:rFonts w:ascii="Cambria" w:hAnsi="Cambria" w:cs="Arial"/>
          <w:sz w:val="22"/>
          <w:szCs w:val="22"/>
          <w:lang w:val="fr-FR" w:eastAsia="ar-SA"/>
        </w:rPr>
      </w:pPr>
    </w:p>
    <w:p w14:paraId="16C10AC9" w14:textId="77777777" w:rsidR="00053FCA" w:rsidRPr="00053FCA" w:rsidRDefault="00053FCA" w:rsidP="00053FCA">
      <w:pPr>
        <w:widowControl w:val="0"/>
        <w:spacing w:before="120"/>
        <w:ind w:left="709" w:hanging="709"/>
        <w:rPr>
          <w:rFonts w:ascii="Cambria" w:hAnsi="Cambria" w:cs="Arial"/>
          <w:b/>
          <w:sz w:val="22"/>
          <w:szCs w:val="22"/>
          <w:lang w:val="fr-FR" w:eastAsia="fr-FR"/>
        </w:rPr>
      </w:pPr>
    </w:p>
    <w:p w14:paraId="06C78B21" w14:textId="77777777" w:rsidR="00053FCA" w:rsidRPr="00053FCA" w:rsidRDefault="00053FCA" w:rsidP="00053FCA">
      <w:pPr>
        <w:widowControl w:val="0"/>
        <w:spacing w:before="120"/>
        <w:ind w:left="709" w:hanging="709"/>
        <w:rPr>
          <w:rFonts w:ascii="Cambria" w:hAnsi="Cambria" w:cs="Arial"/>
          <w:b/>
          <w:sz w:val="22"/>
          <w:szCs w:val="22"/>
          <w:lang w:val="fr-FR" w:eastAsia="fr-FR"/>
        </w:rPr>
      </w:pPr>
    </w:p>
    <w:p w14:paraId="303116C1" w14:textId="77777777" w:rsidR="00053FCA" w:rsidRPr="00053FCA" w:rsidRDefault="00053FCA" w:rsidP="00673D3F">
      <w:pPr>
        <w:widowControl w:val="0"/>
        <w:spacing w:before="120"/>
        <w:rPr>
          <w:rFonts w:ascii="Cambria" w:hAnsi="Cambria" w:cs="Arial"/>
          <w:b/>
          <w:sz w:val="22"/>
          <w:szCs w:val="22"/>
          <w:lang w:val="fr-FR" w:eastAsia="fr-FR"/>
        </w:rPr>
        <w:sectPr w:rsidR="00053FCA" w:rsidRPr="00053FCA" w:rsidSect="00992907">
          <w:headerReference w:type="default" r:id="rId23"/>
          <w:footerReference w:type="default" r:id="rId24"/>
          <w:pgSz w:w="11906" w:h="16838"/>
          <w:pgMar w:top="567" w:right="1417" w:bottom="568" w:left="1417" w:header="142" w:footer="720" w:gutter="0"/>
          <w:cols w:space="720"/>
        </w:sectPr>
      </w:pPr>
    </w:p>
    <w:p w14:paraId="27C95751" w14:textId="77777777" w:rsidR="00053FCA" w:rsidRPr="00053FCA" w:rsidRDefault="00053FCA" w:rsidP="00053FCA">
      <w:pPr>
        <w:spacing w:before="120"/>
        <w:outlineLvl w:val="0"/>
        <w:rPr>
          <w:rFonts w:ascii="Cambria" w:hAnsi="Cambria" w:cs="Arial"/>
          <w:b/>
          <w:sz w:val="22"/>
          <w:szCs w:val="22"/>
          <w:lang w:val="fr-CD" w:eastAsia="fr-FR"/>
        </w:rPr>
        <w:sectPr w:rsidR="00053FCA" w:rsidRPr="00053FCA" w:rsidSect="00053FCA">
          <w:footerReference w:type="default" r:id="rId25"/>
          <w:type w:val="continuous"/>
          <w:pgSz w:w="11906" w:h="16838"/>
          <w:pgMar w:top="993" w:right="1417" w:bottom="1417" w:left="1417" w:header="720" w:footer="720" w:gutter="0"/>
          <w:cols w:num="2" w:space="720" w:equalWidth="0">
            <w:col w:w="4182" w:space="708"/>
            <w:col w:w="4182"/>
          </w:cols>
        </w:sectPr>
      </w:pPr>
    </w:p>
    <w:p w14:paraId="5C2EAE4E" w14:textId="7D91F097" w:rsidR="008738C7" w:rsidRPr="0022780F" w:rsidRDefault="008738C7" w:rsidP="008738C7">
      <w:pPr>
        <w:rPr>
          <w:rFonts w:ascii="Arial" w:hAnsi="Arial" w:cs="Arial"/>
          <w:b/>
          <w:bCs/>
          <w:color w:val="000000"/>
          <w:sz w:val="24"/>
          <w:szCs w:val="24"/>
          <w:lang w:val="fr-FR"/>
        </w:rPr>
      </w:pPr>
    </w:p>
    <w:sectPr w:rsidR="008738C7" w:rsidRPr="0022780F" w:rsidSect="00673D3F">
      <w:headerReference w:type="default" r:id="rId26"/>
      <w:footerReference w:type="default" r:id="rId27"/>
      <w:pgSz w:w="11906" w:h="16838"/>
      <w:pgMar w:top="568" w:right="1247" w:bottom="907" w:left="1247" w:header="567" w:footer="20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58442B" w14:textId="77777777" w:rsidR="001A6D35" w:rsidRDefault="001A6D35" w:rsidP="008738C7">
      <w:r>
        <w:separator/>
      </w:r>
    </w:p>
  </w:endnote>
  <w:endnote w:type="continuationSeparator" w:id="0">
    <w:p w14:paraId="7100AC55" w14:textId="77777777" w:rsidR="001A6D35" w:rsidRDefault="001A6D35" w:rsidP="00873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5038E6" w14:textId="77777777" w:rsidR="008738C7" w:rsidRDefault="008738C7" w:rsidP="00572BA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3A3A2CC" w14:textId="77777777" w:rsidR="008738C7" w:rsidRDefault="008738C7" w:rsidP="00572BA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91B64" w14:textId="2A76E42B" w:rsidR="00206614" w:rsidRPr="00206614" w:rsidRDefault="008738C7" w:rsidP="00206614">
    <w:pPr>
      <w:pStyle w:val="Paragraphedeliste"/>
      <w:jc w:val="center"/>
      <w:rPr>
        <w:rFonts w:ascii="Cambria" w:hAnsi="Cambria"/>
        <w:b/>
        <w:bCs/>
        <w:lang w:val="fr-FR" w:eastAsia="fr-FR"/>
      </w:rPr>
    </w:pPr>
    <w:bookmarkStart w:id="44" w:name="_Hlk87869124"/>
    <w:bookmarkStart w:id="45" w:name="_Hlk211007576"/>
    <w:r>
      <w:rPr>
        <w:rFonts w:ascii="Cambria" w:hAnsi="Cambria"/>
        <w:b/>
        <w:lang w:val="fr-FR" w:eastAsia="fr-FR"/>
      </w:rPr>
      <w:t xml:space="preserve">Action Contre la Faim </w:t>
    </w:r>
    <w:r w:rsidR="00992907">
      <w:rPr>
        <w:rFonts w:ascii="Cambria" w:hAnsi="Cambria"/>
        <w:b/>
        <w:lang w:val="fr-FR" w:eastAsia="fr-FR"/>
      </w:rPr>
      <w:t>–</w:t>
    </w:r>
    <w:r>
      <w:rPr>
        <w:rFonts w:ascii="Cambria" w:hAnsi="Cambria"/>
        <w:b/>
        <w:lang w:val="fr-FR" w:eastAsia="fr-FR"/>
      </w:rPr>
      <w:t xml:space="preserve"> </w:t>
    </w:r>
    <w:r w:rsidR="00992907">
      <w:rPr>
        <w:rFonts w:ascii="Cambria" w:hAnsi="Cambria"/>
        <w:b/>
        <w:lang w:val="fr-FR" w:eastAsia="fr-FR"/>
      </w:rPr>
      <w:t xml:space="preserve">Haïti - </w:t>
    </w:r>
    <w:bookmarkEnd w:id="44"/>
    <w:r w:rsidR="00206614" w:rsidRPr="00206614">
      <w:rPr>
        <w:rFonts w:ascii="Cambria" w:hAnsi="Cambria"/>
        <w:b/>
        <w:bCs/>
        <w:lang w:val="fr-FR" w:eastAsia="fr-FR"/>
      </w:rPr>
      <w:t>Appel D’offre National Ouvert</w:t>
    </w:r>
    <w:r w:rsidR="00206614">
      <w:rPr>
        <w:rFonts w:ascii="Cambria" w:hAnsi="Cambria"/>
        <w:b/>
        <w:bCs/>
        <w:lang w:val="fr-FR" w:eastAsia="fr-FR"/>
      </w:rPr>
      <w:t xml:space="preserve"> </w:t>
    </w:r>
    <w:r w:rsidR="00206614" w:rsidRPr="00206614">
      <w:rPr>
        <w:rFonts w:ascii="Cambria" w:hAnsi="Cambria"/>
        <w:b/>
        <w:lang w:val="fr-FR" w:eastAsia="fr-FR"/>
      </w:rPr>
      <w:t>Contrat cadre Multi-marchés</w:t>
    </w:r>
  </w:p>
  <w:p w14:paraId="68456CA5" w14:textId="77777777" w:rsidR="00206614" w:rsidRPr="00206614" w:rsidRDefault="00206614" w:rsidP="00206614">
    <w:pPr>
      <w:pStyle w:val="Paragraphedeliste"/>
      <w:jc w:val="center"/>
      <w:rPr>
        <w:rFonts w:ascii="Arial" w:hAnsi="Arial" w:cs="Arial"/>
        <w:b/>
        <w:bCs/>
        <w:lang w:val="fr-FR"/>
      </w:rPr>
    </w:pPr>
    <w:r w:rsidRPr="00206614">
      <w:rPr>
        <w:rFonts w:ascii="Arial" w:hAnsi="Arial" w:cs="Arial"/>
        <w:b/>
        <w:bCs/>
        <w:lang w:val="fr-FR"/>
      </w:rPr>
      <w:t>Réf : AOF-CCMM-ACF-HT-2025</w:t>
    </w:r>
  </w:p>
  <w:p w14:paraId="5CB9E0BA" w14:textId="50BC8133" w:rsidR="008738C7" w:rsidRPr="000451BE" w:rsidRDefault="008738C7" w:rsidP="00206614">
    <w:pPr>
      <w:pStyle w:val="Paragraphedeliste"/>
      <w:jc w:val="center"/>
      <w:rPr>
        <w:rFonts w:ascii="Arial" w:hAnsi="Arial" w:cs="Arial"/>
        <w:b/>
        <w:lang w:val="fr-FR"/>
      </w:rPr>
    </w:pPr>
  </w:p>
  <w:bookmarkEnd w:id="45"/>
  <w:p w14:paraId="61EF34AE" w14:textId="77777777" w:rsidR="008738C7" w:rsidRPr="002534E8" w:rsidRDefault="008738C7" w:rsidP="001E7600">
    <w:pPr>
      <w:pStyle w:val="Pieddepage"/>
      <w:tabs>
        <w:tab w:val="left" w:pos="0"/>
        <w:tab w:val="center" w:pos="4820"/>
        <w:tab w:val="right" w:pos="8789"/>
        <w:tab w:val="right" w:pos="9923"/>
        <w:tab w:val="center" w:pos="12049"/>
      </w:tabs>
      <w:ind w:left="-709" w:right="-853"/>
      <w:rPr>
        <w:rFonts w:ascii="Arial" w:hAnsi="Arial" w:cs="Arial"/>
        <w:b/>
        <w:sz w:val="22"/>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1AED1" w14:textId="77777777" w:rsidR="008738C7" w:rsidRDefault="008738C7" w:rsidP="00572BA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45C8B1F" w14:textId="77777777" w:rsidR="008738C7" w:rsidRDefault="008738C7" w:rsidP="00572BA4">
    <w:pPr>
      <w:pStyle w:val="Pieddepage"/>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E375A" w14:textId="6E1EDD35" w:rsidR="008738C7" w:rsidRPr="00126E7C" w:rsidRDefault="008738C7" w:rsidP="00126E7C">
    <w:pPr>
      <w:pStyle w:val="Pieddepage"/>
      <w:tabs>
        <w:tab w:val="left" w:pos="0"/>
        <w:tab w:val="center" w:pos="4820"/>
        <w:tab w:val="right" w:pos="8789"/>
        <w:tab w:val="right" w:pos="9923"/>
        <w:tab w:val="center" w:pos="12049"/>
      </w:tabs>
      <w:ind w:left="-709" w:right="-853"/>
      <w:rPr>
        <w:rFonts w:ascii="Garamond" w:hAnsi="Garamond" w:cs="Arial"/>
        <w:b/>
        <w:sz w:val="22"/>
        <w:lang w:val="fr-FR"/>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2264B0" w14:textId="77777777" w:rsidR="00053FCA" w:rsidRPr="008752F5" w:rsidRDefault="00053FCA" w:rsidP="00ED440D">
    <w:pPr>
      <w:pStyle w:val="Pieddepage"/>
      <w:ind w:right="360"/>
      <w:jc w:val="center"/>
      <w:rPr>
        <w:b/>
        <w:sz w:val="1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71F59" w14:textId="77777777" w:rsidR="00053FCA" w:rsidRPr="008752F5" w:rsidRDefault="00053FCA" w:rsidP="0047573F">
    <w:pPr>
      <w:pStyle w:val="Pieddepage"/>
      <w:ind w:right="360"/>
      <w:rPr>
        <w:b/>
        <w:sz w:val="18"/>
      </w:rPr>
    </w:pPr>
    <w:r>
      <w:rPr>
        <w:b/>
        <w:sz w:val="18"/>
      </w:rPr>
      <w:tab/>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0C350" w14:textId="5F4EDE4D" w:rsidR="008738C7" w:rsidRPr="00BC55F8" w:rsidRDefault="008738C7" w:rsidP="00BC55F8">
    <w:pPr>
      <w:pStyle w:val="Pieddepage"/>
      <w:tabs>
        <w:tab w:val="left" w:pos="0"/>
        <w:tab w:val="center" w:pos="4820"/>
        <w:tab w:val="right" w:pos="8789"/>
        <w:tab w:val="right" w:pos="9923"/>
        <w:tab w:val="center" w:pos="12049"/>
      </w:tabs>
      <w:ind w:left="-709" w:right="-853"/>
      <w:rPr>
        <w:rFonts w:ascii="Garamond" w:hAnsi="Garamond" w:cs="Arial"/>
        <w:b/>
        <w:sz w:val="22"/>
        <w:lang w:val="fr-FR"/>
      </w:rPr>
    </w:pPr>
    <w:r>
      <w:rPr>
        <w:rFonts w:ascii="Garamond" w:hAnsi="Garamond" w:cs="Arial"/>
        <w:b/>
        <w:sz w:val="22"/>
        <w:lang w:val="fr-FR"/>
      </w:rPr>
      <w:tab/>
    </w:r>
    <w:r w:rsidRPr="007E5032">
      <w:rPr>
        <w:rFonts w:ascii="Garamond" w:hAnsi="Garamond" w:cs="Arial"/>
        <w:b/>
        <w:sz w:val="22"/>
        <w:szCs w:val="22"/>
        <w:lang w:val="fr-FR"/>
      </w:rPr>
      <w:tab/>
      <w:t xml:space="preserve">        </w:t>
    </w:r>
    <w:r>
      <w:rPr>
        <w:rFonts w:ascii="Garamond" w:hAnsi="Garamond" w:cs="Arial"/>
        <w:b/>
        <w:sz w:val="22"/>
        <w:szCs w:val="22"/>
        <w:lang w:val="fr-FR"/>
      </w:rPr>
      <w:t xml:space="preserve">       </w:t>
    </w:r>
    <w:r w:rsidRPr="007E5032">
      <w:rPr>
        <w:rFonts w:ascii="Garamond" w:hAnsi="Garamond" w:cs="Arial"/>
        <w:b/>
        <w:sz w:val="22"/>
        <w:szCs w:val="22"/>
        <w:lang w:val="fr-FR"/>
      </w:rPr>
      <w:t xml:space="preserve">       </w:t>
    </w:r>
  </w:p>
  <w:p w14:paraId="1761AE0E" w14:textId="77777777" w:rsidR="008738C7" w:rsidRPr="000C39FE" w:rsidRDefault="008738C7" w:rsidP="007E5032">
    <w:pPr>
      <w:pStyle w:val="Pieddepage"/>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903605" w14:textId="77777777" w:rsidR="001A6D35" w:rsidRDefault="001A6D35" w:rsidP="008738C7">
      <w:r>
        <w:separator/>
      </w:r>
    </w:p>
  </w:footnote>
  <w:footnote w:type="continuationSeparator" w:id="0">
    <w:p w14:paraId="31ADD9A2" w14:textId="77777777" w:rsidR="001A6D35" w:rsidRDefault="001A6D35" w:rsidP="008738C7">
      <w:r>
        <w:continuationSeparator/>
      </w:r>
    </w:p>
  </w:footnote>
  <w:footnote w:id="1">
    <w:p w14:paraId="5E5E6356" w14:textId="77777777" w:rsidR="00053FCA" w:rsidRPr="00053FCA" w:rsidRDefault="00053FCA" w:rsidP="00053FCA">
      <w:pPr>
        <w:pStyle w:val="Notedebasdepage"/>
        <w:rPr>
          <w:lang w:val="fr-FR"/>
        </w:rPr>
      </w:pPr>
      <w:r>
        <w:rPr>
          <w:rStyle w:val="Appelnotedebasdep"/>
        </w:rPr>
        <w:footnoteRef/>
      </w:r>
      <w:r w:rsidRPr="00053FCA">
        <w:rPr>
          <w:lang w:val="fr-FR"/>
        </w:rPr>
        <w:t xml:space="preserve"> </w:t>
      </w:r>
      <w:r w:rsidRPr="00053FCA">
        <w:rPr>
          <w:rFonts w:ascii="Arial" w:hAnsi="Arial" w:cs="Arial"/>
          <w:sz w:val="13"/>
          <w:szCs w:val="13"/>
          <w:lang w:val="fr-FR"/>
        </w:rPr>
        <w:t xml:space="preserve">Déclaration Universelle des Droits de l’Homme : </w:t>
      </w:r>
      <w:hyperlink r:id="rId1" w:history="1">
        <w:r w:rsidRPr="00053FCA">
          <w:rPr>
            <w:rStyle w:val="Lienhypertexte"/>
            <w:rFonts w:ascii="Arial" w:hAnsi="Arial" w:cs="Arial"/>
            <w:sz w:val="13"/>
            <w:szCs w:val="13"/>
            <w:lang w:val="fr-FR"/>
          </w:rPr>
          <w:t>http://www.un.org/fr/documents/udhr/</w:t>
        </w:r>
      </w:hyperlink>
    </w:p>
  </w:footnote>
  <w:footnote w:id="2">
    <w:p w14:paraId="6615C3D0" w14:textId="77777777" w:rsidR="00053FCA" w:rsidRPr="00053FCA" w:rsidRDefault="00053FCA" w:rsidP="00053FCA">
      <w:pPr>
        <w:pStyle w:val="Notedebasdepage"/>
        <w:rPr>
          <w:lang w:val="fr-FR"/>
        </w:rPr>
      </w:pPr>
      <w:r w:rsidRPr="00053FCA">
        <w:rPr>
          <w:rStyle w:val="Appelnotedebasdep"/>
          <w:lang w:val="fr-FR"/>
        </w:rPr>
        <w:t>2</w:t>
      </w:r>
      <w:r w:rsidRPr="00053FCA">
        <w:rPr>
          <w:lang w:val="fr-FR"/>
        </w:rPr>
        <w:t xml:space="preserve"> </w:t>
      </w:r>
      <w:r w:rsidRPr="00053FCA">
        <w:rPr>
          <w:rFonts w:ascii="Arial" w:hAnsi="Arial" w:cs="Arial"/>
          <w:sz w:val="13"/>
          <w:szCs w:val="13"/>
          <w:lang w:val="fr-FR"/>
        </w:rPr>
        <w:t xml:space="preserve">Site de l’OIT :  </w:t>
      </w:r>
      <w:hyperlink r:id="rId2" w:history="1">
        <w:r w:rsidRPr="00053FCA">
          <w:rPr>
            <w:rStyle w:val="Lienhypertexte"/>
            <w:rFonts w:ascii="Arial" w:hAnsi="Arial" w:cs="Arial"/>
            <w:sz w:val="13"/>
            <w:szCs w:val="13"/>
            <w:lang w:val="fr-FR"/>
          </w:rPr>
          <w:t>http://www.ilo.org/global/standards/lang--fr/index.htm</w:t>
        </w:r>
      </w:hyperlink>
      <w:r w:rsidRPr="00053FCA">
        <w:rPr>
          <w:rFonts w:ascii="Arial" w:hAnsi="Arial" w:cs="Arial"/>
          <w:sz w:val="13"/>
          <w:szCs w:val="13"/>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5137FE" w14:textId="5508CF6A" w:rsidR="008738C7" w:rsidRPr="001D45FE" w:rsidRDefault="00992907" w:rsidP="00572BA4">
    <w:pPr>
      <w:pStyle w:val="En-tte"/>
      <w:tabs>
        <w:tab w:val="clear" w:pos="4513"/>
        <w:tab w:val="clear" w:pos="9026"/>
        <w:tab w:val="left" w:pos="6480"/>
      </w:tabs>
      <w:rPr>
        <w:lang w:val="en-US"/>
      </w:rPr>
    </w:pPr>
    <w:r>
      <w:rPr>
        <w:noProof/>
        <w:lang w:val="en-US"/>
      </w:rPr>
      <w:drawing>
        <wp:inline distT="0" distB="0" distL="0" distR="0" wp14:anchorId="0D231B86" wp14:editId="62C5B049">
          <wp:extent cx="1017905" cy="646430"/>
          <wp:effectExtent l="0" t="0" r="0" b="1270"/>
          <wp:docPr id="146066917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46430"/>
                  </a:xfrm>
                  <a:prstGeom prst="rect">
                    <a:avLst/>
                  </a:prstGeom>
                  <a:noFill/>
                </pic:spPr>
              </pic:pic>
            </a:graphicData>
          </a:graphic>
        </wp:inline>
      </w:drawing>
    </w:r>
    <w:r w:rsidR="008738C7">
      <w:rPr>
        <w:lang w:val="en-US"/>
      </w:rPr>
      <w:t xml:space="preserve">                                 </w:t>
    </w:r>
    <w:r w:rsidR="008738C7">
      <w:rPr>
        <w:lang w:val="en-US"/>
      </w:rP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79585" w14:textId="77777777" w:rsidR="008738C7" w:rsidRDefault="008738C7">
    <w:pPr>
      <w:pStyle w:val="En-tte"/>
    </w:pPr>
    <w:r>
      <w:t xml:space="preserve">                                                                                                      </w:t>
    </w:r>
  </w:p>
  <w:p w14:paraId="19BFCC76" w14:textId="05AF7491" w:rsidR="008738C7" w:rsidRDefault="00992907">
    <w:pPr>
      <w:pStyle w:val="En-tte"/>
    </w:pPr>
    <w:r>
      <w:rPr>
        <w:noProof/>
      </w:rPr>
      <w:drawing>
        <wp:inline distT="0" distB="0" distL="0" distR="0" wp14:anchorId="07685EA7" wp14:editId="633F1257">
          <wp:extent cx="1017905" cy="646430"/>
          <wp:effectExtent l="0" t="0" r="0" b="1270"/>
          <wp:docPr id="188237552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46430"/>
                  </a:xfrm>
                  <a:prstGeom prst="rect">
                    <a:avLst/>
                  </a:prstGeom>
                  <a:noFill/>
                </pic:spPr>
              </pic:pic>
            </a:graphicData>
          </a:graphic>
        </wp:inline>
      </w:drawing>
    </w:r>
  </w:p>
  <w:p w14:paraId="6E1386BB" w14:textId="77777777" w:rsidR="008738C7" w:rsidRDefault="008738C7">
    <w:pPr>
      <w:pStyle w:val="En-tte"/>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00BDF" w14:textId="05F2A308" w:rsidR="008738C7" w:rsidRDefault="008738C7" w:rsidP="00572BA4">
    <w:pPr>
      <w:pStyle w:val="En-tte"/>
      <w:tabs>
        <w:tab w:val="clear" w:pos="4513"/>
        <w:tab w:val="clear" w:pos="9026"/>
        <w:tab w:val="left" w:pos="6480"/>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F919A5" w14:textId="340BB65F" w:rsidR="008738C7" w:rsidRDefault="00343649">
    <w:pPr>
      <w:pStyle w:val="En-tte"/>
    </w:pPr>
    <w:r>
      <w:rPr>
        <w:noProof/>
      </w:rPr>
      <w:drawing>
        <wp:inline distT="0" distB="0" distL="0" distR="0" wp14:anchorId="72FA081B" wp14:editId="5226C2CB">
          <wp:extent cx="1017905" cy="646430"/>
          <wp:effectExtent l="0" t="0" r="0" b="1270"/>
          <wp:docPr id="1882757129"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46430"/>
                  </a:xfrm>
                  <a:prstGeom prst="rect">
                    <a:avLst/>
                  </a:prstGeom>
                  <a:noFill/>
                </pic:spPr>
              </pic:pic>
            </a:graphicData>
          </a:graphic>
        </wp:inline>
      </w:drawing>
    </w:r>
    <w:r w:rsidR="008738C7">
      <w:tab/>
      <w:t xml:space="preserve">          </w:t>
    </w:r>
    <w:r w:rsidR="008738C7">
      <w:tab/>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60024" w14:textId="77777777" w:rsidR="00053FCA" w:rsidRDefault="00053FCA" w:rsidP="00673D3F">
    <w:pPr>
      <w:pStyle w:val="En-tte"/>
    </w:pPr>
    <w:r>
      <w:rPr>
        <w:noProof/>
      </w:rPr>
      <w:drawing>
        <wp:inline distT="0" distB="0" distL="0" distR="0" wp14:anchorId="6732F2AA" wp14:editId="15509414">
          <wp:extent cx="1017917" cy="649223"/>
          <wp:effectExtent l="0" t="0" r="0" b="0"/>
          <wp:docPr id="609313988" name="Picture 14" descr="Fr_Col_RGB_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Fr_Col_RGB_white"/>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27036" cy="655039"/>
                  </a:xfrm>
                  <a:prstGeom prst="rect">
                    <a:avLst/>
                  </a:prstGeom>
                  <a:noFill/>
                  <a:ln>
                    <a:noFill/>
                  </a:ln>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DB535" w14:textId="5996B2B6" w:rsidR="008738C7" w:rsidRPr="00673D3F" w:rsidRDefault="008738C7" w:rsidP="005A75A7">
    <w:pPr>
      <w:pStyle w:val="En-tte"/>
      <w:ind w:left="4127" w:firstLine="3793"/>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3"/>
    <w:multiLevelType w:val="singleLevel"/>
    <w:tmpl w:val="00000003"/>
    <w:name w:val="WW8Num3"/>
    <w:lvl w:ilvl="0">
      <w:start w:val="1"/>
      <w:numFmt w:val="bullet"/>
      <w:lvlText w:val=""/>
      <w:lvlJc w:val="left"/>
      <w:pPr>
        <w:tabs>
          <w:tab w:val="num" w:pos="1800"/>
        </w:tabs>
        <w:ind w:left="1800" w:hanging="360"/>
      </w:pPr>
      <w:rPr>
        <w:rFonts w:ascii="Wingdings" w:hAnsi="Wingdings" w:cs="Times New Roman"/>
      </w:rPr>
    </w:lvl>
  </w:abstractNum>
  <w:abstractNum w:abstractNumId="2"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Times New Roman" w:hAnsi="Times New Roman"/>
      </w:rPr>
    </w:lvl>
  </w:abstractNum>
  <w:abstractNum w:abstractNumId="3" w15:restartNumberingAfterBreak="0">
    <w:nsid w:val="00000009"/>
    <w:multiLevelType w:val="singleLevel"/>
    <w:tmpl w:val="00000009"/>
    <w:name w:val="WW8Num9"/>
    <w:lvl w:ilvl="0">
      <w:start w:val="1"/>
      <w:numFmt w:val="decimal"/>
      <w:lvlText w:val="%1."/>
      <w:lvlJc w:val="left"/>
      <w:pPr>
        <w:tabs>
          <w:tab w:val="num" w:pos="926"/>
        </w:tabs>
        <w:ind w:left="926" w:hanging="360"/>
      </w:pPr>
    </w:lvl>
  </w:abstractNum>
  <w:abstractNum w:abstractNumId="4" w15:restartNumberingAfterBreak="0">
    <w:nsid w:val="0000000A"/>
    <w:multiLevelType w:val="multilevel"/>
    <w:tmpl w:val="0000000A"/>
    <w:name w:val="WW8Num10"/>
    <w:lvl w:ilvl="0">
      <w:start w:val="1"/>
      <w:numFmt w:val="bullet"/>
      <w:lvlText w:val="-"/>
      <w:lvlJc w:val="left"/>
      <w:pPr>
        <w:tabs>
          <w:tab w:val="num" w:pos="1080"/>
        </w:tabs>
        <w:ind w:left="1080" w:hanging="360"/>
      </w:pPr>
      <w:rPr>
        <w:rFonts w:ascii="Times New Roman" w:hAnsi="Times New Roman"/>
      </w:rPr>
    </w:lvl>
    <w:lvl w:ilvl="1">
      <w:start w:val="1"/>
      <w:numFmt w:val="bullet"/>
      <w:lvlText w:val=""/>
      <w:lvlJc w:val="left"/>
      <w:pPr>
        <w:tabs>
          <w:tab w:val="num" w:pos="2160"/>
        </w:tabs>
        <w:ind w:left="2160" w:hanging="360"/>
      </w:pPr>
      <w:rPr>
        <w:rFonts w:ascii="Symbol" w:hAnsi="Symbol" w:cs="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cs="Courier New"/>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cs="Courier New"/>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rPr>
    </w:lvl>
  </w:abstractNum>
  <w:abstractNum w:abstractNumId="5" w15:restartNumberingAfterBreak="0">
    <w:nsid w:val="0000000E"/>
    <w:multiLevelType w:val="multilevel"/>
    <w:tmpl w:val="0000000E"/>
    <w:name w:val="WW8Num25"/>
    <w:lvl w:ilvl="0">
      <w:start w:val="1"/>
      <w:numFmt w:val="decimal"/>
      <w:lvlText w:val="%1."/>
      <w:lvlJc w:val="left"/>
      <w:pPr>
        <w:tabs>
          <w:tab w:val="num" w:pos="720"/>
        </w:tabs>
        <w:ind w:left="360" w:hanging="360"/>
      </w:pPr>
    </w:lvl>
    <w:lvl w:ilvl="1">
      <w:start w:val="1"/>
      <w:numFmt w:val="decimal"/>
      <w:lvlText w:val="%1.%2."/>
      <w:lvlJc w:val="left"/>
      <w:pPr>
        <w:tabs>
          <w:tab w:val="num" w:pos="1080"/>
        </w:tabs>
        <w:ind w:left="567" w:hanging="567"/>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upperRoman"/>
      <w:lvlText w:val="%6."/>
      <w:lvlJc w:val="left"/>
      <w:pPr>
        <w:tabs>
          <w:tab w:val="num" w:pos="851"/>
        </w:tabs>
        <w:ind w:left="851" w:hanging="851"/>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15:restartNumberingAfterBreak="0">
    <w:nsid w:val="00000011"/>
    <w:multiLevelType w:val="singleLevel"/>
    <w:tmpl w:val="00000011"/>
    <w:name w:val="WW8Num28"/>
    <w:lvl w:ilvl="0">
      <w:start w:val="90"/>
      <w:numFmt w:val="bullet"/>
      <w:lvlText w:val="-"/>
      <w:lvlJc w:val="left"/>
      <w:pPr>
        <w:tabs>
          <w:tab w:val="num" w:pos="1080"/>
        </w:tabs>
        <w:ind w:left="1080" w:hanging="360"/>
      </w:pPr>
      <w:rPr>
        <w:rFonts w:ascii="Times New Roman" w:hAnsi="Times New Roman"/>
      </w:rPr>
    </w:lvl>
  </w:abstractNum>
  <w:abstractNum w:abstractNumId="7" w15:restartNumberingAfterBreak="0">
    <w:nsid w:val="00000013"/>
    <w:multiLevelType w:val="multilevel"/>
    <w:tmpl w:val="00000013"/>
    <w:name w:val="WW8Num38"/>
    <w:lvl w:ilvl="0">
      <w:start w:val="90"/>
      <w:numFmt w:val="bullet"/>
      <w:lvlText w:val="-"/>
      <w:lvlJc w:val="left"/>
      <w:pPr>
        <w:tabs>
          <w:tab w:val="num" w:pos="1080"/>
        </w:tabs>
        <w:ind w:left="1080" w:hanging="360"/>
      </w:pPr>
      <w:rPr>
        <w:rFonts w:ascii="Times New Roman" w:hAnsi="Times New Roman"/>
      </w:rPr>
    </w:lvl>
    <w:lvl w:ilvl="1">
      <w:start w:val="1"/>
      <w:numFmt w:val="bullet"/>
      <w:lvlText w:val=""/>
      <w:lvlJc w:val="left"/>
      <w:pPr>
        <w:tabs>
          <w:tab w:val="num" w:pos="2160"/>
        </w:tabs>
        <w:ind w:left="2160" w:hanging="360"/>
      </w:pPr>
      <w:rPr>
        <w:rFonts w:ascii="Symbol" w:hAnsi="Symbol"/>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rPr>
    </w:lvl>
  </w:abstractNum>
  <w:abstractNum w:abstractNumId="8" w15:restartNumberingAfterBreak="0">
    <w:nsid w:val="05A9552F"/>
    <w:multiLevelType w:val="hybridMultilevel"/>
    <w:tmpl w:val="30B8588A"/>
    <w:lvl w:ilvl="0" w:tplc="67CEA2A8">
      <w:start w:val="1"/>
      <w:numFmt w:val="bullet"/>
      <w:pStyle w:val="ListParagraph1"/>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0E5B5D80"/>
    <w:multiLevelType w:val="hybridMultilevel"/>
    <w:tmpl w:val="77F8EE1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FB00582"/>
    <w:multiLevelType w:val="multilevel"/>
    <w:tmpl w:val="1D8AB10E"/>
    <w:lvl w:ilvl="0">
      <w:start w:val="1"/>
      <w:numFmt w:val="decimal"/>
      <w:lvlText w:val="%1."/>
      <w:lvlJc w:val="left"/>
      <w:pPr>
        <w:ind w:left="460" w:hanging="460"/>
      </w:pPr>
      <w:rPr>
        <w:rFonts w:hint="default"/>
        <w:b/>
        <w:bCs/>
        <w:sz w:val="24"/>
        <w:szCs w:val="24"/>
      </w:r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4A2514F"/>
    <w:multiLevelType w:val="hybridMultilevel"/>
    <w:tmpl w:val="07CC8ED6"/>
    <w:lvl w:ilvl="0" w:tplc="0AFA5C72">
      <w:start w:val="1"/>
      <w:numFmt w:val="decimal"/>
      <w:lvlText w:val="8.%1"/>
      <w:lvlJc w:val="left"/>
      <w:pPr>
        <w:tabs>
          <w:tab w:val="num" w:pos="720"/>
        </w:tabs>
        <w:ind w:left="720" w:hanging="360"/>
      </w:pPr>
      <w:rPr>
        <w:rFonts w:hint="default"/>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96407F"/>
    <w:multiLevelType w:val="hybridMultilevel"/>
    <w:tmpl w:val="01EC083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F16179"/>
    <w:multiLevelType w:val="multilevel"/>
    <w:tmpl w:val="3BAA586E"/>
    <w:lvl w:ilvl="0">
      <w:start w:val="17"/>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3115B6E"/>
    <w:multiLevelType w:val="hybridMultilevel"/>
    <w:tmpl w:val="8744C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334688"/>
    <w:multiLevelType w:val="hybridMultilevel"/>
    <w:tmpl w:val="04B4E56C"/>
    <w:lvl w:ilvl="0" w:tplc="E5603380">
      <w:start w:val="1"/>
      <w:numFmt w:val="decimal"/>
      <w:lvlText w:val="9.%1"/>
      <w:lvlJc w:val="left"/>
      <w:pPr>
        <w:tabs>
          <w:tab w:val="num" w:pos="720"/>
        </w:tabs>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EE7DFD"/>
    <w:multiLevelType w:val="hybridMultilevel"/>
    <w:tmpl w:val="4E940E08"/>
    <w:lvl w:ilvl="0" w:tplc="E658506C">
      <w:start w:val="1"/>
      <w:numFmt w:val="decimal"/>
      <w:lvlText w:val="10.%1"/>
      <w:lvlJc w:val="left"/>
      <w:pPr>
        <w:tabs>
          <w:tab w:val="num" w:pos="720"/>
        </w:tabs>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136462"/>
    <w:multiLevelType w:val="hybridMultilevel"/>
    <w:tmpl w:val="2E48F312"/>
    <w:lvl w:ilvl="0" w:tplc="DE9A361A">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BD69F3"/>
    <w:multiLevelType w:val="hybridMultilevel"/>
    <w:tmpl w:val="B61A86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121507"/>
    <w:multiLevelType w:val="multilevel"/>
    <w:tmpl w:val="B7D61590"/>
    <w:lvl w:ilvl="0">
      <w:start w:val="14"/>
      <w:numFmt w:val="decimal"/>
      <w:lvlText w:val="%1"/>
      <w:lvlJc w:val="left"/>
      <w:pPr>
        <w:ind w:left="420" w:hanging="420"/>
      </w:pPr>
      <w:rPr>
        <w:rFonts w:ascii="Times New Roman" w:hAnsi="Times New Roman" w:cs="Times New Roman" w:hint="default"/>
        <w:b w:val="0"/>
        <w:sz w:val="22"/>
      </w:rPr>
    </w:lvl>
    <w:lvl w:ilvl="1">
      <w:start w:val="1"/>
      <w:numFmt w:val="decimal"/>
      <w:lvlText w:val="%1.%2"/>
      <w:lvlJc w:val="left"/>
      <w:pPr>
        <w:ind w:left="420" w:hanging="420"/>
      </w:pPr>
      <w:rPr>
        <w:rFonts w:ascii="Times New Roman" w:hAnsi="Times New Roman" w:cs="Times New Roman" w:hint="default"/>
        <w:b w:val="0"/>
        <w:sz w:val="22"/>
      </w:rPr>
    </w:lvl>
    <w:lvl w:ilvl="2">
      <w:start w:val="1"/>
      <w:numFmt w:val="decimal"/>
      <w:lvlText w:val="%1.%2.%3"/>
      <w:lvlJc w:val="left"/>
      <w:pPr>
        <w:ind w:left="720" w:hanging="720"/>
      </w:pPr>
      <w:rPr>
        <w:rFonts w:ascii="Times New Roman" w:hAnsi="Times New Roman" w:cs="Times New Roman" w:hint="default"/>
        <w:b w:val="0"/>
        <w:sz w:val="22"/>
      </w:rPr>
    </w:lvl>
    <w:lvl w:ilvl="3">
      <w:start w:val="1"/>
      <w:numFmt w:val="decimal"/>
      <w:lvlText w:val="%1.%2.%3.%4"/>
      <w:lvlJc w:val="left"/>
      <w:pPr>
        <w:ind w:left="1080" w:hanging="1080"/>
      </w:pPr>
      <w:rPr>
        <w:rFonts w:ascii="Times New Roman" w:hAnsi="Times New Roman" w:cs="Times New Roman" w:hint="default"/>
        <w:b w:val="0"/>
        <w:sz w:val="22"/>
      </w:rPr>
    </w:lvl>
    <w:lvl w:ilvl="4">
      <w:start w:val="1"/>
      <w:numFmt w:val="decimal"/>
      <w:lvlText w:val="%1.%2.%3.%4.%5"/>
      <w:lvlJc w:val="left"/>
      <w:pPr>
        <w:ind w:left="1080" w:hanging="1080"/>
      </w:pPr>
      <w:rPr>
        <w:rFonts w:ascii="Times New Roman" w:hAnsi="Times New Roman" w:cs="Times New Roman" w:hint="default"/>
        <w:b w:val="0"/>
        <w:sz w:val="22"/>
      </w:rPr>
    </w:lvl>
    <w:lvl w:ilvl="5">
      <w:start w:val="1"/>
      <w:numFmt w:val="decimal"/>
      <w:lvlText w:val="%1.%2.%3.%4.%5.%6"/>
      <w:lvlJc w:val="left"/>
      <w:pPr>
        <w:ind w:left="1440" w:hanging="1440"/>
      </w:pPr>
      <w:rPr>
        <w:rFonts w:ascii="Times New Roman" w:hAnsi="Times New Roman" w:cs="Times New Roman" w:hint="default"/>
        <w:b w:val="0"/>
        <w:sz w:val="22"/>
      </w:rPr>
    </w:lvl>
    <w:lvl w:ilvl="6">
      <w:start w:val="1"/>
      <w:numFmt w:val="decimal"/>
      <w:lvlText w:val="%1.%2.%3.%4.%5.%6.%7"/>
      <w:lvlJc w:val="left"/>
      <w:pPr>
        <w:ind w:left="1440" w:hanging="1440"/>
      </w:pPr>
      <w:rPr>
        <w:rFonts w:ascii="Times New Roman" w:hAnsi="Times New Roman" w:cs="Times New Roman" w:hint="default"/>
        <w:b w:val="0"/>
        <w:sz w:val="22"/>
      </w:rPr>
    </w:lvl>
    <w:lvl w:ilvl="7">
      <w:start w:val="1"/>
      <w:numFmt w:val="decimal"/>
      <w:lvlText w:val="%1.%2.%3.%4.%5.%6.%7.%8"/>
      <w:lvlJc w:val="left"/>
      <w:pPr>
        <w:ind w:left="1800" w:hanging="1800"/>
      </w:pPr>
      <w:rPr>
        <w:rFonts w:ascii="Times New Roman" w:hAnsi="Times New Roman" w:cs="Times New Roman" w:hint="default"/>
        <w:b w:val="0"/>
        <w:sz w:val="22"/>
      </w:rPr>
    </w:lvl>
    <w:lvl w:ilvl="8">
      <w:start w:val="1"/>
      <w:numFmt w:val="decimal"/>
      <w:lvlText w:val="%1.%2.%3.%4.%5.%6.%7.%8.%9"/>
      <w:lvlJc w:val="left"/>
      <w:pPr>
        <w:ind w:left="1800" w:hanging="1800"/>
      </w:pPr>
      <w:rPr>
        <w:rFonts w:ascii="Times New Roman" w:hAnsi="Times New Roman" w:cs="Times New Roman" w:hint="default"/>
        <w:b w:val="0"/>
        <w:sz w:val="22"/>
      </w:rPr>
    </w:lvl>
  </w:abstractNum>
  <w:abstractNum w:abstractNumId="20" w15:restartNumberingAfterBreak="0">
    <w:nsid w:val="56CD4489"/>
    <w:multiLevelType w:val="hybridMultilevel"/>
    <w:tmpl w:val="1D7CA68A"/>
    <w:lvl w:ilvl="0" w:tplc="1610EBA2">
      <w:start w:val="1"/>
      <w:numFmt w:val="bullet"/>
      <w:lvlText w:val="-"/>
      <w:lvlJc w:val="left"/>
      <w:pPr>
        <w:ind w:left="360" w:hanging="360"/>
      </w:pPr>
      <w:rPr>
        <w:rFonts w:ascii="Arial" w:eastAsia="Times New Roman" w:hAnsi="Arial" w:cs="Arial"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B6334F5"/>
    <w:multiLevelType w:val="hybridMultilevel"/>
    <w:tmpl w:val="00843DE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21501F9"/>
    <w:multiLevelType w:val="hybridMultilevel"/>
    <w:tmpl w:val="C6FC6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A76931"/>
    <w:multiLevelType w:val="hybridMultilevel"/>
    <w:tmpl w:val="6FFC860A"/>
    <w:lvl w:ilvl="0" w:tplc="1AFCACC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D01341"/>
    <w:multiLevelType w:val="singleLevel"/>
    <w:tmpl w:val="CCBE094C"/>
    <w:lvl w:ilvl="0">
      <w:start w:val="4"/>
      <w:numFmt w:val="decimal"/>
      <w:pStyle w:val="Listepuces"/>
      <w:lvlText w:val="%1."/>
      <w:lvlJc w:val="left"/>
      <w:pPr>
        <w:tabs>
          <w:tab w:val="num" w:pos="720"/>
        </w:tabs>
        <w:ind w:left="720" w:hanging="360"/>
      </w:pPr>
      <w:rPr>
        <w:rFonts w:hint="default"/>
      </w:rPr>
    </w:lvl>
  </w:abstractNum>
  <w:abstractNum w:abstractNumId="25" w15:restartNumberingAfterBreak="0">
    <w:nsid w:val="684449EB"/>
    <w:multiLevelType w:val="multilevel"/>
    <w:tmpl w:val="08E0D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0B17694"/>
    <w:multiLevelType w:val="hybridMultilevel"/>
    <w:tmpl w:val="A7421A5A"/>
    <w:lvl w:ilvl="0" w:tplc="0809000F">
      <w:start w:val="1"/>
      <w:numFmt w:val="decimal"/>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7" w15:restartNumberingAfterBreak="0">
    <w:nsid w:val="721C5CCD"/>
    <w:multiLevelType w:val="multilevel"/>
    <w:tmpl w:val="BC661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284044D"/>
    <w:multiLevelType w:val="hybridMultilevel"/>
    <w:tmpl w:val="5B80AC70"/>
    <w:lvl w:ilvl="0" w:tplc="0C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9" w15:restartNumberingAfterBreak="0">
    <w:nsid w:val="77182344"/>
    <w:multiLevelType w:val="hybridMultilevel"/>
    <w:tmpl w:val="3062ABD6"/>
    <w:lvl w:ilvl="0" w:tplc="DD1C291A">
      <w:start w:val="1"/>
      <w:numFmt w:val="decimal"/>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C02B76"/>
    <w:multiLevelType w:val="hybridMultilevel"/>
    <w:tmpl w:val="0A48DE76"/>
    <w:lvl w:ilvl="0" w:tplc="2834C03C">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67800001">
    <w:abstractNumId w:val="24"/>
  </w:num>
  <w:num w:numId="2" w16cid:durableId="1840270458">
    <w:abstractNumId w:val="26"/>
  </w:num>
  <w:num w:numId="3" w16cid:durableId="466435412">
    <w:abstractNumId w:val="10"/>
  </w:num>
  <w:num w:numId="4" w16cid:durableId="2071151849">
    <w:abstractNumId w:val="20"/>
  </w:num>
  <w:num w:numId="5" w16cid:durableId="1073043258">
    <w:abstractNumId w:val="11"/>
  </w:num>
  <w:num w:numId="6" w16cid:durableId="229316283">
    <w:abstractNumId w:val="15"/>
  </w:num>
  <w:num w:numId="7" w16cid:durableId="650407415">
    <w:abstractNumId w:val="16"/>
  </w:num>
  <w:num w:numId="8" w16cid:durableId="1137845115">
    <w:abstractNumId w:val="29"/>
  </w:num>
  <w:num w:numId="9" w16cid:durableId="251856834">
    <w:abstractNumId w:val="22"/>
  </w:num>
  <w:num w:numId="10" w16cid:durableId="594098424">
    <w:abstractNumId w:val="18"/>
  </w:num>
  <w:num w:numId="11" w16cid:durableId="1319113276">
    <w:abstractNumId w:val="14"/>
  </w:num>
  <w:num w:numId="12" w16cid:durableId="985740864">
    <w:abstractNumId w:val="17"/>
  </w:num>
  <w:num w:numId="13" w16cid:durableId="1603411311">
    <w:abstractNumId w:val="23"/>
  </w:num>
  <w:num w:numId="14" w16cid:durableId="877856103">
    <w:abstractNumId w:val="0"/>
  </w:num>
  <w:num w:numId="15" w16cid:durableId="1239362167">
    <w:abstractNumId w:val="30"/>
  </w:num>
  <w:num w:numId="16" w16cid:durableId="2080980771">
    <w:abstractNumId w:val="9"/>
  </w:num>
  <w:num w:numId="17" w16cid:durableId="588777122">
    <w:abstractNumId w:val="8"/>
  </w:num>
  <w:num w:numId="18" w16cid:durableId="152733185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14980393">
    <w:abstractNumId w:val="27"/>
  </w:num>
  <w:num w:numId="20" w16cid:durableId="1466194196">
    <w:abstractNumId w:val="19"/>
  </w:num>
  <w:num w:numId="21" w16cid:durableId="1966958758">
    <w:abstractNumId w:val="13"/>
  </w:num>
  <w:num w:numId="22" w16cid:durableId="1489051183">
    <w:abstractNumId w:val="25"/>
  </w:num>
  <w:num w:numId="23" w16cid:durableId="144631547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26388809">
    <w:abstractNumId w:val="3"/>
    <w:lvlOverride w:ilvl="0">
      <w:startOverride w:val="1"/>
    </w:lvlOverride>
  </w:num>
  <w:num w:numId="25" w16cid:durableId="928737030">
    <w:abstractNumId w:val="1"/>
  </w:num>
  <w:num w:numId="26" w16cid:durableId="138425019">
    <w:abstractNumId w:val="4"/>
  </w:num>
  <w:num w:numId="27" w16cid:durableId="288366389">
    <w:abstractNumId w:val="6"/>
  </w:num>
  <w:num w:numId="28" w16cid:durableId="732578384">
    <w:abstractNumId w:val="7"/>
  </w:num>
  <w:num w:numId="29" w16cid:durableId="717440111">
    <w:abstractNumId w:val="2"/>
  </w:num>
  <w:num w:numId="30" w16cid:durableId="1972207242">
    <w:abstractNumId w:val="21"/>
  </w:num>
  <w:num w:numId="31" w16cid:durableId="1785802228">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8C7"/>
    <w:rsid w:val="00006CFF"/>
    <w:rsid w:val="000532DC"/>
    <w:rsid w:val="00053FCA"/>
    <w:rsid w:val="00060F2B"/>
    <w:rsid w:val="00067583"/>
    <w:rsid w:val="000B2359"/>
    <w:rsid w:val="000C3D55"/>
    <w:rsid w:val="000E3228"/>
    <w:rsid w:val="00137B48"/>
    <w:rsid w:val="001465C9"/>
    <w:rsid w:val="001477B5"/>
    <w:rsid w:val="00197577"/>
    <w:rsid w:val="001A3AB1"/>
    <w:rsid w:val="001A6B36"/>
    <w:rsid w:val="001A6D35"/>
    <w:rsid w:val="001B5E0F"/>
    <w:rsid w:val="001F0095"/>
    <w:rsid w:val="002020D6"/>
    <w:rsid w:val="00206614"/>
    <w:rsid w:val="002925BD"/>
    <w:rsid w:val="00294578"/>
    <w:rsid w:val="002F41ED"/>
    <w:rsid w:val="003028E8"/>
    <w:rsid w:val="00321631"/>
    <w:rsid w:val="00324798"/>
    <w:rsid w:val="00343649"/>
    <w:rsid w:val="003464C9"/>
    <w:rsid w:val="00356BB1"/>
    <w:rsid w:val="003807D7"/>
    <w:rsid w:val="003B43E2"/>
    <w:rsid w:val="003C4C0E"/>
    <w:rsid w:val="003C5B84"/>
    <w:rsid w:val="0043140C"/>
    <w:rsid w:val="00457C63"/>
    <w:rsid w:val="00484C70"/>
    <w:rsid w:val="004A0FA1"/>
    <w:rsid w:val="004B5F21"/>
    <w:rsid w:val="004C5B33"/>
    <w:rsid w:val="004E4D41"/>
    <w:rsid w:val="005061D4"/>
    <w:rsid w:val="00530A5E"/>
    <w:rsid w:val="00572A52"/>
    <w:rsid w:val="00581D34"/>
    <w:rsid w:val="005D4DAB"/>
    <w:rsid w:val="00607310"/>
    <w:rsid w:val="0061514F"/>
    <w:rsid w:val="00670A3B"/>
    <w:rsid w:val="00673D3F"/>
    <w:rsid w:val="006B7B10"/>
    <w:rsid w:val="006D0EB2"/>
    <w:rsid w:val="006D1592"/>
    <w:rsid w:val="006D7014"/>
    <w:rsid w:val="00711D60"/>
    <w:rsid w:val="007877BF"/>
    <w:rsid w:val="0079055B"/>
    <w:rsid w:val="00801827"/>
    <w:rsid w:val="0082662D"/>
    <w:rsid w:val="008447E0"/>
    <w:rsid w:val="0084656F"/>
    <w:rsid w:val="008624CE"/>
    <w:rsid w:val="008738C7"/>
    <w:rsid w:val="0089021B"/>
    <w:rsid w:val="008A0E59"/>
    <w:rsid w:val="008A3DF9"/>
    <w:rsid w:val="008D7873"/>
    <w:rsid w:val="008E6854"/>
    <w:rsid w:val="008E75BB"/>
    <w:rsid w:val="00931D6B"/>
    <w:rsid w:val="00972DFF"/>
    <w:rsid w:val="00974AF6"/>
    <w:rsid w:val="00992907"/>
    <w:rsid w:val="009A6906"/>
    <w:rsid w:val="009F3205"/>
    <w:rsid w:val="00A0002D"/>
    <w:rsid w:val="00A23404"/>
    <w:rsid w:val="00A64991"/>
    <w:rsid w:val="00A7359A"/>
    <w:rsid w:val="00A7455A"/>
    <w:rsid w:val="00A95534"/>
    <w:rsid w:val="00AB4A4B"/>
    <w:rsid w:val="00AF3590"/>
    <w:rsid w:val="00B31191"/>
    <w:rsid w:val="00B51E90"/>
    <w:rsid w:val="00B7458F"/>
    <w:rsid w:val="00BA3955"/>
    <w:rsid w:val="00BB76F3"/>
    <w:rsid w:val="00BF4AA3"/>
    <w:rsid w:val="00C046A2"/>
    <w:rsid w:val="00C4487A"/>
    <w:rsid w:val="00C506C9"/>
    <w:rsid w:val="00C80CDF"/>
    <w:rsid w:val="00C87D26"/>
    <w:rsid w:val="00CB3EC1"/>
    <w:rsid w:val="00D36EA9"/>
    <w:rsid w:val="00D41191"/>
    <w:rsid w:val="00D66226"/>
    <w:rsid w:val="00D91100"/>
    <w:rsid w:val="00DD4574"/>
    <w:rsid w:val="00E16876"/>
    <w:rsid w:val="00E340BB"/>
    <w:rsid w:val="00E658BE"/>
    <w:rsid w:val="00E9670D"/>
    <w:rsid w:val="00EC30EB"/>
    <w:rsid w:val="00ED21DA"/>
    <w:rsid w:val="00F10AA2"/>
    <w:rsid w:val="00F217EE"/>
    <w:rsid w:val="00F31D38"/>
    <w:rsid w:val="00F8658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D54CF2"/>
  <w15:chartTrackingRefBased/>
  <w15:docId w15:val="{4786FAAF-7994-4CF6-85C8-B5D4D2B13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38C7"/>
    <w:pPr>
      <w:spacing w:after="0" w:line="240" w:lineRule="auto"/>
    </w:pPr>
    <w:rPr>
      <w:rFonts w:ascii="Times New Roman" w:eastAsia="Times New Roman" w:hAnsi="Times New Roman" w:cs="Times New Roman"/>
      <w:kern w:val="0"/>
      <w:sz w:val="20"/>
      <w:szCs w:val="20"/>
      <w:lang w:val="en-GB"/>
      <w14:ligatures w14:val="none"/>
    </w:rPr>
  </w:style>
  <w:style w:type="paragraph" w:styleId="Titre1">
    <w:name w:val="heading 1"/>
    <w:basedOn w:val="Normal"/>
    <w:next w:val="Normal"/>
    <w:link w:val="Titre1Car"/>
    <w:qFormat/>
    <w:rsid w:val="008738C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nhideWhenUsed/>
    <w:qFormat/>
    <w:rsid w:val="008738C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nhideWhenUsed/>
    <w:qFormat/>
    <w:rsid w:val="008738C7"/>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nhideWhenUsed/>
    <w:qFormat/>
    <w:rsid w:val="008738C7"/>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nhideWhenUsed/>
    <w:qFormat/>
    <w:rsid w:val="008738C7"/>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8738C7"/>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unhideWhenUsed/>
    <w:qFormat/>
    <w:rsid w:val="008738C7"/>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738C7"/>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738C7"/>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738C7"/>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rsid w:val="008738C7"/>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rsid w:val="008738C7"/>
    <w:rPr>
      <w:rFonts w:eastAsiaTheme="majorEastAsia" w:cstheme="majorBidi"/>
      <w:color w:val="2F5496" w:themeColor="accent1" w:themeShade="BF"/>
      <w:sz w:val="28"/>
      <w:szCs w:val="28"/>
    </w:rPr>
  </w:style>
  <w:style w:type="character" w:customStyle="1" w:styleId="Titre4Car">
    <w:name w:val="Titre 4 Car"/>
    <w:basedOn w:val="Policepardfaut"/>
    <w:link w:val="Titre4"/>
    <w:rsid w:val="008738C7"/>
    <w:rPr>
      <w:rFonts w:eastAsiaTheme="majorEastAsia" w:cstheme="majorBidi"/>
      <w:i/>
      <w:iCs/>
      <w:color w:val="2F5496" w:themeColor="accent1" w:themeShade="BF"/>
    </w:rPr>
  </w:style>
  <w:style w:type="character" w:customStyle="1" w:styleId="Titre5Car">
    <w:name w:val="Titre 5 Car"/>
    <w:basedOn w:val="Policepardfaut"/>
    <w:link w:val="Titre5"/>
    <w:rsid w:val="008738C7"/>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8738C7"/>
    <w:rPr>
      <w:rFonts w:eastAsiaTheme="majorEastAsia" w:cstheme="majorBidi"/>
      <w:i/>
      <w:iCs/>
      <w:color w:val="595959" w:themeColor="text1" w:themeTint="A6"/>
    </w:rPr>
  </w:style>
  <w:style w:type="character" w:customStyle="1" w:styleId="Titre7Car">
    <w:name w:val="Titre 7 Car"/>
    <w:basedOn w:val="Policepardfaut"/>
    <w:link w:val="Titre7"/>
    <w:uiPriority w:val="9"/>
    <w:rsid w:val="008738C7"/>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738C7"/>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738C7"/>
    <w:rPr>
      <w:rFonts w:eastAsiaTheme="majorEastAsia" w:cstheme="majorBidi"/>
      <w:color w:val="272727" w:themeColor="text1" w:themeTint="D8"/>
    </w:rPr>
  </w:style>
  <w:style w:type="paragraph" w:styleId="Titre">
    <w:name w:val="Title"/>
    <w:basedOn w:val="Normal"/>
    <w:next w:val="Normal"/>
    <w:link w:val="TitreCar"/>
    <w:uiPriority w:val="10"/>
    <w:qFormat/>
    <w:rsid w:val="008738C7"/>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738C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qFormat/>
    <w:rsid w:val="008738C7"/>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rsid w:val="008738C7"/>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738C7"/>
    <w:pPr>
      <w:spacing w:before="160"/>
      <w:jc w:val="center"/>
    </w:pPr>
    <w:rPr>
      <w:i/>
      <w:iCs/>
      <w:color w:val="404040" w:themeColor="text1" w:themeTint="BF"/>
    </w:rPr>
  </w:style>
  <w:style w:type="character" w:customStyle="1" w:styleId="CitationCar">
    <w:name w:val="Citation Car"/>
    <w:basedOn w:val="Policepardfaut"/>
    <w:link w:val="Citation"/>
    <w:uiPriority w:val="29"/>
    <w:rsid w:val="008738C7"/>
    <w:rPr>
      <w:i/>
      <w:iCs/>
      <w:color w:val="404040" w:themeColor="text1" w:themeTint="BF"/>
    </w:rPr>
  </w:style>
  <w:style w:type="paragraph" w:styleId="Paragraphedeliste">
    <w:name w:val="List Paragraph"/>
    <w:basedOn w:val="Normal"/>
    <w:uiPriority w:val="34"/>
    <w:qFormat/>
    <w:rsid w:val="008738C7"/>
    <w:pPr>
      <w:ind w:left="720"/>
      <w:contextualSpacing/>
    </w:pPr>
  </w:style>
  <w:style w:type="character" w:styleId="Accentuationintense">
    <w:name w:val="Intense Emphasis"/>
    <w:basedOn w:val="Policepardfaut"/>
    <w:uiPriority w:val="21"/>
    <w:qFormat/>
    <w:rsid w:val="008738C7"/>
    <w:rPr>
      <w:i/>
      <w:iCs/>
      <w:color w:val="2F5496" w:themeColor="accent1" w:themeShade="BF"/>
    </w:rPr>
  </w:style>
  <w:style w:type="paragraph" w:styleId="Citationintense">
    <w:name w:val="Intense Quote"/>
    <w:basedOn w:val="Normal"/>
    <w:next w:val="Normal"/>
    <w:link w:val="CitationintenseCar"/>
    <w:uiPriority w:val="30"/>
    <w:qFormat/>
    <w:rsid w:val="008738C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8738C7"/>
    <w:rPr>
      <w:i/>
      <w:iCs/>
      <w:color w:val="2F5496" w:themeColor="accent1" w:themeShade="BF"/>
    </w:rPr>
  </w:style>
  <w:style w:type="character" w:styleId="Rfrenceintense">
    <w:name w:val="Intense Reference"/>
    <w:basedOn w:val="Policepardfaut"/>
    <w:uiPriority w:val="32"/>
    <w:qFormat/>
    <w:rsid w:val="008738C7"/>
    <w:rPr>
      <w:b/>
      <w:bCs/>
      <w:smallCaps/>
      <w:color w:val="2F5496" w:themeColor="accent1" w:themeShade="BF"/>
      <w:spacing w:val="5"/>
    </w:rPr>
  </w:style>
  <w:style w:type="character" w:styleId="Lienhypertexte">
    <w:name w:val="Hyperlink"/>
    <w:basedOn w:val="Policepardfaut"/>
    <w:rsid w:val="008738C7"/>
    <w:rPr>
      <w:color w:val="0000FF"/>
      <w:u w:val="single"/>
    </w:rPr>
  </w:style>
  <w:style w:type="paragraph" w:styleId="Corpsdetexte">
    <w:name w:val="Body Text"/>
    <w:basedOn w:val="Normal"/>
    <w:link w:val="CorpsdetexteCar"/>
    <w:semiHidden/>
    <w:rsid w:val="008738C7"/>
    <w:pPr>
      <w:spacing w:after="160"/>
    </w:pPr>
  </w:style>
  <w:style w:type="character" w:customStyle="1" w:styleId="CorpsdetexteCar">
    <w:name w:val="Corps de texte Car"/>
    <w:basedOn w:val="Policepardfaut"/>
    <w:link w:val="Corpsdetexte"/>
    <w:semiHidden/>
    <w:rsid w:val="008738C7"/>
    <w:rPr>
      <w:rFonts w:ascii="Times New Roman" w:eastAsia="Times New Roman" w:hAnsi="Times New Roman" w:cs="Times New Roman"/>
      <w:kern w:val="0"/>
      <w:sz w:val="20"/>
      <w:szCs w:val="20"/>
      <w:lang w:val="en-GB"/>
      <w14:ligatures w14:val="none"/>
    </w:rPr>
  </w:style>
  <w:style w:type="paragraph" w:styleId="Pieddepage">
    <w:name w:val="footer"/>
    <w:aliases w:val=" Carattere"/>
    <w:basedOn w:val="Normal"/>
    <w:link w:val="PieddepageCar"/>
    <w:rsid w:val="008738C7"/>
    <w:pPr>
      <w:tabs>
        <w:tab w:val="center" w:pos="4153"/>
        <w:tab w:val="right" w:pos="8306"/>
      </w:tabs>
    </w:pPr>
  </w:style>
  <w:style w:type="character" w:customStyle="1" w:styleId="PieddepageCar">
    <w:name w:val="Pied de page Car"/>
    <w:aliases w:val=" Carattere Car"/>
    <w:basedOn w:val="Policepardfaut"/>
    <w:link w:val="Pieddepage"/>
    <w:rsid w:val="008738C7"/>
    <w:rPr>
      <w:rFonts w:ascii="Times New Roman" w:eastAsia="Times New Roman" w:hAnsi="Times New Roman" w:cs="Times New Roman"/>
      <w:kern w:val="0"/>
      <w:sz w:val="20"/>
      <w:szCs w:val="20"/>
      <w:lang w:val="en-GB"/>
      <w14:ligatures w14:val="none"/>
    </w:rPr>
  </w:style>
  <w:style w:type="paragraph" w:styleId="Corpsdetexte2">
    <w:name w:val="Body Text 2"/>
    <w:basedOn w:val="Normal"/>
    <w:link w:val="Corpsdetexte2Car"/>
    <w:semiHidden/>
    <w:rsid w:val="008738C7"/>
    <w:rPr>
      <w:rFonts w:ascii="Tahoma" w:hAnsi="Tahoma"/>
      <w:color w:val="000000"/>
      <w:lang w:val="en-AU"/>
    </w:rPr>
  </w:style>
  <w:style w:type="character" w:customStyle="1" w:styleId="Corpsdetexte2Car">
    <w:name w:val="Corps de texte 2 Car"/>
    <w:basedOn w:val="Policepardfaut"/>
    <w:link w:val="Corpsdetexte2"/>
    <w:semiHidden/>
    <w:rsid w:val="008738C7"/>
    <w:rPr>
      <w:rFonts w:ascii="Tahoma" w:eastAsia="Times New Roman" w:hAnsi="Tahoma" w:cs="Times New Roman"/>
      <w:color w:val="000000"/>
      <w:kern w:val="0"/>
      <w:sz w:val="20"/>
      <w:szCs w:val="20"/>
      <w:lang w:val="en-AU"/>
      <w14:ligatures w14:val="none"/>
    </w:rPr>
  </w:style>
  <w:style w:type="paragraph" w:customStyle="1" w:styleId="H1">
    <w:name w:val="H1"/>
    <w:basedOn w:val="Normal"/>
    <w:next w:val="Normal"/>
    <w:rsid w:val="008738C7"/>
    <w:pPr>
      <w:keepNext/>
      <w:spacing w:before="100" w:after="100"/>
      <w:outlineLvl w:val="1"/>
    </w:pPr>
    <w:rPr>
      <w:b/>
      <w:snapToGrid w:val="0"/>
      <w:kern w:val="36"/>
      <w:sz w:val="48"/>
    </w:rPr>
  </w:style>
  <w:style w:type="paragraph" w:styleId="Listepuces">
    <w:name w:val="List Bullet"/>
    <w:basedOn w:val="Normal"/>
    <w:next w:val="Normal"/>
    <w:semiHidden/>
    <w:rsid w:val="008738C7"/>
    <w:pPr>
      <w:numPr>
        <w:numId w:val="1"/>
      </w:numPr>
      <w:tabs>
        <w:tab w:val="clear" w:pos="720"/>
        <w:tab w:val="left" w:pos="227"/>
      </w:tabs>
      <w:spacing w:after="20"/>
      <w:ind w:left="0" w:firstLine="0"/>
    </w:pPr>
    <w:rPr>
      <w:sz w:val="22"/>
    </w:rPr>
  </w:style>
  <w:style w:type="paragraph" w:styleId="NormalWeb">
    <w:name w:val="Normal (Web)"/>
    <w:basedOn w:val="Normal"/>
    <w:uiPriority w:val="99"/>
    <w:semiHidden/>
    <w:rsid w:val="008738C7"/>
    <w:pPr>
      <w:spacing w:before="100" w:beforeAutospacing="1" w:after="100" w:afterAutospacing="1"/>
    </w:pPr>
    <w:rPr>
      <w:color w:val="000000"/>
      <w:sz w:val="24"/>
      <w:szCs w:val="24"/>
      <w:lang w:val="en-US" w:eastAsia="zh-CN"/>
    </w:rPr>
  </w:style>
  <w:style w:type="paragraph" w:styleId="Textedebulles">
    <w:name w:val="Balloon Text"/>
    <w:basedOn w:val="Normal"/>
    <w:link w:val="TextedebullesCar"/>
    <w:uiPriority w:val="99"/>
    <w:semiHidden/>
    <w:unhideWhenUsed/>
    <w:rsid w:val="008738C7"/>
    <w:rPr>
      <w:rFonts w:ascii="Tahoma" w:hAnsi="Tahoma" w:cs="Tahoma"/>
      <w:sz w:val="16"/>
      <w:szCs w:val="16"/>
    </w:rPr>
  </w:style>
  <w:style w:type="character" w:customStyle="1" w:styleId="TextedebullesCar">
    <w:name w:val="Texte de bulles Car"/>
    <w:basedOn w:val="Policepardfaut"/>
    <w:link w:val="Textedebulles"/>
    <w:uiPriority w:val="99"/>
    <w:semiHidden/>
    <w:rsid w:val="008738C7"/>
    <w:rPr>
      <w:rFonts w:ascii="Tahoma" w:eastAsia="Times New Roman" w:hAnsi="Tahoma" w:cs="Tahoma"/>
      <w:kern w:val="0"/>
      <w:sz w:val="16"/>
      <w:szCs w:val="16"/>
      <w:lang w:val="en-GB"/>
      <w14:ligatures w14:val="none"/>
    </w:rPr>
  </w:style>
  <w:style w:type="table" w:styleId="Grilledutableau">
    <w:name w:val="Table Grid"/>
    <w:basedOn w:val="TableauNormal"/>
    <w:uiPriority w:val="59"/>
    <w:rsid w:val="008738C7"/>
    <w:pPr>
      <w:spacing w:after="0" w:line="240" w:lineRule="auto"/>
    </w:pPr>
    <w:rPr>
      <w:rFonts w:ascii="Calibri" w:eastAsia="Calibri" w:hAnsi="Calibri"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738C7"/>
    <w:pPr>
      <w:tabs>
        <w:tab w:val="center" w:pos="4513"/>
        <w:tab w:val="right" w:pos="9026"/>
      </w:tabs>
    </w:pPr>
  </w:style>
  <w:style w:type="character" w:customStyle="1" w:styleId="En-tteCar">
    <w:name w:val="En-tête Car"/>
    <w:basedOn w:val="Policepardfaut"/>
    <w:link w:val="En-tte"/>
    <w:uiPriority w:val="99"/>
    <w:rsid w:val="008738C7"/>
    <w:rPr>
      <w:rFonts w:ascii="Times New Roman" w:eastAsia="Times New Roman" w:hAnsi="Times New Roman" w:cs="Times New Roman"/>
      <w:kern w:val="0"/>
      <w:sz w:val="20"/>
      <w:szCs w:val="20"/>
      <w:lang w:val="en-GB"/>
      <w14:ligatures w14:val="none"/>
    </w:rPr>
  </w:style>
  <w:style w:type="paragraph" w:customStyle="1" w:styleId="Default">
    <w:name w:val="Default"/>
    <w:rsid w:val="008738C7"/>
    <w:pPr>
      <w:autoSpaceDE w:val="0"/>
      <w:autoSpaceDN w:val="0"/>
      <w:adjustRightInd w:val="0"/>
      <w:spacing w:after="0" w:line="240" w:lineRule="auto"/>
    </w:pPr>
    <w:rPr>
      <w:rFonts w:ascii="Arial" w:eastAsia="Calibri" w:hAnsi="Arial" w:cs="Arial"/>
      <w:color w:val="000000"/>
      <w:kern w:val="0"/>
      <w:lang w:eastAsia="en-GB"/>
      <w14:ligatures w14:val="none"/>
    </w:rPr>
  </w:style>
  <w:style w:type="paragraph" w:styleId="TM3">
    <w:name w:val="toc 3"/>
    <w:basedOn w:val="Normal"/>
    <w:next w:val="Normal"/>
    <w:autoRedefine/>
    <w:uiPriority w:val="39"/>
    <w:rsid w:val="008738C7"/>
    <w:pPr>
      <w:ind w:left="400"/>
    </w:pPr>
    <w:rPr>
      <w:rFonts w:asciiTheme="minorHAnsi" w:hAnsiTheme="minorHAnsi"/>
      <w:sz w:val="22"/>
      <w:szCs w:val="22"/>
    </w:rPr>
  </w:style>
  <w:style w:type="character" w:styleId="Lienhypertextesuivivisit">
    <w:name w:val="FollowedHyperlink"/>
    <w:basedOn w:val="Policepardfaut"/>
    <w:uiPriority w:val="99"/>
    <w:semiHidden/>
    <w:unhideWhenUsed/>
    <w:rsid w:val="008738C7"/>
    <w:rPr>
      <w:color w:val="954F72" w:themeColor="followedHyperlink"/>
      <w:u w:val="single"/>
    </w:rPr>
  </w:style>
  <w:style w:type="paragraph" w:styleId="Retraitcorpsdetexte2">
    <w:name w:val="Body Text Indent 2"/>
    <w:basedOn w:val="Normal"/>
    <w:link w:val="Retraitcorpsdetexte2Car"/>
    <w:unhideWhenUsed/>
    <w:rsid w:val="008738C7"/>
    <w:pPr>
      <w:spacing w:after="120" w:line="480" w:lineRule="auto"/>
      <w:ind w:left="283"/>
    </w:pPr>
    <w:rPr>
      <w:sz w:val="24"/>
      <w:szCs w:val="24"/>
      <w:lang w:val="x-none" w:eastAsia="x-none"/>
    </w:rPr>
  </w:style>
  <w:style w:type="character" w:customStyle="1" w:styleId="Retraitcorpsdetexte2Car">
    <w:name w:val="Retrait corps de texte 2 Car"/>
    <w:basedOn w:val="Policepardfaut"/>
    <w:link w:val="Retraitcorpsdetexte2"/>
    <w:rsid w:val="008738C7"/>
    <w:rPr>
      <w:rFonts w:ascii="Times New Roman" w:eastAsia="Times New Roman" w:hAnsi="Times New Roman" w:cs="Times New Roman"/>
      <w:kern w:val="0"/>
      <w:lang w:val="x-none" w:eastAsia="x-none"/>
      <w14:ligatures w14:val="none"/>
    </w:rPr>
  </w:style>
  <w:style w:type="character" w:styleId="lev">
    <w:name w:val="Strong"/>
    <w:uiPriority w:val="22"/>
    <w:qFormat/>
    <w:rsid w:val="008738C7"/>
    <w:rPr>
      <w:b/>
      <w:bCs/>
    </w:rPr>
  </w:style>
  <w:style w:type="paragraph" w:styleId="Notedebasdepage">
    <w:name w:val="footnote text"/>
    <w:basedOn w:val="Normal"/>
    <w:link w:val="NotedebasdepageCar"/>
    <w:unhideWhenUsed/>
    <w:rsid w:val="008738C7"/>
    <w:rPr>
      <w:sz w:val="24"/>
      <w:szCs w:val="24"/>
    </w:rPr>
  </w:style>
  <w:style w:type="character" w:customStyle="1" w:styleId="NotedebasdepageCar">
    <w:name w:val="Note de bas de page Car"/>
    <w:basedOn w:val="Policepardfaut"/>
    <w:link w:val="Notedebasdepage"/>
    <w:rsid w:val="008738C7"/>
    <w:rPr>
      <w:rFonts w:ascii="Times New Roman" w:eastAsia="Times New Roman" w:hAnsi="Times New Roman" w:cs="Times New Roman"/>
      <w:kern w:val="0"/>
      <w:lang w:val="en-GB"/>
      <w14:ligatures w14:val="none"/>
    </w:rPr>
  </w:style>
  <w:style w:type="character" w:styleId="Appelnotedebasdep">
    <w:name w:val="footnote reference"/>
    <w:basedOn w:val="Policepardfaut"/>
    <w:unhideWhenUsed/>
    <w:rsid w:val="008738C7"/>
    <w:rPr>
      <w:vertAlign w:val="superscript"/>
    </w:rPr>
  </w:style>
  <w:style w:type="paragraph" w:styleId="TM1">
    <w:name w:val="toc 1"/>
    <w:basedOn w:val="Normal"/>
    <w:next w:val="Normal"/>
    <w:autoRedefine/>
    <w:uiPriority w:val="39"/>
    <w:unhideWhenUsed/>
    <w:rsid w:val="008738C7"/>
    <w:pPr>
      <w:spacing w:before="120"/>
    </w:pPr>
    <w:rPr>
      <w:rFonts w:asciiTheme="minorHAnsi" w:hAnsiTheme="minorHAnsi"/>
      <w:b/>
      <w:sz w:val="24"/>
      <w:szCs w:val="24"/>
    </w:rPr>
  </w:style>
  <w:style w:type="paragraph" w:styleId="TM2">
    <w:name w:val="toc 2"/>
    <w:basedOn w:val="Normal"/>
    <w:next w:val="Normal"/>
    <w:autoRedefine/>
    <w:uiPriority w:val="39"/>
    <w:unhideWhenUsed/>
    <w:rsid w:val="008738C7"/>
    <w:pPr>
      <w:ind w:left="200"/>
    </w:pPr>
    <w:rPr>
      <w:rFonts w:asciiTheme="minorHAnsi" w:hAnsiTheme="minorHAnsi"/>
      <w:b/>
      <w:sz w:val="22"/>
      <w:szCs w:val="22"/>
    </w:rPr>
  </w:style>
  <w:style w:type="paragraph" w:styleId="TM4">
    <w:name w:val="toc 4"/>
    <w:basedOn w:val="Normal"/>
    <w:next w:val="Normal"/>
    <w:autoRedefine/>
    <w:uiPriority w:val="39"/>
    <w:unhideWhenUsed/>
    <w:rsid w:val="008738C7"/>
    <w:pPr>
      <w:ind w:left="600"/>
    </w:pPr>
    <w:rPr>
      <w:rFonts w:asciiTheme="minorHAnsi" w:hAnsiTheme="minorHAnsi"/>
    </w:rPr>
  </w:style>
  <w:style w:type="paragraph" w:styleId="TM5">
    <w:name w:val="toc 5"/>
    <w:basedOn w:val="Normal"/>
    <w:next w:val="Normal"/>
    <w:autoRedefine/>
    <w:uiPriority w:val="39"/>
    <w:unhideWhenUsed/>
    <w:rsid w:val="008738C7"/>
    <w:pPr>
      <w:ind w:left="800"/>
    </w:pPr>
    <w:rPr>
      <w:rFonts w:asciiTheme="minorHAnsi" w:hAnsiTheme="minorHAnsi"/>
    </w:rPr>
  </w:style>
  <w:style w:type="paragraph" w:styleId="TM6">
    <w:name w:val="toc 6"/>
    <w:basedOn w:val="Normal"/>
    <w:next w:val="Normal"/>
    <w:autoRedefine/>
    <w:uiPriority w:val="39"/>
    <w:unhideWhenUsed/>
    <w:rsid w:val="008738C7"/>
    <w:pPr>
      <w:ind w:left="1000"/>
    </w:pPr>
    <w:rPr>
      <w:rFonts w:asciiTheme="minorHAnsi" w:hAnsiTheme="minorHAnsi"/>
    </w:rPr>
  </w:style>
  <w:style w:type="paragraph" w:styleId="TM7">
    <w:name w:val="toc 7"/>
    <w:basedOn w:val="Normal"/>
    <w:next w:val="Normal"/>
    <w:autoRedefine/>
    <w:uiPriority w:val="39"/>
    <w:unhideWhenUsed/>
    <w:rsid w:val="008738C7"/>
    <w:pPr>
      <w:ind w:left="1200"/>
    </w:pPr>
    <w:rPr>
      <w:rFonts w:asciiTheme="minorHAnsi" w:hAnsiTheme="minorHAnsi"/>
    </w:rPr>
  </w:style>
  <w:style w:type="paragraph" w:styleId="TM8">
    <w:name w:val="toc 8"/>
    <w:basedOn w:val="Normal"/>
    <w:next w:val="Normal"/>
    <w:autoRedefine/>
    <w:uiPriority w:val="39"/>
    <w:unhideWhenUsed/>
    <w:rsid w:val="008738C7"/>
    <w:pPr>
      <w:ind w:left="1400"/>
    </w:pPr>
    <w:rPr>
      <w:rFonts w:asciiTheme="minorHAnsi" w:hAnsiTheme="minorHAnsi"/>
    </w:rPr>
  </w:style>
  <w:style w:type="paragraph" w:styleId="TM9">
    <w:name w:val="toc 9"/>
    <w:basedOn w:val="Normal"/>
    <w:next w:val="Normal"/>
    <w:autoRedefine/>
    <w:uiPriority w:val="39"/>
    <w:unhideWhenUsed/>
    <w:rsid w:val="008738C7"/>
    <w:pPr>
      <w:ind w:left="1600"/>
    </w:pPr>
    <w:rPr>
      <w:rFonts w:asciiTheme="minorHAnsi" w:hAnsiTheme="minorHAnsi"/>
    </w:rPr>
  </w:style>
  <w:style w:type="character" w:styleId="Numrodepage">
    <w:name w:val="page number"/>
    <w:basedOn w:val="Policepardfaut"/>
    <w:rsid w:val="008738C7"/>
  </w:style>
  <w:style w:type="paragraph" w:styleId="En-ttedetabledesmatires">
    <w:name w:val="TOC Heading"/>
    <w:basedOn w:val="Titre1"/>
    <w:next w:val="Normal"/>
    <w:uiPriority w:val="39"/>
    <w:unhideWhenUsed/>
    <w:qFormat/>
    <w:rsid w:val="008738C7"/>
    <w:pPr>
      <w:spacing w:before="480" w:after="0" w:line="276" w:lineRule="auto"/>
      <w:outlineLvl w:val="9"/>
    </w:pPr>
    <w:rPr>
      <w:b/>
      <w:bCs/>
      <w:sz w:val="28"/>
      <w:szCs w:val="28"/>
      <w:lang w:val="en-US"/>
    </w:rPr>
  </w:style>
  <w:style w:type="character" w:styleId="Marquedecommentaire">
    <w:name w:val="annotation reference"/>
    <w:basedOn w:val="Policepardfaut"/>
    <w:uiPriority w:val="99"/>
    <w:semiHidden/>
    <w:unhideWhenUsed/>
    <w:rsid w:val="008738C7"/>
    <w:rPr>
      <w:sz w:val="16"/>
      <w:szCs w:val="16"/>
    </w:rPr>
  </w:style>
  <w:style w:type="paragraph" w:styleId="Commentaire">
    <w:name w:val="annotation text"/>
    <w:basedOn w:val="Normal"/>
    <w:link w:val="CommentaireCar"/>
    <w:uiPriority w:val="99"/>
    <w:unhideWhenUsed/>
    <w:rsid w:val="008738C7"/>
  </w:style>
  <w:style w:type="character" w:customStyle="1" w:styleId="CommentaireCar">
    <w:name w:val="Commentaire Car"/>
    <w:basedOn w:val="Policepardfaut"/>
    <w:link w:val="Commentaire"/>
    <w:uiPriority w:val="99"/>
    <w:rsid w:val="008738C7"/>
    <w:rPr>
      <w:rFonts w:ascii="Times New Roman" w:eastAsia="Times New Roman" w:hAnsi="Times New Roman" w:cs="Times New Roman"/>
      <w:kern w:val="0"/>
      <w:sz w:val="20"/>
      <w:szCs w:val="20"/>
      <w:lang w:val="en-GB"/>
      <w14:ligatures w14:val="none"/>
    </w:rPr>
  </w:style>
  <w:style w:type="paragraph" w:customStyle="1" w:styleId="Annexetitle">
    <w:name w:val="Annexe_title"/>
    <w:basedOn w:val="Titre1"/>
    <w:next w:val="Normal"/>
    <w:autoRedefine/>
    <w:rsid w:val="008738C7"/>
    <w:pPr>
      <w:keepNext w:val="0"/>
      <w:keepLines w:val="0"/>
      <w:pageBreakBefore/>
      <w:tabs>
        <w:tab w:val="left" w:pos="567"/>
        <w:tab w:val="left" w:pos="2552"/>
        <w:tab w:val="left" w:pos="7938"/>
        <w:tab w:val="left" w:pos="9072"/>
      </w:tabs>
      <w:spacing w:before="0" w:after="0"/>
      <w:outlineLvl w:val="9"/>
    </w:pPr>
    <w:rPr>
      <w:rFonts w:ascii="Arial" w:eastAsia="Times New Roman" w:hAnsi="Arial" w:cs="Arial"/>
      <w:b/>
      <w:bCs/>
      <w:snapToGrid w:val="0"/>
      <w:color w:val="auto"/>
      <w:sz w:val="24"/>
      <w:szCs w:val="24"/>
    </w:rPr>
  </w:style>
  <w:style w:type="paragraph" w:styleId="Objetducommentaire">
    <w:name w:val="annotation subject"/>
    <w:basedOn w:val="Commentaire"/>
    <w:next w:val="Commentaire"/>
    <w:link w:val="ObjetducommentaireCar"/>
    <w:uiPriority w:val="99"/>
    <w:semiHidden/>
    <w:unhideWhenUsed/>
    <w:rsid w:val="008738C7"/>
    <w:rPr>
      <w:b/>
      <w:bCs/>
    </w:rPr>
  </w:style>
  <w:style w:type="character" w:customStyle="1" w:styleId="ObjetducommentaireCar">
    <w:name w:val="Objet du commentaire Car"/>
    <w:basedOn w:val="CommentaireCar"/>
    <w:link w:val="Objetducommentaire"/>
    <w:uiPriority w:val="99"/>
    <w:semiHidden/>
    <w:rsid w:val="008738C7"/>
    <w:rPr>
      <w:rFonts w:ascii="Times New Roman" w:eastAsia="Times New Roman" w:hAnsi="Times New Roman" w:cs="Times New Roman"/>
      <w:b/>
      <w:bCs/>
      <w:kern w:val="0"/>
      <w:sz w:val="20"/>
      <w:szCs w:val="20"/>
      <w:lang w:val="en-GB"/>
      <w14:ligatures w14:val="none"/>
    </w:rPr>
  </w:style>
  <w:style w:type="character" w:customStyle="1" w:styleId="UnresolvedMention1">
    <w:name w:val="Unresolved Mention1"/>
    <w:basedOn w:val="Policepardfaut"/>
    <w:uiPriority w:val="99"/>
    <w:semiHidden/>
    <w:unhideWhenUsed/>
    <w:rsid w:val="008738C7"/>
    <w:rPr>
      <w:color w:val="605E5C"/>
      <w:shd w:val="clear" w:color="auto" w:fill="E1DFDD"/>
    </w:rPr>
  </w:style>
  <w:style w:type="paragraph" w:styleId="Rvision">
    <w:name w:val="Revision"/>
    <w:hidden/>
    <w:uiPriority w:val="99"/>
    <w:semiHidden/>
    <w:rsid w:val="008738C7"/>
    <w:pPr>
      <w:spacing w:after="0" w:line="240" w:lineRule="auto"/>
    </w:pPr>
    <w:rPr>
      <w:rFonts w:ascii="Times New Roman" w:eastAsia="Times New Roman" w:hAnsi="Times New Roman" w:cs="Times New Roman"/>
      <w:kern w:val="0"/>
      <w:sz w:val="20"/>
      <w:szCs w:val="20"/>
      <w:lang w:val="en-GB"/>
      <w14:ligatures w14:val="none"/>
    </w:rPr>
  </w:style>
  <w:style w:type="paragraph" w:customStyle="1" w:styleId="ListParagraph1">
    <w:name w:val="List Paragraph1"/>
    <w:basedOn w:val="Normal"/>
    <w:link w:val="ListParagraphChar"/>
    <w:rsid w:val="008738C7"/>
    <w:pPr>
      <w:widowControl w:val="0"/>
      <w:numPr>
        <w:numId w:val="17"/>
      </w:numPr>
      <w:suppressAutoHyphens/>
      <w:spacing w:after="120" w:line="276" w:lineRule="auto"/>
      <w:ind w:left="0" w:firstLine="0"/>
      <w:jc w:val="both"/>
    </w:pPr>
    <w:rPr>
      <w:rFonts w:ascii="Arial Narrow" w:hAnsi="Arial Narrow"/>
      <w:sz w:val="24"/>
      <w:szCs w:val="24"/>
      <w:lang w:val="en-US" w:eastAsia="fr-BE"/>
    </w:rPr>
  </w:style>
  <w:style w:type="character" w:customStyle="1" w:styleId="ListParagraphChar">
    <w:name w:val="List Paragraph Char"/>
    <w:aliases w:val="cS List Paragraph Char,Lettre d'introduction Char,1st level - Bullet List Paragraph Char,Medium Grid 1 - Accent 21 Char,Normal bullet 2 Char,Bullet list Char,Numbered List Char,lp1 Char,Numbered Para 1 Char,Dot pt Char,Bullet 1 Char"/>
    <w:link w:val="ListParagraph1"/>
    <w:qFormat/>
    <w:locked/>
    <w:rsid w:val="008738C7"/>
    <w:rPr>
      <w:rFonts w:ascii="Arial Narrow" w:eastAsia="Times New Roman" w:hAnsi="Arial Narrow" w:cs="Times New Roman"/>
      <w:kern w:val="0"/>
      <w:lang w:val="en-US" w:eastAsia="fr-BE"/>
      <w14:ligatures w14:val="none"/>
    </w:rPr>
  </w:style>
  <w:style w:type="character" w:customStyle="1" w:styleId="Style1Char">
    <w:name w:val="Style1 Char"/>
    <w:link w:val="Style1"/>
    <w:locked/>
    <w:rsid w:val="008738C7"/>
    <w:rPr>
      <w:rFonts w:ascii="Verdana" w:hAnsi="Verdana"/>
      <w:lang w:eastAsia="it-IT"/>
    </w:rPr>
  </w:style>
  <w:style w:type="paragraph" w:customStyle="1" w:styleId="Style1">
    <w:name w:val="Style1"/>
    <w:basedOn w:val="Corpsdetexte"/>
    <w:link w:val="Style1Char"/>
    <w:qFormat/>
    <w:rsid w:val="008738C7"/>
    <w:pPr>
      <w:snapToGrid w:val="0"/>
      <w:spacing w:before="120" w:after="240"/>
    </w:pPr>
    <w:rPr>
      <w:rFonts w:ascii="Verdana" w:eastAsiaTheme="minorHAnsi" w:hAnsi="Verdana" w:cstheme="minorBidi"/>
      <w:kern w:val="2"/>
      <w:sz w:val="24"/>
      <w:szCs w:val="24"/>
      <w:lang w:val="fr-FR" w:eastAsia="it-IT"/>
      <w14:ligatures w14:val="standardContextual"/>
    </w:rPr>
  </w:style>
  <w:style w:type="character" w:styleId="Mentionnonrsolue">
    <w:name w:val="Unresolved Mention"/>
    <w:basedOn w:val="Policepardfaut"/>
    <w:uiPriority w:val="99"/>
    <w:semiHidden/>
    <w:unhideWhenUsed/>
    <w:rsid w:val="008738C7"/>
    <w:rPr>
      <w:color w:val="605E5C"/>
      <w:shd w:val="clear" w:color="auto" w:fill="E1DFDD"/>
    </w:rPr>
  </w:style>
  <w:style w:type="character" w:customStyle="1" w:styleId="katex-mathml">
    <w:name w:val="katex-mathml"/>
    <w:basedOn w:val="Policepardfaut"/>
    <w:rsid w:val="008738C7"/>
  </w:style>
  <w:style w:type="character" w:customStyle="1" w:styleId="mord">
    <w:name w:val="mord"/>
    <w:basedOn w:val="Policepardfaut"/>
    <w:rsid w:val="008738C7"/>
  </w:style>
  <w:style w:type="character" w:customStyle="1" w:styleId="mrel">
    <w:name w:val="mrel"/>
    <w:basedOn w:val="Policepardfaut"/>
    <w:rsid w:val="008738C7"/>
  </w:style>
  <w:style w:type="character" w:customStyle="1" w:styleId="vlist-s">
    <w:name w:val="vlist-s"/>
    <w:basedOn w:val="Policepardfaut"/>
    <w:rsid w:val="008738C7"/>
  </w:style>
  <w:style w:type="character" w:customStyle="1" w:styleId="mbin">
    <w:name w:val="mbin"/>
    <w:basedOn w:val="Policepardfaut"/>
    <w:rsid w:val="008738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benmansour@ht-actioncontrelafaim.org" TargetMode="Externa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hyperlink" Target="mailto:rddrh@ht-actioncontrelafaim.org" TargetMode="External"/><Relationship Id="rId7" Type="http://schemas.openxmlformats.org/officeDocument/2006/relationships/hyperlink" Target="https://ihsi.gouv.ht" TargetMode="Externa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hyperlink" Target="mailto:acf-usaconfidential@actionagainsthunger.org"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fontTable" Target="fontTable.xml"/><Relationship Id="rId10" Type="http://schemas.openxmlformats.org/officeDocument/2006/relationships/hyperlink" Target="mailto:dpierremarckensia@ht-actioncontrelafaim.org" TargetMode="External"/><Relationship Id="rId19" Type="http://schemas.openxmlformats.org/officeDocument/2006/relationships/hyperlink" Target="mailto:acf-usaConfidential@actionagainsthunger.org" TargetMode="External"/><Relationship Id="rId4" Type="http://schemas.openxmlformats.org/officeDocument/2006/relationships/webSettings" Target="webSettings.xml"/><Relationship Id="rId9" Type="http://schemas.openxmlformats.org/officeDocument/2006/relationships/hyperlink" Target="mailto:support-pap@ht-actioncontrelafaim.org" TargetMode="External"/><Relationship Id="rId14" Type="http://schemas.openxmlformats.org/officeDocument/2006/relationships/header" Target="header2.xml"/><Relationship Id="rId22" Type="http://schemas.openxmlformats.org/officeDocument/2006/relationships/hyperlink" Target="mailto:Acf-usaConfidential2@actionagainsthunger.com" TargetMode="External"/><Relationship Id="rId27" Type="http://schemas.openxmlformats.org/officeDocument/2006/relationships/footer" Target="footer7.xml"/></Relationships>
</file>

<file path=word/_rels/footnotes.xml.rels><?xml version="1.0" encoding="UTF-8" standalone="yes"?>
<Relationships xmlns="http://schemas.openxmlformats.org/package/2006/relationships"><Relationship Id="rId2" Type="http://schemas.openxmlformats.org/officeDocument/2006/relationships/hyperlink" Target="http://www.ilo.org/global/standards/lang--fr/index.htm" TargetMode="External"/><Relationship Id="rId1" Type="http://schemas.openxmlformats.org/officeDocument/2006/relationships/hyperlink" Target="http://www.un.org/fr/documents/ud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34</Pages>
  <Words>11401</Words>
  <Characters>62706</Characters>
  <Application>Microsoft Office Word</Application>
  <DocSecurity>0</DocSecurity>
  <Lines>522</Lines>
  <Paragraphs>147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Abdallah Ben Mansour</dc:creator>
  <cp:keywords/>
  <dc:description/>
  <cp:lastModifiedBy>Abdallah Ben Mansour</cp:lastModifiedBy>
  <cp:revision>14</cp:revision>
  <dcterms:created xsi:type="dcterms:W3CDTF">2025-10-22T12:07:00Z</dcterms:created>
  <dcterms:modified xsi:type="dcterms:W3CDTF">2025-10-24T17:54:00Z</dcterms:modified>
</cp:coreProperties>
</file>